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C96225" w14:textId="32A81954" w:rsidR="009561E1" w:rsidRPr="00344201" w:rsidRDefault="0036463B" w:rsidP="00057C1C">
      <w:pPr>
        <w:pStyle w:val="NRCINSPECTIONMANUAL"/>
      </w:pPr>
      <w:r>
        <w:rPr>
          <w:b/>
          <w:sz w:val="38"/>
          <w:szCs w:val="38"/>
        </w:rPr>
        <w:tab/>
      </w:r>
      <w:r w:rsidR="00D60EF9" w:rsidRPr="00344201">
        <w:rPr>
          <w:b/>
          <w:sz w:val="38"/>
          <w:szCs w:val="38"/>
        </w:rPr>
        <w:t>NRC INSPECTION MANUAL</w:t>
      </w:r>
      <w:r w:rsidR="00D60EF9" w:rsidRPr="00344201">
        <w:rPr>
          <w:sz w:val="38"/>
          <w:szCs w:val="38"/>
        </w:rPr>
        <w:tab/>
      </w:r>
      <w:r w:rsidR="00D60EF9" w:rsidRPr="00344201">
        <w:t>NSIR/DSO</w:t>
      </w:r>
      <w:r w:rsidR="00C87BDF" w:rsidRPr="00344201">
        <w:rPr>
          <w:noProof/>
        </w:rPr>
        <mc:AlternateContent>
          <mc:Choice Requires="wps">
            <w:drawing>
              <wp:anchor distT="0" distB="0" distL="114300" distR="114300" simplePos="0" relativeHeight="251658240" behindDoc="0" locked="0" layoutInCell="0" allowOverlap="1" wp14:anchorId="2649E50A" wp14:editId="7BE4678D">
                <wp:simplePos x="0" y="0"/>
                <wp:positionH relativeFrom="margin">
                  <wp:posOffset>0</wp:posOffset>
                </wp:positionH>
                <wp:positionV relativeFrom="paragraph">
                  <wp:posOffset>0</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4384">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0A415D1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" o:allowincell="f" strokecolor="#020000" strokeweight="1.92pt">
                <w10:wrap anchorx="margin"/>
              </v:line>
            </w:pict>
          </mc:Fallback>
        </mc:AlternateContent>
      </w:r>
    </w:p>
    <w:p w14:paraId="6BC71023" w14:textId="5D8B0B80" w:rsidR="00D60EF9" w:rsidRPr="00344201" w:rsidRDefault="00D60EF9" w:rsidP="00057C1C">
      <w:pPr>
        <w:pStyle w:val="IMCIP"/>
        <w:widowControl/>
      </w:pPr>
      <w:r w:rsidRPr="00344201">
        <w:t xml:space="preserve">INSPECTION PROCEDURE </w:t>
      </w:r>
      <w:r w:rsidR="00081E39" w:rsidRPr="00344201">
        <w:t>81000</w:t>
      </w:r>
      <w:r w:rsidRPr="00344201">
        <w:t>.08</w:t>
      </w:r>
    </w:p>
    <w:p w14:paraId="2A2635E2" w14:textId="63897A23" w:rsidR="00D31293" w:rsidRPr="00344201" w:rsidRDefault="00D31293" w:rsidP="00057C1C">
      <w:pPr>
        <w:pStyle w:val="Title"/>
        <w:autoSpaceDE w:val="0"/>
        <w:autoSpaceDN w:val="0"/>
        <w:adjustRightInd w:val="0"/>
        <w:rPr>
          <w:rFonts w:asciiTheme="minorHAnsi" w:hAnsiTheme="minorHAnsi" w:cstheme="minorHAnsi"/>
          <w:b/>
          <w:bCs/>
        </w:rPr>
      </w:pPr>
      <w:r w:rsidRPr="00344201">
        <w:rPr>
          <w:rFonts w:asciiTheme="minorHAnsi" w:hAnsiTheme="minorHAnsi" w:cstheme="minorHAnsi"/>
          <w:bCs/>
        </w:rPr>
        <w:t>FITNESS</w:t>
      </w:r>
      <w:r w:rsidR="007E0053" w:rsidRPr="00344201">
        <w:rPr>
          <w:rFonts w:asciiTheme="minorHAnsi" w:hAnsiTheme="minorHAnsi" w:cstheme="minorHAnsi"/>
          <w:bCs/>
        </w:rPr>
        <w:t>-</w:t>
      </w:r>
      <w:r w:rsidRPr="00344201">
        <w:rPr>
          <w:rFonts w:asciiTheme="minorHAnsi" w:hAnsiTheme="minorHAnsi" w:cstheme="minorHAnsi"/>
          <w:bCs/>
        </w:rPr>
        <w:t>FOR</w:t>
      </w:r>
      <w:r w:rsidR="007E0053" w:rsidRPr="00344201">
        <w:rPr>
          <w:rFonts w:asciiTheme="minorHAnsi" w:hAnsiTheme="minorHAnsi" w:cstheme="minorHAnsi"/>
          <w:bCs/>
        </w:rPr>
        <w:t>-</w:t>
      </w:r>
      <w:r w:rsidRPr="00344201">
        <w:rPr>
          <w:rFonts w:asciiTheme="minorHAnsi" w:hAnsiTheme="minorHAnsi" w:cstheme="minorHAnsi"/>
          <w:bCs/>
        </w:rPr>
        <w:t>DUTY PROGRAM</w:t>
      </w:r>
    </w:p>
    <w:p w14:paraId="3D246465" w14:textId="64F26E87" w:rsidR="00291EE6" w:rsidRPr="00344201" w:rsidRDefault="00291EE6" w:rsidP="00057C1C">
      <w:pPr>
        <w:pStyle w:val="EffectiveDate"/>
        <w:rPr>
          <w:rFonts w:asciiTheme="minorHAnsi" w:hAnsiTheme="minorHAnsi" w:cstheme="minorHAnsi"/>
        </w:rPr>
      </w:pPr>
      <w:r w:rsidRPr="00344201">
        <w:rPr>
          <w:rFonts w:asciiTheme="minorHAnsi" w:hAnsiTheme="minorHAnsi" w:cstheme="minorHAnsi"/>
        </w:rPr>
        <w:t xml:space="preserve">Effective Date: </w:t>
      </w:r>
      <w:ins w:id="0" w:author="Author">
        <w:r w:rsidR="00153CD2">
          <w:rPr>
            <w:rFonts w:asciiTheme="minorHAnsi" w:hAnsiTheme="minorHAnsi" w:cstheme="minorHAnsi"/>
          </w:rPr>
          <w:t>January 1, 2025</w:t>
        </w:r>
      </w:ins>
    </w:p>
    <w:p w14:paraId="15F23067" w14:textId="6C06F651" w:rsidR="00D31293" w:rsidRPr="00344201" w:rsidRDefault="00D31293" w:rsidP="00057C1C">
      <w:pPr>
        <w:pStyle w:val="Applicability"/>
        <w:rPr>
          <w:rFonts w:asciiTheme="minorHAnsi" w:hAnsiTheme="minorHAnsi" w:cstheme="minorHAnsi"/>
        </w:rPr>
      </w:pPr>
      <w:r w:rsidRPr="00344201">
        <w:rPr>
          <w:rFonts w:asciiTheme="minorHAnsi" w:hAnsiTheme="minorHAnsi" w:cstheme="minorHAnsi"/>
        </w:rPr>
        <w:t>PROGRAM APPLICABILITY:</w:t>
      </w:r>
      <w:r w:rsidR="004A5320">
        <w:rPr>
          <w:rFonts w:asciiTheme="minorHAnsi" w:hAnsiTheme="minorHAnsi" w:cstheme="minorHAnsi"/>
        </w:rPr>
        <w:t xml:space="preserve"> </w:t>
      </w:r>
      <w:r w:rsidR="00813E08" w:rsidRPr="00344201">
        <w:rPr>
          <w:rFonts w:asciiTheme="minorHAnsi" w:hAnsiTheme="minorHAnsi" w:cstheme="minorHAnsi"/>
        </w:rPr>
        <w:t>IMC</w:t>
      </w:r>
      <w:ins w:id="1" w:author="Author">
        <w:r w:rsidR="004A5320">
          <w:rPr>
            <w:rFonts w:asciiTheme="minorHAnsi" w:hAnsiTheme="minorHAnsi" w:cstheme="minorHAnsi"/>
          </w:rPr>
          <w:t>s</w:t>
        </w:r>
      </w:ins>
      <w:r w:rsidR="00813E08" w:rsidRPr="00344201">
        <w:rPr>
          <w:rFonts w:asciiTheme="minorHAnsi" w:hAnsiTheme="minorHAnsi" w:cstheme="minorHAnsi"/>
        </w:rPr>
        <w:t xml:space="preserve"> 2200</w:t>
      </w:r>
      <w:ins w:id="2" w:author="Author">
        <w:r w:rsidR="004A5320">
          <w:rPr>
            <w:rFonts w:asciiTheme="minorHAnsi" w:hAnsiTheme="minorHAnsi" w:cstheme="minorHAnsi"/>
          </w:rPr>
          <w:t xml:space="preserve"> </w:t>
        </w:r>
      </w:ins>
      <w:r w:rsidR="005E012B" w:rsidRPr="00344201">
        <w:rPr>
          <w:rFonts w:asciiTheme="minorHAnsi" w:hAnsiTheme="minorHAnsi" w:cstheme="minorHAnsi"/>
        </w:rPr>
        <w:t>A</w:t>
      </w:r>
      <w:r w:rsidR="00952468" w:rsidRPr="00344201">
        <w:rPr>
          <w:rFonts w:asciiTheme="minorHAnsi" w:hAnsiTheme="minorHAnsi" w:cstheme="minorHAnsi"/>
        </w:rPr>
        <w:t>,</w:t>
      </w:r>
      <w:r w:rsidR="005E012B" w:rsidRPr="00344201">
        <w:rPr>
          <w:rFonts w:asciiTheme="minorHAnsi" w:hAnsiTheme="minorHAnsi" w:cstheme="minorHAnsi"/>
        </w:rPr>
        <w:t xml:space="preserve"> </w:t>
      </w:r>
      <w:r w:rsidR="00724A65" w:rsidRPr="00344201">
        <w:rPr>
          <w:rFonts w:asciiTheme="minorHAnsi" w:hAnsiTheme="minorHAnsi" w:cstheme="minorHAnsi"/>
        </w:rPr>
        <w:t>2562</w:t>
      </w:r>
    </w:p>
    <w:p w14:paraId="5AE4159E" w14:textId="07848E2D" w:rsidR="00D31293" w:rsidRPr="00344201" w:rsidRDefault="00D42CF0" w:rsidP="00057C1C">
      <w:pPr>
        <w:pStyle w:val="Heading1"/>
        <w:keepNext w:val="0"/>
        <w:keepLines w:val="0"/>
        <w:widowControl/>
        <w:rPr>
          <w:rFonts w:asciiTheme="minorHAnsi" w:hAnsiTheme="minorHAnsi" w:cstheme="minorHAnsi"/>
        </w:rPr>
      </w:pPr>
      <w:r w:rsidRPr="00344201">
        <w:rPr>
          <w:rFonts w:asciiTheme="minorHAnsi" w:hAnsiTheme="minorHAnsi" w:cstheme="minorHAnsi"/>
        </w:rPr>
        <w:t>81000</w:t>
      </w:r>
      <w:r w:rsidR="00D31293" w:rsidRPr="00344201">
        <w:rPr>
          <w:rFonts w:asciiTheme="minorHAnsi" w:hAnsiTheme="minorHAnsi" w:cstheme="minorHAnsi"/>
        </w:rPr>
        <w:t>.08-01 INSPECTION OBJECTIVES</w:t>
      </w:r>
    </w:p>
    <w:p w14:paraId="21FB221E" w14:textId="1C029CBA" w:rsidR="00D31293" w:rsidRPr="00344201" w:rsidRDefault="00EB4804" w:rsidP="00057C1C">
      <w:pPr>
        <w:pStyle w:val="BodyText2"/>
        <w:rPr>
          <w:rFonts w:asciiTheme="minorHAnsi" w:hAnsiTheme="minorHAnsi" w:cstheme="minorHAnsi"/>
        </w:rPr>
      </w:pPr>
      <w:r w:rsidRPr="00344201">
        <w:rPr>
          <w:rFonts w:asciiTheme="minorHAnsi" w:hAnsiTheme="minorHAnsi" w:cstheme="minorHAnsi"/>
        </w:rPr>
        <w:t>01.01</w:t>
      </w:r>
      <w:r w:rsidRPr="00344201">
        <w:rPr>
          <w:rFonts w:asciiTheme="minorHAnsi" w:hAnsiTheme="minorHAnsi" w:cstheme="minorHAnsi"/>
        </w:rPr>
        <w:tab/>
      </w:r>
      <w:r w:rsidR="00D31293" w:rsidRPr="00344201">
        <w:rPr>
          <w:rFonts w:asciiTheme="minorHAnsi" w:hAnsiTheme="minorHAnsi" w:cstheme="minorHAnsi"/>
        </w:rPr>
        <w:t xml:space="preserve">To verify that the licensee </w:t>
      </w:r>
      <w:r w:rsidR="00402D06" w:rsidRPr="00344201">
        <w:rPr>
          <w:rFonts w:asciiTheme="minorHAnsi" w:hAnsiTheme="minorHAnsi" w:cstheme="minorHAnsi"/>
        </w:rPr>
        <w:t xml:space="preserve">has developed </w:t>
      </w:r>
      <w:r w:rsidR="00B92266" w:rsidRPr="00344201">
        <w:rPr>
          <w:rFonts w:asciiTheme="minorHAnsi" w:hAnsiTheme="minorHAnsi" w:cstheme="minorHAnsi"/>
        </w:rPr>
        <w:t xml:space="preserve">and </w:t>
      </w:r>
      <w:r w:rsidR="00D31293" w:rsidRPr="00344201">
        <w:rPr>
          <w:rFonts w:asciiTheme="minorHAnsi" w:hAnsiTheme="minorHAnsi" w:cstheme="minorHAnsi"/>
        </w:rPr>
        <w:t>is properly implementing</w:t>
      </w:r>
      <w:r w:rsidR="00FA17D3" w:rsidRPr="00344201">
        <w:rPr>
          <w:rFonts w:asciiTheme="minorHAnsi" w:hAnsiTheme="minorHAnsi" w:cstheme="minorHAnsi"/>
        </w:rPr>
        <w:t xml:space="preserve"> or is prepared to implement</w:t>
      </w:r>
      <w:r w:rsidR="00D31293" w:rsidRPr="00344201">
        <w:rPr>
          <w:rFonts w:asciiTheme="minorHAnsi" w:hAnsiTheme="minorHAnsi" w:cstheme="minorHAnsi"/>
        </w:rPr>
        <w:t xml:space="preserve"> </w:t>
      </w:r>
      <w:r w:rsidR="00B93012" w:rsidRPr="00344201">
        <w:rPr>
          <w:rFonts w:asciiTheme="minorHAnsi" w:hAnsiTheme="minorHAnsi" w:cstheme="minorHAnsi"/>
        </w:rPr>
        <w:t>Fitness-for-Duty (</w:t>
      </w:r>
      <w:r w:rsidR="002335A7" w:rsidRPr="00344201">
        <w:rPr>
          <w:rFonts w:asciiTheme="minorHAnsi" w:hAnsiTheme="minorHAnsi" w:cstheme="minorHAnsi"/>
        </w:rPr>
        <w:t>FFD</w:t>
      </w:r>
      <w:r w:rsidR="00B93012" w:rsidRPr="00344201">
        <w:rPr>
          <w:rFonts w:asciiTheme="minorHAnsi" w:hAnsiTheme="minorHAnsi" w:cstheme="minorHAnsi"/>
        </w:rPr>
        <w:t>)</w:t>
      </w:r>
      <w:r w:rsidR="002335A7" w:rsidRPr="00344201">
        <w:rPr>
          <w:rFonts w:asciiTheme="minorHAnsi" w:hAnsiTheme="minorHAnsi" w:cstheme="minorHAnsi"/>
        </w:rPr>
        <w:t xml:space="preserve"> </w:t>
      </w:r>
      <w:r w:rsidR="00D31293" w:rsidRPr="00344201">
        <w:rPr>
          <w:rFonts w:asciiTheme="minorHAnsi" w:hAnsiTheme="minorHAnsi" w:cstheme="minorHAnsi"/>
        </w:rPr>
        <w:t>requirements</w:t>
      </w:r>
      <w:r w:rsidR="000C4A9A" w:rsidRPr="00344201">
        <w:rPr>
          <w:rFonts w:asciiTheme="minorHAnsi" w:hAnsiTheme="minorHAnsi" w:cstheme="minorHAnsi"/>
        </w:rPr>
        <w:t xml:space="preserve"> under</w:t>
      </w:r>
      <w:r w:rsidR="002F380B" w:rsidRPr="00344201">
        <w:rPr>
          <w:rFonts w:asciiTheme="minorHAnsi" w:hAnsiTheme="minorHAnsi" w:cstheme="minorHAnsi"/>
        </w:rPr>
        <w:t xml:space="preserve"> </w:t>
      </w:r>
      <w:r w:rsidR="00335105" w:rsidRPr="00344201">
        <w:rPr>
          <w:rFonts w:asciiTheme="minorHAnsi" w:hAnsiTheme="minorHAnsi" w:cstheme="minorHAnsi"/>
        </w:rPr>
        <w:t xml:space="preserve">Title </w:t>
      </w:r>
      <w:r w:rsidR="00D31293" w:rsidRPr="00344201">
        <w:rPr>
          <w:rFonts w:asciiTheme="minorHAnsi" w:hAnsiTheme="minorHAnsi" w:cstheme="minorHAnsi"/>
        </w:rPr>
        <w:t>10</w:t>
      </w:r>
      <w:r w:rsidR="00335105" w:rsidRPr="00344201">
        <w:rPr>
          <w:rFonts w:asciiTheme="minorHAnsi" w:hAnsiTheme="minorHAnsi" w:cstheme="minorHAnsi"/>
        </w:rPr>
        <w:t xml:space="preserve"> of the </w:t>
      </w:r>
      <w:r w:rsidR="00335105" w:rsidRPr="00344201">
        <w:rPr>
          <w:rFonts w:asciiTheme="minorHAnsi" w:hAnsiTheme="minorHAnsi" w:cstheme="minorHAnsi"/>
          <w:i/>
        </w:rPr>
        <w:t>Code of Federal Regulations</w:t>
      </w:r>
      <w:r w:rsidR="00D31293" w:rsidRPr="00344201">
        <w:rPr>
          <w:rFonts w:asciiTheme="minorHAnsi" w:hAnsiTheme="minorHAnsi" w:cstheme="minorHAnsi"/>
        </w:rPr>
        <w:t xml:space="preserve"> </w:t>
      </w:r>
      <w:r w:rsidR="00335105" w:rsidRPr="00344201">
        <w:rPr>
          <w:rFonts w:asciiTheme="minorHAnsi" w:hAnsiTheme="minorHAnsi" w:cstheme="minorHAnsi"/>
        </w:rPr>
        <w:t>(10</w:t>
      </w:r>
      <w:r w:rsidR="00E25EE4" w:rsidRPr="00344201">
        <w:rPr>
          <w:rFonts w:asciiTheme="minorHAnsi" w:hAnsiTheme="minorHAnsi" w:cstheme="minorHAnsi"/>
        </w:rPr>
        <w:t> </w:t>
      </w:r>
      <w:r w:rsidR="00D31293" w:rsidRPr="00344201">
        <w:rPr>
          <w:rFonts w:asciiTheme="minorHAnsi" w:hAnsiTheme="minorHAnsi" w:cstheme="minorHAnsi"/>
        </w:rPr>
        <w:t>CFR</w:t>
      </w:r>
      <w:r w:rsidR="00335105" w:rsidRPr="00344201">
        <w:rPr>
          <w:rFonts w:asciiTheme="minorHAnsi" w:hAnsiTheme="minorHAnsi" w:cstheme="minorHAnsi"/>
        </w:rPr>
        <w:t>)</w:t>
      </w:r>
      <w:r w:rsidR="00D31293" w:rsidRPr="00344201">
        <w:rPr>
          <w:rFonts w:asciiTheme="minorHAnsi" w:hAnsiTheme="minorHAnsi" w:cstheme="minorHAnsi"/>
        </w:rPr>
        <w:t xml:space="preserve"> Part 26 </w:t>
      </w:r>
      <w:r w:rsidR="002335A7" w:rsidRPr="00344201">
        <w:rPr>
          <w:rFonts w:asciiTheme="minorHAnsi" w:hAnsiTheme="minorHAnsi" w:cstheme="minorHAnsi"/>
        </w:rPr>
        <w:t>(</w:t>
      </w:r>
      <w:r w:rsidR="001C19A3" w:rsidRPr="00344201">
        <w:rPr>
          <w:rFonts w:asciiTheme="minorHAnsi" w:hAnsiTheme="minorHAnsi" w:cstheme="minorHAnsi"/>
        </w:rPr>
        <w:t>S</w:t>
      </w:r>
      <w:r w:rsidR="002335A7" w:rsidRPr="00344201">
        <w:rPr>
          <w:rFonts w:asciiTheme="minorHAnsi" w:hAnsiTheme="minorHAnsi" w:cstheme="minorHAnsi"/>
        </w:rPr>
        <w:t xml:space="preserve">ubparts A through </w:t>
      </w:r>
      <w:r w:rsidR="00B3657F" w:rsidRPr="00344201">
        <w:rPr>
          <w:rFonts w:asciiTheme="minorHAnsi" w:hAnsiTheme="minorHAnsi" w:cstheme="minorHAnsi"/>
        </w:rPr>
        <w:t>H</w:t>
      </w:r>
      <w:r w:rsidR="002335A7" w:rsidRPr="00344201">
        <w:rPr>
          <w:rFonts w:asciiTheme="minorHAnsi" w:hAnsiTheme="minorHAnsi" w:cstheme="minorHAnsi"/>
        </w:rPr>
        <w:t>, N, and O)</w:t>
      </w:r>
      <w:r w:rsidR="003A751A" w:rsidRPr="00344201">
        <w:rPr>
          <w:rFonts w:asciiTheme="minorHAnsi" w:hAnsiTheme="minorHAnsi" w:cstheme="minorHAnsi"/>
        </w:rPr>
        <w:t>,</w:t>
      </w:r>
      <w:r w:rsidR="002335A7" w:rsidRPr="00344201">
        <w:rPr>
          <w:rFonts w:asciiTheme="minorHAnsi" w:hAnsiTheme="minorHAnsi" w:cstheme="minorHAnsi"/>
        </w:rPr>
        <w:t xml:space="preserve"> </w:t>
      </w:r>
      <w:r w:rsidR="00335105" w:rsidRPr="00344201">
        <w:rPr>
          <w:rFonts w:asciiTheme="minorHAnsi" w:hAnsiTheme="minorHAnsi" w:cstheme="minorHAnsi"/>
        </w:rPr>
        <w:t xml:space="preserve">and any other applicable </w:t>
      </w:r>
      <w:r w:rsidR="00D31293" w:rsidRPr="00344201">
        <w:rPr>
          <w:rFonts w:asciiTheme="minorHAnsi" w:hAnsiTheme="minorHAnsi" w:cstheme="minorHAnsi"/>
        </w:rPr>
        <w:t>requirement that assure</w:t>
      </w:r>
      <w:r w:rsidR="006D6FCC" w:rsidRPr="00344201">
        <w:rPr>
          <w:rFonts w:asciiTheme="minorHAnsi" w:hAnsiTheme="minorHAnsi" w:cstheme="minorHAnsi"/>
        </w:rPr>
        <w:t>s</w:t>
      </w:r>
      <w:r w:rsidR="00D31293" w:rsidRPr="00344201">
        <w:rPr>
          <w:rFonts w:asciiTheme="minorHAnsi" w:hAnsiTheme="minorHAnsi" w:cstheme="minorHAnsi"/>
        </w:rPr>
        <w:t xml:space="preserve"> licensee personnel (including contractors and vendors) will perform their tasks in a reliable and trustworthy manner and are not under the influence of any substance or mentally or physically impaired from any cause that may affect their abilities to perform their duties</w:t>
      </w:r>
      <w:r w:rsidR="006D6FCC" w:rsidRPr="00344201">
        <w:rPr>
          <w:rFonts w:asciiTheme="minorHAnsi" w:hAnsiTheme="minorHAnsi" w:cstheme="minorHAnsi"/>
        </w:rPr>
        <w:t xml:space="preserve"> safely and competently</w:t>
      </w:r>
      <w:r w:rsidR="00D31293" w:rsidRPr="00344201">
        <w:rPr>
          <w:rFonts w:asciiTheme="minorHAnsi" w:hAnsiTheme="minorHAnsi" w:cstheme="minorHAnsi"/>
        </w:rPr>
        <w:t>.</w:t>
      </w:r>
    </w:p>
    <w:p w14:paraId="00D89BF5" w14:textId="5D61D61F" w:rsidR="00AF0AB9" w:rsidRPr="00344201" w:rsidRDefault="00E650AD" w:rsidP="00057C1C">
      <w:pPr>
        <w:pStyle w:val="BodyText2"/>
        <w:rPr>
          <w:rFonts w:asciiTheme="minorHAnsi" w:hAnsiTheme="minorHAnsi" w:cstheme="minorHAnsi"/>
        </w:rPr>
      </w:pPr>
      <w:r w:rsidRPr="00344201">
        <w:rPr>
          <w:rFonts w:asciiTheme="minorHAnsi" w:hAnsiTheme="minorHAnsi" w:cstheme="minorHAnsi"/>
        </w:rPr>
        <w:t>01.02</w:t>
      </w:r>
      <w:r w:rsidRPr="00344201">
        <w:rPr>
          <w:rFonts w:asciiTheme="minorHAnsi" w:hAnsiTheme="minorHAnsi" w:cstheme="minorHAnsi"/>
        </w:rPr>
        <w:tab/>
      </w:r>
      <w:r w:rsidR="00D31293" w:rsidRPr="00344201">
        <w:rPr>
          <w:rFonts w:asciiTheme="minorHAnsi" w:hAnsiTheme="minorHAnsi" w:cstheme="minorHAnsi"/>
        </w:rPr>
        <w:t>To verify that changes to the licensee</w:t>
      </w:r>
      <w:r w:rsidR="00EB264E" w:rsidRPr="00344201">
        <w:rPr>
          <w:rFonts w:asciiTheme="minorHAnsi" w:hAnsiTheme="minorHAnsi" w:cstheme="minorHAnsi"/>
        </w:rPr>
        <w:t>’</w:t>
      </w:r>
      <w:r w:rsidR="00D31293" w:rsidRPr="00344201">
        <w:rPr>
          <w:rFonts w:asciiTheme="minorHAnsi" w:hAnsiTheme="minorHAnsi" w:cstheme="minorHAnsi"/>
        </w:rPr>
        <w:t>s FFD program made since the last inspection: (a)</w:t>
      </w:r>
      <w:r w:rsidR="005B77C0" w:rsidRPr="00344201">
        <w:rPr>
          <w:rFonts w:asciiTheme="minorHAnsi" w:hAnsiTheme="minorHAnsi" w:cstheme="minorHAnsi"/>
        </w:rPr>
        <w:t> </w:t>
      </w:r>
      <w:r w:rsidR="00D31293" w:rsidRPr="00344201">
        <w:rPr>
          <w:rFonts w:asciiTheme="minorHAnsi" w:hAnsiTheme="minorHAnsi" w:cstheme="minorHAnsi"/>
        </w:rPr>
        <w:t xml:space="preserve">meet commitments to resolve previously identified issues or </w:t>
      </w:r>
      <w:r w:rsidR="00335105" w:rsidRPr="00344201">
        <w:rPr>
          <w:rFonts w:asciiTheme="minorHAnsi" w:hAnsiTheme="minorHAnsi" w:cstheme="minorHAnsi"/>
        </w:rPr>
        <w:t>U.S</w:t>
      </w:r>
      <w:r w:rsidR="00C4013E" w:rsidRPr="00344201">
        <w:rPr>
          <w:rFonts w:asciiTheme="minorHAnsi" w:hAnsiTheme="minorHAnsi" w:cstheme="minorHAnsi"/>
        </w:rPr>
        <w:t>.</w:t>
      </w:r>
      <w:r w:rsidR="00335105" w:rsidRPr="00344201">
        <w:rPr>
          <w:rFonts w:asciiTheme="minorHAnsi" w:hAnsiTheme="minorHAnsi" w:cstheme="minorHAnsi"/>
        </w:rPr>
        <w:t xml:space="preserve"> Nuclear Regulatory Commission (</w:t>
      </w:r>
      <w:r w:rsidR="00D31293" w:rsidRPr="00344201">
        <w:rPr>
          <w:rFonts w:asciiTheme="minorHAnsi" w:hAnsiTheme="minorHAnsi" w:cstheme="minorHAnsi"/>
        </w:rPr>
        <w:t>NRC</w:t>
      </w:r>
      <w:r w:rsidR="00335105" w:rsidRPr="00344201">
        <w:rPr>
          <w:rFonts w:asciiTheme="minorHAnsi" w:hAnsiTheme="minorHAnsi" w:cstheme="minorHAnsi"/>
        </w:rPr>
        <w:t>)</w:t>
      </w:r>
      <w:r w:rsidR="00D31293" w:rsidRPr="00344201">
        <w:rPr>
          <w:rFonts w:asciiTheme="minorHAnsi" w:hAnsiTheme="minorHAnsi" w:cstheme="minorHAnsi"/>
        </w:rPr>
        <w:t xml:space="preserve"> requirements</w:t>
      </w:r>
      <w:r w:rsidR="000C4A9A" w:rsidRPr="00344201">
        <w:rPr>
          <w:rFonts w:asciiTheme="minorHAnsi" w:hAnsiTheme="minorHAnsi" w:cstheme="minorHAnsi"/>
        </w:rPr>
        <w:t xml:space="preserve"> under 10</w:t>
      </w:r>
      <w:r w:rsidR="00C10851" w:rsidRPr="00344201">
        <w:rPr>
          <w:rFonts w:asciiTheme="minorHAnsi" w:hAnsiTheme="minorHAnsi" w:cstheme="minorHAnsi"/>
        </w:rPr>
        <w:t xml:space="preserve"> </w:t>
      </w:r>
      <w:r w:rsidR="000C4A9A" w:rsidRPr="00344201">
        <w:rPr>
          <w:rFonts w:asciiTheme="minorHAnsi" w:hAnsiTheme="minorHAnsi" w:cstheme="minorHAnsi"/>
        </w:rPr>
        <w:t>CFR Part</w:t>
      </w:r>
      <w:r w:rsidR="00C10851" w:rsidRPr="00344201">
        <w:rPr>
          <w:rFonts w:asciiTheme="minorHAnsi" w:hAnsiTheme="minorHAnsi" w:cstheme="minorHAnsi"/>
        </w:rPr>
        <w:t xml:space="preserve"> </w:t>
      </w:r>
      <w:r w:rsidR="000C4A9A" w:rsidRPr="00344201">
        <w:rPr>
          <w:rFonts w:asciiTheme="minorHAnsi" w:hAnsiTheme="minorHAnsi" w:cstheme="minorHAnsi"/>
        </w:rPr>
        <w:t>26</w:t>
      </w:r>
      <w:r w:rsidR="00D31293" w:rsidRPr="00344201">
        <w:rPr>
          <w:rFonts w:asciiTheme="minorHAnsi" w:hAnsiTheme="minorHAnsi" w:cstheme="minorHAnsi"/>
        </w:rPr>
        <w:t>; and (b) do not adversely affect the performance requirements as prescribed by regulatory requir</w:t>
      </w:r>
      <w:r w:rsidR="00335105" w:rsidRPr="00344201">
        <w:rPr>
          <w:rFonts w:asciiTheme="minorHAnsi" w:hAnsiTheme="minorHAnsi" w:cstheme="minorHAnsi"/>
        </w:rPr>
        <w:t>ements and any other applicable</w:t>
      </w:r>
      <w:r w:rsidR="00D31293" w:rsidRPr="00344201">
        <w:rPr>
          <w:rFonts w:asciiTheme="minorHAnsi" w:hAnsiTheme="minorHAnsi" w:cstheme="minorHAnsi"/>
        </w:rPr>
        <w:t xml:space="preserve"> requirement</w:t>
      </w:r>
      <w:r w:rsidR="00DD4BF3" w:rsidRPr="00344201">
        <w:rPr>
          <w:rFonts w:asciiTheme="minorHAnsi" w:hAnsiTheme="minorHAnsi" w:cstheme="minorHAnsi"/>
        </w:rPr>
        <w:t>s</w:t>
      </w:r>
      <w:r w:rsidR="00D31293" w:rsidRPr="00344201">
        <w:rPr>
          <w:rFonts w:asciiTheme="minorHAnsi" w:hAnsiTheme="minorHAnsi" w:cstheme="minorHAnsi"/>
        </w:rPr>
        <w:t>.</w:t>
      </w:r>
    </w:p>
    <w:p w14:paraId="5DD41103" w14:textId="308BDE36" w:rsidR="00B82E12" w:rsidRPr="00344201" w:rsidRDefault="00D31293" w:rsidP="00057C1C">
      <w:pPr>
        <w:pStyle w:val="BodyText2"/>
        <w:rPr>
          <w:rFonts w:asciiTheme="minorHAnsi" w:hAnsiTheme="minorHAnsi" w:cstheme="minorHAnsi"/>
        </w:rPr>
      </w:pPr>
      <w:r w:rsidRPr="00344201">
        <w:rPr>
          <w:rFonts w:asciiTheme="minorHAnsi" w:hAnsiTheme="minorHAnsi" w:cstheme="minorHAnsi"/>
        </w:rPr>
        <w:t>01.03</w:t>
      </w:r>
      <w:r w:rsidRPr="00344201">
        <w:rPr>
          <w:rFonts w:asciiTheme="minorHAnsi" w:hAnsiTheme="minorHAnsi" w:cstheme="minorHAnsi"/>
        </w:rPr>
        <w:tab/>
        <w:t>To verify that the licensee</w:t>
      </w:r>
      <w:r w:rsidR="004F030C" w:rsidRPr="00344201">
        <w:rPr>
          <w:rFonts w:asciiTheme="minorHAnsi" w:hAnsiTheme="minorHAnsi" w:cstheme="minorHAnsi"/>
        </w:rPr>
        <w:t xml:space="preserve"> has developed and</w:t>
      </w:r>
      <w:r w:rsidRPr="00344201">
        <w:rPr>
          <w:rFonts w:asciiTheme="minorHAnsi" w:hAnsiTheme="minorHAnsi" w:cstheme="minorHAnsi"/>
        </w:rPr>
        <w:t xml:space="preserve"> is properly implementing</w:t>
      </w:r>
      <w:r w:rsidR="0071409B" w:rsidRPr="00344201">
        <w:rPr>
          <w:rFonts w:asciiTheme="minorHAnsi" w:hAnsiTheme="minorHAnsi" w:cstheme="minorHAnsi"/>
        </w:rPr>
        <w:t xml:space="preserve"> or is prepared to implement</w:t>
      </w:r>
      <w:r w:rsidRPr="00344201">
        <w:rPr>
          <w:rFonts w:asciiTheme="minorHAnsi" w:hAnsiTheme="minorHAnsi" w:cstheme="minorHAnsi"/>
        </w:rPr>
        <w:t xml:space="preserve"> </w:t>
      </w:r>
      <w:r w:rsidR="00B3657F" w:rsidRPr="00344201">
        <w:rPr>
          <w:rFonts w:asciiTheme="minorHAnsi" w:hAnsiTheme="minorHAnsi" w:cstheme="minorHAnsi"/>
        </w:rPr>
        <w:t xml:space="preserve">FFD </w:t>
      </w:r>
      <w:r w:rsidRPr="00344201">
        <w:rPr>
          <w:rFonts w:asciiTheme="minorHAnsi" w:hAnsiTheme="minorHAnsi" w:cstheme="minorHAnsi"/>
        </w:rPr>
        <w:t>requirements</w:t>
      </w:r>
      <w:r w:rsidR="00B419C3" w:rsidRPr="00344201">
        <w:rPr>
          <w:rFonts w:asciiTheme="minorHAnsi" w:hAnsiTheme="minorHAnsi" w:cstheme="minorHAnsi"/>
        </w:rPr>
        <w:t xml:space="preserve"> </w:t>
      </w:r>
      <w:r w:rsidR="000C4A9A" w:rsidRPr="00344201">
        <w:rPr>
          <w:rFonts w:asciiTheme="minorHAnsi" w:hAnsiTheme="minorHAnsi" w:cstheme="minorHAnsi"/>
        </w:rPr>
        <w:t xml:space="preserve">pertaining to fatigue management under </w:t>
      </w:r>
      <w:r w:rsidR="0004721F" w:rsidRPr="00344201">
        <w:rPr>
          <w:rFonts w:asciiTheme="minorHAnsi" w:hAnsiTheme="minorHAnsi" w:cstheme="minorHAnsi"/>
        </w:rPr>
        <w:t xml:space="preserve">Subpart I of </w:t>
      </w:r>
      <w:r w:rsidR="0086564D" w:rsidRPr="00344201">
        <w:rPr>
          <w:rFonts w:asciiTheme="minorHAnsi" w:hAnsiTheme="minorHAnsi" w:cstheme="minorHAnsi"/>
        </w:rPr>
        <w:t>10 CFR </w:t>
      </w:r>
      <w:r w:rsidR="00B3657F" w:rsidRPr="00344201">
        <w:rPr>
          <w:rFonts w:asciiTheme="minorHAnsi" w:hAnsiTheme="minorHAnsi" w:cstheme="minorHAnsi"/>
        </w:rPr>
        <w:t xml:space="preserve">Part 26 </w:t>
      </w:r>
      <w:r w:rsidRPr="00344201">
        <w:rPr>
          <w:rFonts w:asciiTheme="minorHAnsi" w:hAnsiTheme="minorHAnsi" w:cstheme="minorHAnsi"/>
        </w:rPr>
        <w:t xml:space="preserve">and any other applicable </w:t>
      </w:r>
      <w:r w:rsidR="0091495E" w:rsidRPr="00344201">
        <w:rPr>
          <w:rFonts w:asciiTheme="minorHAnsi" w:hAnsiTheme="minorHAnsi" w:cstheme="minorHAnsi"/>
        </w:rPr>
        <w:t>NRC</w:t>
      </w:r>
      <w:r w:rsidRPr="00344201">
        <w:rPr>
          <w:rFonts w:asciiTheme="minorHAnsi" w:hAnsiTheme="minorHAnsi" w:cstheme="minorHAnsi"/>
        </w:rPr>
        <w:t xml:space="preserve"> requirement to ensure, in part, that nuclear facility security force personnel are not assigned to duty while in a fatigued condition that could reduce their alertness or ability to perform functions necessary to identify and promptly respond to plant security threats.</w:t>
      </w:r>
    </w:p>
    <w:p w14:paraId="579160A2" w14:textId="0D448405" w:rsidR="00F7305B" w:rsidRPr="00344201" w:rsidRDefault="00F7305B" w:rsidP="00057C1C">
      <w:pPr>
        <w:pStyle w:val="BodyText2"/>
        <w:rPr>
          <w:rFonts w:asciiTheme="minorHAnsi" w:hAnsiTheme="minorHAnsi" w:cstheme="minorHAnsi"/>
        </w:rPr>
      </w:pPr>
      <w:r w:rsidRPr="00344201">
        <w:rPr>
          <w:rFonts w:asciiTheme="minorHAnsi" w:hAnsiTheme="minorHAnsi" w:cstheme="minorHAnsi"/>
        </w:rPr>
        <w:t>01.0</w:t>
      </w:r>
      <w:r w:rsidR="00AF0AB9" w:rsidRPr="00344201">
        <w:rPr>
          <w:rFonts w:asciiTheme="minorHAnsi" w:hAnsiTheme="minorHAnsi" w:cstheme="minorHAnsi"/>
        </w:rPr>
        <w:t>4</w:t>
      </w:r>
      <w:r w:rsidRPr="00344201">
        <w:rPr>
          <w:rFonts w:asciiTheme="minorHAnsi" w:hAnsiTheme="minorHAnsi" w:cstheme="minorHAnsi"/>
        </w:rPr>
        <w:tab/>
        <w:t>To verify that the licensee</w:t>
      </w:r>
      <w:r w:rsidR="000F411A" w:rsidRPr="00344201">
        <w:rPr>
          <w:rFonts w:asciiTheme="minorHAnsi" w:hAnsiTheme="minorHAnsi" w:cstheme="minorHAnsi"/>
        </w:rPr>
        <w:t xml:space="preserve"> has developed and is properly implementing or is prepared to implement</w:t>
      </w:r>
      <w:r w:rsidR="00613388" w:rsidRPr="00344201">
        <w:rPr>
          <w:rFonts w:asciiTheme="minorHAnsi" w:hAnsiTheme="minorHAnsi" w:cstheme="minorHAnsi"/>
        </w:rPr>
        <w:t xml:space="preserve"> the</w:t>
      </w:r>
      <w:r w:rsidRPr="00344201">
        <w:rPr>
          <w:rFonts w:asciiTheme="minorHAnsi" w:hAnsiTheme="minorHAnsi" w:cstheme="minorHAnsi"/>
        </w:rPr>
        <w:t xml:space="preserve"> physical protection program associated with this sample </w:t>
      </w:r>
      <w:r w:rsidR="003306A8" w:rsidRPr="00344201">
        <w:rPr>
          <w:rFonts w:asciiTheme="minorHAnsi" w:hAnsiTheme="minorHAnsi" w:cstheme="minorHAnsi"/>
        </w:rPr>
        <w:t xml:space="preserve">and </w:t>
      </w:r>
      <w:r w:rsidR="00A00465" w:rsidRPr="00344201">
        <w:rPr>
          <w:rFonts w:asciiTheme="minorHAnsi" w:hAnsiTheme="minorHAnsi" w:cstheme="minorHAnsi"/>
        </w:rPr>
        <w:t xml:space="preserve">the program </w:t>
      </w:r>
      <w:r w:rsidR="00B26B68" w:rsidRPr="00344201">
        <w:rPr>
          <w:rFonts w:asciiTheme="minorHAnsi" w:hAnsiTheme="minorHAnsi" w:cstheme="minorHAnsi"/>
        </w:rPr>
        <w:t xml:space="preserve">is designed and implemented to meet the general performance objective of </w:t>
      </w:r>
      <w:r w:rsidR="0086564D" w:rsidRPr="00344201">
        <w:rPr>
          <w:rFonts w:asciiTheme="minorHAnsi" w:hAnsiTheme="minorHAnsi" w:cstheme="minorHAnsi"/>
        </w:rPr>
        <w:t>10 CFR </w:t>
      </w:r>
      <w:r w:rsidR="00B26B68" w:rsidRPr="00344201">
        <w:rPr>
          <w:rFonts w:asciiTheme="minorHAnsi" w:hAnsiTheme="minorHAnsi" w:cstheme="minorHAnsi"/>
        </w:rPr>
        <w:t>73.55(b).</w:t>
      </w:r>
    </w:p>
    <w:p w14:paraId="3F438020" w14:textId="4C191BB7" w:rsidR="004C33BD" w:rsidRPr="00344201" w:rsidRDefault="00D44DCC" w:rsidP="00057C1C">
      <w:pPr>
        <w:pStyle w:val="Heading1"/>
        <w:keepNext w:val="0"/>
        <w:keepLines w:val="0"/>
        <w:widowControl/>
        <w:rPr>
          <w:rFonts w:asciiTheme="minorHAnsi" w:hAnsiTheme="minorHAnsi" w:cstheme="minorHAnsi"/>
        </w:rPr>
      </w:pPr>
      <w:r w:rsidRPr="00344201">
        <w:rPr>
          <w:rFonts w:asciiTheme="minorHAnsi" w:hAnsiTheme="minorHAnsi" w:cstheme="minorHAnsi"/>
        </w:rPr>
        <w:t>81000</w:t>
      </w:r>
      <w:r w:rsidR="00D31293" w:rsidRPr="00344201">
        <w:rPr>
          <w:rFonts w:asciiTheme="minorHAnsi" w:hAnsiTheme="minorHAnsi" w:cstheme="minorHAnsi"/>
        </w:rPr>
        <w:t>.08-02</w:t>
      </w:r>
      <w:r w:rsidR="00E4204B" w:rsidRPr="00344201">
        <w:rPr>
          <w:rFonts w:asciiTheme="minorHAnsi" w:hAnsiTheme="minorHAnsi" w:cstheme="minorHAnsi"/>
        </w:rPr>
        <w:tab/>
      </w:r>
      <w:r w:rsidR="00B82E12" w:rsidRPr="00344201">
        <w:rPr>
          <w:rFonts w:asciiTheme="minorHAnsi" w:hAnsiTheme="minorHAnsi" w:cstheme="minorHAnsi"/>
        </w:rPr>
        <w:t>INSPECTION REQUIREMENTS</w:t>
      </w:r>
    </w:p>
    <w:p w14:paraId="1B97344D" w14:textId="0F76BFB3" w:rsidR="00F246D0" w:rsidRPr="00344201" w:rsidRDefault="00614794" w:rsidP="00057C1C">
      <w:pPr>
        <w:pStyle w:val="BodyText"/>
        <w:rPr>
          <w:rFonts w:asciiTheme="minorHAnsi" w:hAnsiTheme="minorHAnsi" w:cstheme="minorHAnsi"/>
          <w:u w:val="single"/>
        </w:rPr>
      </w:pPr>
      <w:r w:rsidRPr="00344201">
        <w:rPr>
          <w:rFonts w:asciiTheme="minorHAnsi" w:hAnsiTheme="minorHAnsi" w:cstheme="minorHAnsi"/>
          <w:u w:val="single"/>
        </w:rPr>
        <w:t>General Guidance</w:t>
      </w:r>
    </w:p>
    <w:p w14:paraId="72A57ABC" w14:textId="394D46E8" w:rsidR="009F7E06" w:rsidRPr="00344201" w:rsidRDefault="009F7E06" w:rsidP="00057C1C">
      <w:pPr>
        <w:pStyle w:val="BodyText"/>
        <w:rPr>
          <w:rFonts w:asciiTheme="minorHAnsi" w:hAnsiTheme="minorHAnsi" w:cstheme="minorHAnsi"/>
        </w:rPr>
      </w:pPr>
      <w:r w:rsidRPr="00344201">
        <w:rPr>
          <w:rStyle w:val="ui-provider"/>
          <w:rFonts w:asciiTheme="minorHAnsi" w:hAnsiTheme="minorHAnsi" w:cstheme="minorHAnsi"/>
        </w:rPr>
        <w:t xml:space="preserve">This inspection procedure (IP) was developed to ensure the operational program established for implementation at a plant licensed in accordance with 10 CFR Part 50 and 10 CFR Part 52 meet all NRC requirements and objectives for operational program readiness. Note that this inspection is conducted as licensees activate their operational program in accordance with IMC 2200, Appendix A, “Security Construction Inspection Program,” or IMC 2562, “Light Water Reactor Inspection Program for Restart of Reactor Facilities Following </w:t>
      </w:r>
      <w:r w:rsidR="00A050CC" w:rsidRPr="00344201">
        <w:rPr>
          <w:rStyle w:val="ui-provider"/>
          <w:rFonts w:asciiTheme="minorHAnsi" w:hAnsiTheme="minorHAnsi" w:cstheme="minorHAnsi"/>
        </w:rPr>
        <w:t>Permanent</w:t>
      </w:r>
      <w:r w:rsidR="00623295" w:rsidRPr="00344201">
        <w:rPr>
          <w:rStyle w:val="ui-provider"/>
          <w:rFonts w:asciiTheme="minorHAnsi" w:hAnsiTheme="minorHAnsi" w:cstheme="minorHAnsi"/>
        </w:rPr>
        <w:t xml:space="preserve"> Cessation</w:t>
      </w:r>
      <w:r w:rsidRPr="00344201">
        <w:rPr>
          <w:rStyle w:val="ui-provider"/>
          <w:rFonts w:asciiTheme="minorHAnsi" w:hAnsiTheme="minorHAnsi" w:cstheme="minorHAnsi"/>
        </w:rPr>
        <w:t xml:space="preserve"> of </w:t>
      </w:r>
      <w:r w:rsidR="00623295" w:rsidRPr="00344201">
        <w:rPr>
          <w:rStyle w:val="ui-provider"/>
          <w:rFonts w:asciiTheme="minorHAnsi" w:hAnsiTheme="minorHAnsi" w:cstheme="minorHAnsi"/>
        </w:rPr>
        <w:lastRenderedPageBreak/>
        <w:t>Power Operations</w:t>
      </w:r>
      <w:r w:rsidRPr="00344201">
        <w:rPr>
          <w:rStyle w:val="ui-provider"/>
          <w:rFonts w:asciiTheme="minorHAnsi" w:hAnsiTheme="minorHAnsi" w:cstheme="minorHAnsi"/>
        </w:rPr>
        <w:t>.” For reactors under construction, this IP is applicable to all power reactors under construction that are subject to oversight under the NRC’s Construction Reactor Oversight Process (</w:t>
      </w:r>
      <w:proofErr w:type="spellStart"/>
      <w:r w:rsidRPr="00344201">
        <w:rPr>
          <w:rStyle w:val="ui-provider"/>
          <w:rFonts w:asciiTheme="minorHAnsi" w:hAnsiTheme="minorHAnsi" w:cstheme="minorHAnsi"/>
        </w:rPr>
        <w:t>cROP</w:t>
      </w:r>
      <w:proofErr w:type="spellEnd"/>
      <w:r w:rsidRPr="00344201">
        <w:rPr>
          <w:rStyle w:val="ui-provider"/>
          <w:rFonts w:asciiTheme="minorHAnsi" w:hAnsiTheme="minorHAnsi" w:cstheme="minorHAnsi"/>
        </w:rPr>
        <w:t>). For restart of reactor facilities following termination of an operating license, this IP is applicable for transitioning from a decommissioned or extended shutdown reactor facility to an operational power reactor facility subject to the Reactor Oversight Process (ROP). Therefore, verification through observation of activities may not be possible. In such cases, the inspector(s) should review the appropriate licensee procedures and conduct inspections of all associated areas to ensure program compliance upon implementation.</w:t>
      </w:r>
    </w:p>
    <w:p w14:paraId="7780F712" w14:textId="091555F4" w:rsidR="00F7305B" w:rsidRPr="00344201" w:rsidRDefault="00F7305B" w:rsidP="00057C1C">
      <w:pPr>
        <w:pStyle w:val="BodyText"/>
        <w:rPr>
          <w:rFonts w:asciiTheme="minorHAnsi" w:hAnsiTheme="minorHAnsi" w:cstheme="minorHAnsi"/>
        </w:rPr>
      </w:pPr>
      <w:r w:rsidRPr="00344201">
        <w:rPr>
          <w:rFonts w:asciiTheme="minorHAnsi" w:hAnsiTheme="minorHAnsi" w:cstheme="minorHAnsi"/>
        </w:rPr>
        <w:t xml:space="preserve">Through verification of the inspection requirements within this </w:t>
      </w:r>
      <w:r w:rsidR="00C4013E" w:rsidRPr="00344201">
        <w:rPr>
          <w:rFonts w:asciiTheme="minorHAnsi" w:hAnsiTheme="minorHAnsi" w:cstheme="minorHAnsi"/>
        </w:rPr>
        <w:t>IP</w:t>
      </w:r>
      <w:r w:rsidRPr="00344201">
        <w:rPr>
          <w:rFonts w:asciiTheme="minorHAnsi" w:hAnsiTheme="minorHAnsi" w:cstheme="minorHAnsi"/>
        </w:rPr>
        <w:t xml:space="preserve">, inspector(s) shall ensure that the licensee’s </w:t>
      </w:r>
      <w:r w:rsidR="000C4A9A" w:rsidRPr="00344201">
        <w:rPr>
          <w:rFonts w:asciiTheme="minorHAnsi" w:hAnsiTheme="minorHAnsi" w:cstheme="minorHAnsi"/>
        </w:rPr>
        <w:t xml:space="preserve">FFD </w:t>
      </w:r>
      <w:r w:rsidRPr="00344201">
        <w:rPr>
          <w:rFonts w:asciiTheme="minorHAnsi" w:hAnsiTheme="minorHAnsi" w:cstheme="minorHAnsi"/>
        </w:rPr>
        <w:t xml:space="preserve">program associated with this sample </w:t>
      </w:r>
      <w:r w:rsidR="00740FFC" w:rsidRPr="00344201">
        <w:rPr>
          <w:rFonts w:asciiTheme="minorHAnsi" w:hAnsiTheme="minorHAnsi" w:cstheme="minorHAnsi"/>
        </w:rPr>
        <w:t>is designed and implemented to meet the general performance objective</w:t>
      </w:r>
      <w:r w:rsidR="009A24C1" w:rsidRPr="00344201">
        <w:rPr>
          <w:rFonts w:asciiTheme="minorHAnsi" w:hAnsiTheme="minorHAnsi" w:cstheme="minorHAnsi"/>
        </w:rPr>
        <w:t>s</w:t>
      </w:r>
      <w:r w:rsidR="00740FFC" w:rsidRPr="00344201">
        <w:rPr>
          <w:rFonts w:asciiTheme="minorHAnsi" w:hAnsiTheme="minorHAnsi" w:cstheme="minorHAnsi"/>
        </w:rPr>
        <w:t xml:space="preserve"> of </w:t>
      </w:r>
      <w:r w:rsidR="00D47639" w:rsidRPr="00344201">
        <w:rPr>
          <w:rFonts w:asciiTheme="minorHAnsi" w:hAnsiTheme="minorHAnsi" w:cstheme="minorHAnsi"/>
        </w:rPr>
        <w:t>10</w:t>
      </w:r>
      <w:r w:rsidR="00C10851" w:rsidRPr="00344201">
        <w:rPr>
          <w:rFonts w:asciiTheme="minorHAnsi" w:hAnsiTheme="minorHAnsi" w:cstheme="minorHAnsi"/>
        </w:rPr>
        <w:t xml:space="preserve"> </w:t>
      </w:r>
      <w:r w:rsidR="00D47639" w:rsidRPr="00344201">
        <w:rPr>
          <w:rFonts w:asciiTheme="minorHAnsi" w:hAnsiTheme="minorHAnsi" w:cstheme="minorHAnsi"/>
        </w:rPr>
        <w:t>CFR</w:t>
      </w:r>
      <w:r w:rsidR="00C10851" w:rsidRPr="00344201">
        <w:rPr>
          <w:rFonts w:asciiTheme="minorHAnsi" w:hAnsiTheme="minorHAnsi" w:cstheme="minorHAnsi"/>
        </w:rPr>
        <w:t xml:space="preserve"> </w:t>
      </w:r>
      <w:r w:rsidR="00D47639" w:rsidRPr="00344201">
        <w:rPr>
          <w:rFonts w:asciiTheme="minorHAnsi" w:hAnsiTheme="minorHAnsi" w:cstheme="minorHAnsi"/>
        </w:rPr>
        <w:t xml:space="preserve">26.23 and </w:t>
      </w:r>
      <w:r w:rsidR="0086564D" w:rsidRPr="00344201">
        <w:rPr>
          <w:rFonts w:asciiTheme="minorHAnsi" w:hAnsiTheme="minorHAnsi" w:cstheme="minorHAnsi"/>
        </w:rPr>
        <w:t>10</w:t>
      </w:r>
      <w:r w:rsidR="006C2054" w:rsidRPr="00344201">
        <w:rPr>
          <w:rFonts w:asciiTheme="minorHAnsi" w:hAnsiTheme="minorHAnsi" w:cstheme="minorHAnsi"/>
        </w:rPr>
        <w:t> </w:t>
      </w:r>
      <w:r w:rsidR="0086564D" w:rsidRPr="00344201">
        <w:rPr>
          <w:rFonts w:asciiTheme="minorHAnsi" w:hAnsiTheme="minorHAnsi" w:cstheme="minorHAnsi"/>
        </w:rPr>
        <w:t>CFR</w:t>
      </w:r>
      <w:r w:rsidR="00C10851" w:rsidRPr="00344201">
        <w:rPr>
          <w:rFonts w:asciiTheme="minorHAnsi" w:hAnsiTheme="minorHAnsi" w:cstheme="minorHAnsi"/>
        </w:rPr>
        <w:t xml:space="preserve"> </w:t>
      </w:r>
      <w:r w:rsidR="00740FFC" w:rsidRPr="00344201">
        <w:rPr>
          <w:rFonts w:asciiTheme="minorHAnsi" w:hAnsiTheme="minorHAnsi" w:cstheme="minorHAnsi"/>
        </w:rPr>
        <w:t>73.55(b)</w:t>
      </w:r>
      <w:r w:rsidR="00D976D4" w:rsidRPr="00344201">
        <w:rPr>
          <w:rFonts w:asciiTheme="minorHAnsi" w:hAnsiTheme="minorHAnsi" w:cstheme="minorHAnsi"/>
        </w:rPr>
        <w:t>.</w:t>
      </w:r>
    </w:p>
    <w:p w14:paraId="14C6C7BA" w14:textId="0B63E9E3" w:rsidR="00E5459C" w:rsidRPr="00344201" w:rsidRDefault="004B6049" w:rsidP="00057C1C">
      <w:pPr>
        <w:pStyle w:val="BodyText"/>
        <w:rPr>
          <w:rFonts w:asciiTheme="minorHAnsi" w:hAnsiTheme="minorHAnsi" w:cstheme="minorHAnsi"/>
        </w:rPr>
      </w:pPr>
      <w:r w:rsidRPr="00344201">
        <w:rPr>
          <w:rFonts w:asciiTheme="minorHAnsi" w:hAnsiTheme="minorHAnsi" w:cstheme="minorHAnsi"/>
        </w:rPr>
        <w:t>In preparat</w:t>
      </w:r>
      <w:r w:rsidR="00917BCC" w:rsidRPr="00344201">
        <w:rPr>
          <w:rFonts w:asciiTheme="minorHAnsi" w:hAnsiTheme="minorHAnsi" w:cstheme="minorHAnsi"/>
        </w:rPr>
        <w:t>ion</w:t>
      </w:r>
      <w:r w:rsidRPr="00344201">
        <w:rPr>
          <w:rFonts w:asciiTheme="minorHAnsi" w:hAnsiTheme="minorHAnsi" w:cstheme="minorHAnsi"/>
        </w:rPr>
        <w:t xml:space="preserve"> to </w:t>
      </w:r>
      <w:r w:rsidR="00917BCC" w:rsidRPr="00344201">
        <w:rPr>
          <w:rFonts w:asciiTheme="minorHAnsi" w:hAnsiTheme="minorHAnsi" w:cstheme="minorHAnsi"/>
        </w:rPr>
        <w:t xml:space="preserve">complete </w:t>
      </w:r>
      <w:r w:rsidR="00E5459C" w:rsidRPr="00344201">
        <w:rPr>
          <w:rFonts w:asciiTheme="minorHAnsi" w:hAnsiTheme="minorHAnsi" w:cstheme="minorHAnsi"/>
        </w:rPr>
        <w:t xml:space="preserve">this </w:t>
      </w:r>
      <w:r w:rsidR="000C4A9A" w:rsidRPr="00344201">
        <w:rPr>
          <w:rFonts w:asciiTheme="minorHAnsi" w:hAnsiTheme="minorHAnsi" w:cstheme="minorHAnsi"/>
        </w:rPr>
        <w:t>IP</w:t>
      </w:r>
      <w:r w:rsidR="00E5459C" w:rsidRPr="00344201">
        <w:rPr>
          <w:rFonts w:asciiTheme="minorHAnsi" w:hAnsiTheme="minorHAnsi" w:cstheme="minorHAnsi"/>
        </w:rPr>
        <w:t xml:space="preserve">, the inspector(s) should </w:t>
      </w:r>
      <w:r w:rsidR="000160E1" w:rsidRPr="00344201">
        <w:rPr>
          <w:rFonts w:asciiTheme="minorHAnsi" w:hAnsiTheme="minorHAnsi" w:cstheme="minorHAnsi"/>
        </w:rPr>
        <w:t xml:space="preserve">become </w:t>
      </w:r>
      <w:r w:rsidR="00E5459C" w:rsidRPr="00344201">
        <w:rPr>
          <w:rFonts w:asciiTheme="minorHAnsi" w:hAnsiTheme="minorHAnsi" w:cstheme="minorHAnsi"/>
        </w:rPr>
        <w:t xml:space="preserve">familiar with relevant documentation </w:t>
      </w:r>
      <w:r w:rsidR="000160E1" w:rsidRPr="00344201">
        <w:rPr>
          <w:rFonts w:asciiTheme="minorHAnsi" w:hAnsiTheme="minorHAnsi" w:cstheme="minorHAnsi"/>
        </w:rPr>
        <w:t>that</w:t>
      </w:r>
      <w:r w:rsidR="0086564D" w:rsidRPr="00344201">
        <w:rPr>
          <w:rFonts w:asciiTheme="minorHAnsi" w:hAnsiTheme="minorHAnsi" w:cstheme="minorHAnsi"/>
        </w:rPr>
        <w:t xml:space="preserve"> </w:t>
      </w:r>
      <w:r w:rsidR="00E5459C" w:rsidRPr="00344201">
        <w:rPr>
          <w:rFonts w:asciiTheme="minorHAnsi" w:hAnsiTheme="minorHAnsi" w:cstheme="minorHAnsi"/>
        </w:rPr>
        <w:t>may include, but is not limited to</w:t>
      </w:r>
      <w:r w:rsidR="00B25B50" w:rsidRPr="00344201">
        <w:rPr>
          <w:rFonts w:asciiTheme="minorHAnsi" w:hAnsiTheme="minorHAnsi" w:cstheme="minorHAnsi"/>
        </w:rPr>
        <w:t>,</w:t>
      </w:r>
      <w:r w:rsidR="00E5459C" w:rsidRPr="00344201">
        <w:rPr>
          <w:rFonts w:asciiTheme="minorHAnsi" w:hAnsiTheme="minorHAnsi" w:cstheme="minorHAnsi"/>
        </w:rPr>
        <w:t xml:space="preserve"> the licensee's </w:t>
      </w:r>
      <w:r w:rsidR="00424FD6" w:rsidRPr="00344201">
        <w:rPr>
          <w:rFonts w:asciiTheme="minorHAnsi" w:hAnsiTheme="minorHAnsi" w:cstheme="minorHAnsi"/>
        </w:rPr>
        <w:t>physical security plan</w:t>
      </w:r>
      <w:r w:rsidR="00A25FA8" w:rsidRPr="00344201">
        <w:rPr>
          <w:rFonts w:asciiTheme="minorHAnsi" w:hAnsiTheme="minorHAnsi" w:cstheme="minorHAnsi"/>
        </w:rPr>
        <w:t xml:space="preserve">, all open </w:t>
      </w:r>
      <w:r w:rsidR="00795878" w:rsidRPr="00344201">
        <w:rPr>
          <w:rFonts w:asciiTheme="minorHAnsi" w:hAnsiTheme="minorHAnsi" w:cstheme="minorHAnsi"/>
        </w:rPr>
        <w:t>allegations</w:t>
      </w:r>
      <w:r w:rsidR="001F4C06" w:rsidRPr="00344201">
        <w:rPr>
          <w:rFonts w:asciiTheme="minorHAnsi" w:hAnsiTheme="minorHAnsi" w:cstheme="minorHAnsi"/>
        </w:rPr>
        <w:t>,</w:t>
      </w:r>
      <w:r w:rsidR="00795878" w:rsidRPr="00344201">
        <w:rPr>
          <w:rFonts w:asciiTheme="minorHAnsi" w:hAnsiTheme="minorHAnsi" w:cstheme="minorHAnsi"/>
        </w:rPr>
        <w:t xml:space="preserve"> or past allegation trends pertaining to areas to be </w:t>
      </w:r>
      <w:r w:rsidR="00A57542" w:rsidRPr="00344201">
        <w:rPr>
          <w:rFonts w:asciiTheme="minorHAnsi" w:hAnsiTheme="minorHAnsi" w:cstheme="minorHAnsi"/>
        </w:rPr>
        <w:t xml:space="preserve">inspected during inspection preparation, </w:t>
      </w:r>
      <w:r w:rsidR="00163C23" w:rsidRPr="00344201">
        <w:rPr>
          <w:rFonts w:asciiTheme="minorHAnsi" w:hAnsiTheme="minorHAnsi" w:cstheme="minorHAnsi"/>
        </w:rPr>
        <w:t>site-</w:t>
      </w:r>
      <w:r w:rsidR="00E5459C" w:rsidRPr="00344201">
        <w:rPr>
          <w:rFonts w:asciiTheme="minorHAnsi" w:hAnsiTheme="minorHAnsi" w:cstheme="minorHAnsi"/>
        </w:rPr>
        <w:t>specific and/or corporate</w:t>
      </w:r>
      <w:r w:rsidR="004C4D20" w:rsidRPr="00344201">
        <w:rPr>
          <w:rFonts w:asciiTheme="minorHAnsi" w:hAnsiTheme="minorHAnsi" w:cstheme="minorHAnsi"/>
        </w:rPr>
        <w:t xml:space="preserve"> FFD policy </w:t>
      </w:r>
      <w:r w:rsidR="0004721F" w:rsidRPr="00344201">
        <w:rPr>
          <w:rFonts w:asciiTheme="minorHAnsi" w:hAnsiTheme="minorHAnsi" w:cstheme="minorHAnsi"/>
        </w:rPr>
        <w:t xml:space="preserve">statement </w:t>
      </w:r>
      <w:r w:rsidR="004C4D20" w:rsidRPr="00344201">
        <w:rPr>
          <w:rFonts w:asciiTheme="minorHAnsi" w:hAnsiTheme="minorHAnsi" w:cstheme="minorHAnsi"/>
        </w:rPr>
        <w:t xml:space="preserve">and FFD procedures, the access authorization provisions that adjudicate FFD authorization </w:t>
      </w:r>
      <w:r w:rsidR="0015656C" w:rsidRPr="00344201">
        <w:rPr>
          <w:rFonts w:asciiTheme="minorHAnsi" w:hAnsiTheme="minorHAnsi" w:cstheme="minorHAnsi"/>
        </w:rPr>
        <w:t>under</w:t>
      </w:r>
      <w:r w:rsidR="004C4D20" w:rsidRPr="00344201">
        <w:rPr>
          <w:rFonts w:asciiTheme="minorHAnsi" w:hAnsiTheme="minorHAnsi" w:cstheme="minorHAnsi"/>
        </w:rPr>
        <w:t xml:space="preserve"> </w:t>
      </w:r>
      <w:r w:rsidR="00831B7C" w:rsidRPr="00344201">
        <w:rPr>
          <w:rFonts w:asciiTheme="minorHAnsi" w:hAnsiTheme="minorHAnsi" w:cstheme="minorHAnsi"/>
        </w:rPr>
        <w:t xml:space="preserve">10 CFR Part 26, </w:t>
      </w:r>
      <w:r w:rsidR="004C4D20" w:rsidRPr="00344201">
        <w:rPr>
          <w:rFonts w:asciiTheme="minorHAnsi" w:hAnsiTheme="minorHAnsi" w:cstheme="minorHAnsi"/>
        </w:rPr>
        <w:t>Subpart</w:t>
      </w:r>
      <w:r w:rsidR="00C10851" w:rsidRPr="00344201">
        <w:rPr>
          <w:rFonts w:asciiTheme="minorHAnsi" w:hAnsiTheme="minorHAnsi" w:cstheme="minorHAnsi"/>
        </w:rPr>
        <w:t xml:space="preserve"> </w:t>
      </w:r>
      <w:r w:rsidR="004C4D20" w:rsidRPr="00344201">
        <w:rPr>
          <w:rFonts w:asciiTheme="minorHAnsi" w:hAnsiTheme="minorHAnsi" w:cstheme="minorHAnsi"/>
        </w:rPr>
        <w:t xml:space="preserve">C, and sanctions </w:t>
      </w:r>
      <w:r w:rsidR="0015656C" w:rsidRPr="00344201">
        <w:rPr>
          <w:rFonts w:asciiTheme="minorHAnsi" w:hAnsiTheme="minorHAnsi" w:cstheme="minorHAnsi"/>
        </w:rPr>
        <w:t>under</w:t>
      </w:r>
      <w:r w:rsidR="004C4D20" w:rsidRPr="00344201">
        <w:rPr>
          <w:rFonts w:asciiTheme="minorHAnsi" w:hAnsiTheme="minorHAnsi" w:cstheme="minorHAnsi"/>
        </w:rPr>
        <w:t xml:space="preserve"> </w:t>
      </w:r>
      <w:r w:rsidR="0004721F" w:rsidRPr="00344201">
        <w:rPr>
          <w:rFonts w:asciiTheme="minorHAnsi" w:hAnsiTheme="minorHAnsi" w:cstheme="minorHAnsi"/>
        </w:rPr>
        <w:t>10 CFR 26.75</w:t>
      </w:r>
      <w:r w:rsidR="00316B7C" w:rsidRPr="00344201">
        <w:rPr>
          <w:rFonts w:asciiTheme="minorHAnsi" w:hAnsiTheme="minorHAnsi" w:cstheme="minorHAnsi"/>
        </w:rPr>
        <w:t>.</w:t>
      </w:r>
      <w:r w:rsidR="007234E8" w:rsidRPr="00344201">
        <w:rPr>
          <w:rFonts w:asciiTheme="minorHAnsi" w:hAnsiTheme="minorHAnsi" w:cstheme="minorHAnsi"/>
        </w:rPr>
        <w:t xml:space="preserve"> </w:t>
      </w:r>
      <w:r w:rsidR="00A4038C" w:rsidRPr="00344201">
        <w:rPr>
          <w:rFonts w:asciiTheme="minorHAnsi" w:hAnsiTheme="minorHAnsi" w:cstheme="minorHAnsi"/>
        </w:rPr>
        <w:t>T</w:t>
      </w:r>
      <w:r w:rsidR="007234E8" w:rsidRPr="00344201">
        <w:rPr>
          <w:rFonts w:asciiTheme="minorHAnsi" w:hAnsiTheme="minorHAnsi" w:cstheme="minorHAnsi"/>
        </w:rPr>
        <w:t>he inspector</w:t>
      </w:r>
      <w:r w:rsidR="006C3C48" w:rsidRPr="00344201">
        <w:rPr>
          <w:rFonts w:asciiTheme="minorHAnsi" w:hAnsiTheme="minorHAnsi" w:cstheme="minorHAnsi"/>
        </w:rPr>
        <w:t>(s)</w:t>
      </w:r>
      <w:r w:rsidR="007234E8" w:rsidRPr="00344201">
        <w:rPr>
          <w:rFonts w:asciiTheme="minorHAnsi" w:hAnsiTheme="minorHAnsi" w:cstheme="minorHAnsi"/>
        </w:rPr>
        <w:t xml:space="preserve"> should apply additional attention to recent security plan changes that could be relevant to the inspection activity.</w:t>
      </w:r>
    </w:p>
    <w:p w14:paraId="6E946E0C" w14:textId="32A8BBB2" w:rsidR="00D02ED9" w:rsidRPr="00344201" w:rsidRDefault="00986528" w:rsidP="00057C1C">
      <w:pPr>
        <w:pStyle w:val="BodyText"/>
        <w:rPr>
          <w:rFonts w:asciiTheme="minorHAnsi" w:hAnsiTheme="minorHAnsi" w:cstheme="minorHAnsi"/>
        </w:rPr>
      </w:pPr>
      <w:r w:rsidRPr="00344201">
        <w:rPr>
          <w:rFonts w:asciiTheme="minorHAnsi" w:hAnsiTheme="minorHAnsi" w:cstheme="minorHAnsi"/>
        </w:rPr>
        <w:t xml:space="preserve">The inspector(s) </w:t>
      </w:r>
      <w:r w:rsidR="00025F4A" w:rsidRPr="00344201">
        <w:rPr>
          <w:rFonts w:asciiTheme="minorHAnsi" w:hAnsiTheme="minorHAnsi" w:cstheme="minorHAnsi"/>
        </w:rPr>
        <w:t>are</w:t>
      </w:r>
      <w:r w:rsidR="005000E0" w:rsidRPr="00344201">
        <w:rPr>
          <w:rFonts w:asciiTheme="minorHAnsi" w:hAnsiTheme="minorHAnsi" w:cstheme="minorHAnsi"/>
        </w:rPr>
        <w:t xml:space="preserve"> responsible</w:t>
      </w:r>
      <w:r w:rsidR="00025F4A" w:rsidRPr="00344201">
        <w:rPr>
          <w:rFonts w:asciiTheme="minorHAnsi" w:hAnsiTheme="minorHAnsi" w:cstheme="minorHAnsi"/>
        </w:rPr>
        <w:t xml:space="preserve"> </w:t>
      </w:r>
      <w:r w:rsidR="00F925B0" w:rsidRPr="00344201">
        <w:rPr>
          <w:rFonts w:asciiTheme="minorHAnsi" w:hAnsiTheme="minorHAnsi" w:cstheme="minorHAnsi"/>
        </w:rPr>
        <w:t>for ensuring that every sample in the IP is completed and evaluated to a level</w:t>
      </w:r>
      <w:r w:rsidR="0041326D" w:rsidRPr="00344201">
        <w:rPr>
          <w:rFonts w:asciiTheme="minorHAnsi" w:hAnsiTheme="minorHAnsi" w:cstheme="minorHAnsi"/>
        </w:rPr>
        <w:t xml:space="preserve"> which provides adequate assurance that licensees are meeting NRC regulatory </w:t>
      </w:r>
      <w:r w:rsidR="00E11F3A" w:rsidRPr="00344201">
        <w:rPr>
          <w:rFonts w:asciiTheme="minorHAnsi" w:hAnsiTheme="minorHAnsi" w:cstheme="minorHAnsi"/>
        </w:rPr>
        <w:t xml:space="preserve">requirements </w:t>
      </w:r>
      <w:r w:rsidR="00D97734" w:rsidRPr="00344201">
        <w:rPr>
          <w:rFonts w:asciiTheme="minorHAnsi" w:hAnsiTheme="minorHAnsi" w:cstheme="minorHAnsi"/>
        </w:rPr>
        <w:t>within the FFD program.</w:t>
      </w:r>
    </w:p>
    <w:p w14:paraId="2C9B123A" w14:textId="2913E2B9" w:rsidR="004B6049" w:rsidRPr="00344201" w:rsidRDefault="004B6049" w:rsidP="00057C1C">
      <w:pPr>
        <w:pStyle w:val="BodyText"/>
        <w:rPr>
          <w:rFonts w:asciiTheme="minorHAnsi" w:hAnsiTheme="minorHAnsi" w:cstheme="minorHAnsi"/>
        </w:rPr>
      </w:pPr>
      <w:r w:rsidRPr="00344201">
        <w:rPr>
          <w:rFonts w:asciiTheme="minorHAnsi" w:hAnsiTheme="minorHAnsi" w:cstheme="minorHAnsi"/>
        </w:rPr>
        <w:t xml:space="preserve">The guidance </w:t>
      </w:r>
      <w:r w:rsidR="005718BA" w:rsidRPr="00344201">
        <w:rPr>
          <w:rFonts w:asciiTheme="minorHAnsi" w:hAnsiTheme="minorHAnsi" w:cstheme="minorHAnsi"/>
        </w:rPr>
        <w:t xml:space="preserve">in </w:t>
      </w:r>
      <w:r w:rsidRPr="00344201">
        <w:rPr>
          <w:rFonts w:asciiTheme="minorHAnsi" w:hAnsiTheme="minorHAnsi" w:cstheme="minorHAnsi"/>
        </w:rPr>
        <w:t>this</w:t>
      </w:r>
      <w:r w:rsidR="005718BA" w:rsidRPr="00344201">
        <w:rPr>
          <w:rFonts w:asciiTheme="minorHAnsi" w:hAnsiTheme="minorHAnsi" w:cstheme="minorHAnsi"/>
        </w:rPr>
        <w:t xml:space="preserve"> IP will assist inspector</w:t>
      </w:r>
      <w:r w:rsidR="005000E0" w:rsidRPr="00344201">
        <w:rPr>
          <w:rFonts w:asciiTheme="minorHAnsi" w:hAnsiTheme="minorHAnsi" w:cstheme="minorHAnsi"/>
        </w:rPr>
        <w:t>(</w:t>
      </w:r>
      <w:r w:rsidR="005718BA" w:rsidRPr="00344201">
        <w:rPr>
          <w:rFonts w:asciiTheme="minorHAnsi" w:hAnsiTheme="minorHAnsi" w:cstheme="minorHAnsi"/>
        </w:rPr>
        <w:t>s</w:t>
      </w:r>
      <w:r w:rsidR="005000E0" w:rsidRPr="00344201">
        <w:rPr>
          <w:rFonts w:asciiTheme="minorHAnsi" w:hAnsiTheme="minorHAnsi" w:cstheme="minorHAnsi"/>
        </w:rPr>
        <w:t>)</w:t>
      </w:r>
      <w:r w:rsidR="005718BA" w:rsidRPr="00344201">
        <w:rPr>
          <w:rFonts w:asciiTheme="minorHAnsi" w:hAnsiTheme="minorHAnsi" w:cstheme="minorHAnsi"/>
        </w:rPr>
        <w:t xml:space="preserve"> by</w:t>
      </w:r>
      <w:r w:rsidRPr="00344201">
        <w:rPr>
          <w:rFonts w:asciiTheme="minorHAnsi" w:hAnsiTheme="minorHAnsi" w:cstheme="minorHAnsi"/>
        </w:rPr>
        <w:t>:</w:t>
      </w:r>
      <w:r w:rsidR="00447DF4" w:rsidRPr="00344201">
        <w:rPr>
          <w:rFonts w:asciiTheme="minorHAnsi" w:hAnsiTheme="minorHAnsi" w:cstheme="minorHAnsi"/>
        </w:rPr>
        <w:t xml:space="preserve"> </w:t>
      </w:r>
      <w:r w:rsidRPr="00344201">
        <w:rPr>
          <w:rFonts w:asciiTheme="minorHAnsi" w:hAnsiTheme="minorHAnsi" w:cstheme="minorHAnsi"/>
        </w:rPr>
        <w:t>(1) recommend</w:t>
      </w:r>
      <w:r w:rsidR="005718BA" w:rsidRPr="00344201">
        <w:rPr>
          <w:rFonts w:asciiTheme="minorHAnsi" w:hAnsiTheme="minorHAnsi" w:cstheme="minorHAnsi"/>
        </w:rPr>
        <w:t>ing</w:t>
      </w:r>
      <w:r w:rsidRPr="00344201">
        <w:rPr>
          <w:rFonts w:asciiTheme="minorHAnsi" w:hAnsiTheme="minorHAnsi" w:cstheme="minorHAnsi"/>
        </w:rPr>
        <w:t xml:space="preserve"> method</w:t>
      </w:r>
      <w:r w:rsidR="005718BA" w:rsidRPr="00344201">
        <w:rPr>
          <w:rFonts w:asciiTheme="minorHAnsi" w:hAnsiTheme="minorHAnsi" w:cstheme="minorHAnsi"/>
        </w:rPr>
        <w:t>s</w:t>
      </w:r>
      <w:r w:rsidRPr="00344201">
        <w:rPr>
          <w:rFonts w:asciiTheme="minorHAnsi" w:hAnsiTheme="minorHAnsi" w:cstheme="minorHAnsi"/>
        </w:rPr>
        <w:t xml:space="preserve"> and techniques for determining licensee </w:t>
      </w:r>
      <w:r w:rsidR="005718BA" w:rsidRPr="00344201">
        <w:rPr>
          <w:rFonts w:asciiTheme="minorHAnsi" w:hAnsiTheme="minorHAnsi" w:cstheme="minorHAnsi"/>
        </w:rPr>
        <w:t>FFD</w:t>
      </w:r>
      <w:r w:rsidRPr="00344201">
        <w:rPr>
          <w:rFonts w:asciiTheme="minorHAnsi" w:hAnsiTheme="minorHAnsi" w:cstheme="minorHAnsi"/>
        </w:rPr>
        <w:t xml:space="preserve"> program compliance and effectiveness related to inspection requirement</w:t>
      </w:r>
      <w:r w:rsidR="00704D1A" w:rsidRPr="00344201">
        <w:rPr>
          <w:rFonts w:asciiTheme="minorHAnsi" w:hAnsiTheme="minorHAnsi" w:cstheme="minorHAnsi"/>
        </w:rPr>
        <w:t>s</w:t>
      </w:r>
      <w:r w:rsidR="009C13D1" w:rsidRPr="00344201">
        <w:rPr>
          <w:rFonts w:asciiTheme="minorHAnsi" w:hAnsiTheme="minorHAnsi" w:cstheme="minorHAnsi"/>
        </w:rPr>
        <w:t>;</w:t>
      </w:r>
      <w:r w:rsidRPr="00344201">
        <w:rPr>
          <w:rFonts w:asciiTheme="minorHAnsi" w:hAnsiTheme="minorHAnsi" w:cstheme="minorHAnsi"/>
        </w:rPr>
        <w:t xml:space="preserve"> </w:t>
      </w:r>
      <w:r w:rsidR="00704D1A" w:rsidRPr="00344201">
        <w:rPr>
          <w:rFonts w:asciiTheme="minorHAnsi" w:hAnsiTheme="minorHAnsi" w:cstheme="minorHAnsi"/>
        </w:rPr>
        <w:t>and</w:t>
      </w:r>
      <w:r w:rsidRPr="00344201">
        <w:rPr>
          <w:rFonts w:asciiTheme="minorHAnsi" w:hAnsiTheme="minorHAnsi" w:cstheme="minorHAnsi"/>
        </w:rPr>
        <w:t xml:space="preserve"> (2) clarify</w:t>
      </w:r>
      <w:r w:rsidR="009C13D1" w:rsidRPr="00344201">
        <w:rPr>
          <w:rFonts w:asciiTheme="minorHAnsi" w:hAnsiTheme="minorHAnsi" w:cstheme="minorHAnsi"/>
        </w:rPr>
        <w:t>ing</w:t>
      </w:r>
      <w:r w:rsidRPr="00344201">
        <w:rPr>
          <w:rFonts w:asciiTheme="minorHAnsi" w:hAnsiTheme="minorHAnsi" w:cstheme="minorHAnsi"/>
        </w:rPr>
        <w:t xml:space="preserve"> regulatory requirements associated with </w:t>
      </w:r>
      <w:r w:rsidR="00704D1A" w:rsidRPr="00344201">
        <w:rPr>
          <w:rFonts w:asciiTheme="minorHAnsi" w:hAnsiTheme="minorHAnsi" w:cstheme="minorHAnsi"/>
        </w:rPr>
        <w:t>inspection requirements</w:t>
      </w:r>
      <w:r w:rsidRPr="00344201">
        <w:rPr>
          <w:rFonts w:asciiTheme="minorHAnsi" w:hAnsiTheme="minorHAnsi" w:cstheme="minorHAnsi"/>
        </w:rPr>
        <w:t>.</w:t>
      </w:r>
    </w:p>
    <w:p w14:paraId="6C5EF549" w14:textId="012A3A58" w:rsidR="00A12B64" w:rsidRPr="00344201" w:rsidRDefault="002279AD" w:rsidP="00057C1C">
      <w:pPr>
        <w:pStyle w:val="BodyText"/>
        <w:rPr>
          <w:rFonts w:asciiTheme="minorHAnsi" w:hAnsiTheme="minorHAnsi" w:cstheme="minorHAnsi"/>
        </w:rPr>
      </w:pPr>
      <w:r w:rsidRPr="00344201">
        <w:rPr>
          <w:rFonts w:asciiTheme="minorHAnsi" w:hAnsiTheme="minorHAnsi" w:cstheme="minorHAnsi"/>
        </w:rPr>
        <w:t>Where</w:t>
      </w:r>
      <w:r w:rsidR="00E5459C" w:rsidRPr="00344201">
        <w:rPr>
          <w:rFonts w:asciiTheme="minorHAnsi" w:hAnsiTheme="minorHAnsi" w:cstheme="minorHAnsi"/>
        </w:rPr>
        <w:t xml:space="preserve"> </w:t>
      </w:r>
      <w:r w:rsidR="000160E1" w:rsidRPr="00344201">
        <w:rPr>
          <w:rFonts w:asciiTheme="minorHAnsi" w:hAnsiTheme="minorHAnsi" w:cstheme="minorHAnsi"/>
        </w:rPr>
        <w:t xml:space="preserve">a </w:t>
      </w:r>
      <w:r w:rsidR="00E5459C" w:rsidRPr="00344201">
        <w:rPr>
          <w:rFonts w:asciiTheme="minorHAnsi" w:hAnsiTheme="minorHAnsi" w:cstheme="minorHAnsi"/>
        </w:rPr>
        <w:t>minimum sampl</w:t>
      </w:r>
      <w:r w:rsidR="000160E1" w:rsidRPr="00344201">
        <w:rPr>
          <w:rFonts w:asciiTheme="minorHAnsi" w:hAnsiTheme="minorHAnsi" w:cstheme="minorHAnsi"/>
        </w:rPr>
        <w:t>e</w:t>
      </w:r>
      <w:r w:rsidR="00E5459C" w:rsidRPr="00344201">
        <w:rPr>
          <w:rFonts w:asciiTheme="minorHAnsi" w:hAnsiTheme="minorHAnsi" w:cstheme="minorHAnsi"/>
        </w:rPr>
        <w:t xml:space="preserve"> number </w:t>
      </w:r>
      <w:r w:rsidR="000160E1" w:rsidRPr="00344201">
        <w:rPr>
          <w:rFonts w:asciiTheme="minorHAnsi" w:hAnsiTheme="minorHAnsi" w:cstheme="minorHAnsi"/>
        </w:rPr>
        <w:t xml:space="preserve">is </w:t>
      </w:r>
      <w:r w:rsidR="00E5459C" w:rsidRPr="00344201">
        <w:rPr>
          <w:rFonts w:asciiTheme="minorHAnsi" w:hAnsiTheme="minorHAnsi" w:cstheme="minorHAnsi"/>
        </w:rPr>
        <w:t>indicated (</w:t>
      </w:r>
      <w:r w:rsidR="00191776">
        <w:rPr>
          <w:rFonts w:asciiTheme="minorHAnsi" w:hAnsiTheme="minorHAnsi" w:cstheme="minorHAnsi"/>
        </w:rPr>
        <w:t>e.g.</w:t>
      </w:r>
      <w:r w:rsidR="00E5459C" w:rsidRPr="00344201">
        <w:rPr>
          <w:rFonts w:asciiTheme="minorHAnsi" w:hAnsiTheme="minorHAnsi" w:cstheme="minorHAnsi"/>
        </w:rPr>
        <w:t xml:space="preserve">, sample at least (three) </w:t>
      </w:r>
      <w:r w:rsidR="00897292" w:rsidRPr="00344201">
        <w:rPr>
          <w:rFonts w:asciiTheme="minorHAnsi" w:hAnsiTheme="minorHAnsi" w:cstheme="minorHAnsi"/>
        </w:rPr>
        <w:t>pre</w:t>
      </w:r>
      <w:r w:rsidR="00897292" w:rsidRPr="00344201">
        <w:rPr>
          <w:rFonts w:asciiTheme="minorHAnsi" w:hAnsiTheme="minorHAnsi" w:cstheme="minorHAnsi"/>
        </w:rPr>
        <w:noBreakHyphen/>
        <w:t>access</w:t>
      </w:r>
      <w:r w:rsidR="00E5459C" w:rsidRPr="00344201">
        <w:rPr>
          <w:rFonts w:asciiTheme="minorHAnsi" w:hAnsiTheme="minorHAnsi" w:cstheme="minorHAnsi"/>
        </w:rPr>
        <w:t xml:space="preserve"> drug testing records, or </w:t>
      </w:r>
      <w:r w:rsidR="00213474" w:rsidRPr="00344201">
        <w:rPr>
          <w:rFonts w:asciiTheme="minorHAnsi" w:hAnsiTheme="minorHAnsi" w:cstheme="minorHAnsi"/>
        </w:rPr>
        <w:t xml:space="preserve">sample </w:t>
      </w:r>
      <w:r w:rsidR="00E5459C" w:rsidRPr="00344201">
        <w:rPr>
          <w:rFonts w:asciiTheme="minorHAnsi" w:hAnsiTheme="minorHAnsi" w:cstheme="minorHAnsi"/>
        </w:rPr>
        <w:t xml:space="preserve">at least 20 percent of the total personnel that had </w:t>
      </w:r>
      <w:r w:rsidR="000160E1" w:rsidRPr="00344201">
        <w:rPr>
          <w:rFonts w:asciiTheme="minorHAnsi" w:hAnsiTheme="minorHAnsi" w:cstheme="minorHAnsi"/>
        </w:rPr>
        <w:t xml:space="preserve">a </w:t>
      </w:r>
      <w:r w:rsidR="00897292" w:rsidRPr="00344201">
        <w:rPr>
          <w:rFonts w:asciiTheme="minorHAnsi" w:hAnsiTheme="minorHAnsi" w:cstheme="minorHAnsi"/>
        </w:rPr>
        <w:t>pre</w:t>
      </w:r>
      <w:r w:rsidR="00897292" w:rsidRPr="00344201">
        <w:rPr>
          <w:rFonts w:asciiTheme="minorHAnsi" w:hAnsiTheme="minorHAnsi" w:cstheme="minorHAnsi"/>
        </w:rPr>
        <w:noBreakHyphen/>
        <w:t>access</w:t>
      </w:r>
      <w:r w:rsidR="00E5459C" w:rsidRPr="00344201">
        <w:rPr>
          <w:rFonts w:asciiTheme="minorHAnsi" w:hAnsiTheme="minorHAnsi" w:cstheme="minorHAnsi"/>
        </w:rPr>
        <w:t xml:space="preserve"> drug</w:t>
      </w:r>
      <w:r w:rsidR="00213474" w:rsidRPr="00344201">
        <w:rPr>
          <w:rFonts w:asciiTheme="minorHAnsi" w:hAnsiTheme="minorHAnsi" w:cstheme="minorHAnsi"/>
        </w:rPr>
        <w:t xml:space="preserve"> </w:t>
      </w:r>
      <w:r w:rsidR="000160E1" w:rsidRPr="00344201">
        <w:rPr>
          <w:rFonts w:asciiTheme="minorHAnsi" w:hAnsiTheme="minorHAnsi" w:cstheme="minorHAnsi"/>
        </w:rPr>
        <w:t xml:space="preserve">and alcohol </w:t>
      </w:r>
      <w:r w:rsidR="00E5459C" w:rsidRPr="00344201">
        <w:rPr>
          <w:rFonts w:asciiTheme="minorHAnsi" w:hAnsiTheme="minorHAnsi" w:cstheme="minorHAnsi"/>
        </w:rPr>
        <w:t xml:space="preserve">test in the last month), </w:t>
      </w:r>
      <w:r w:rsidR="000160E1" w:rsidRPr="00344201">
        <w:rPr>
          <w:rFonts w:asciiTheme="minorHAnsi" w:hAnsiTheme="minorHAnsi" w:cstheme="minorHAnsi"/>
        </w:rPr>
        <w:t xml:space="preserve">the </w:t>
      </w:r>
      <w:r w:rsidR="00E5459C" w:rsidRPr="00344201">
        <w:rPr>
          <w:rFonts w:asciiTheme="minorHAnsi" w:hAnsiTheme="minorHAnsi" w:cstheme="minorHAnsi"/>
        </w:rPr>
        <w:t>inspector</w:t>
      </w:r>
      <w:r w:rsidR="00205255" w:rsidRPr="00344201">
        <w:rPr>
          <w:rFonts w:asciiTheme="minorHAnsi" w:hAnsiTheme="minorHAnsi" w:cstheme="minorHAnsi"/>
        </w:rPr>
        <w:t>(</w:t>
      </w:r>
      <w:r w:rsidR="00E5459C" w:rsidRPr="00344201">
        <w:rPr>
          <w:rFonts w:asciiTheme="minorHAnsi" w:hAnsiTheme="minorHAnsi" w:cstheme="minorHAnsi"/>
        </w:rPr>
        <w:t>s</w:t>
      </w:r>
      <w:r w:rsidR="00205255" w:rsidRPr="00344201">
        <w:rPr>
          <w:rFonts w:asciiTheme="minorHAnsi" w:hAnsiTheme="minorHAnsi" w:cstheme="minorHAnsi"/>
        </w:rPr>
        <w:t>)</w:t>
      </w:r>
      <w:r w:rsidR="00E5459C" w:rsidRPr="00344201">
        <w:rPr>
          <w:rFonts w:asciiTheme="minorHAnsi" w:hAnsiTheme="minorHAnsi" w:cstheme="minorHAnsi"/>
        </w:rPr>
        <w:t xml:space="preserve"> should adhere as closely as possible to the numbers identified in the guidance. </w:t>
      </w:r>
      <w:r w:rsidR="00831B7C" w:rsidRPr="00344201">
        <w:rPr>
          <w:rFonts w:asciiTheme="minorHAnsi" w:hAnsiTheme="minorHAnsi" w:cstheme="minorHAnsi"/>
        </w:rPr>
        <w:t>The inspector</w:t>
      </w:r>
      <w:r w:rsidR="00D7366C" w:rsidRPr="00344201">
        <w:rPr>
          <w:rFonts w:asciiTheme="minorHAnsi" w:hAnsiTheme="minorHAnsi" w:cstheme="minorHAnsi"/>
        </w:rPr>
        <w:t>(</w:t>
      </w:r>
      <w:r w:rsidR="00831B7C" w:rsidRPr="00344201">
        <w:rPr>
          <w:rFonts w:asciiTheme="minorHAnsi" w:hAnsiTheme="minorHAnsi" w:cstheme="minorHAnsi"/>
        </w:rPr>
        <w:t>s</w:t>
      </w:r>
      <w:r w:rsidR="002324FC" w:rsidRPr="00344201">
        <w:rPr>
          <w:rFonts w:asciiTheme="minorHAnsi" w:hAnsiTheme="minorHAnsi" w:cstheme="minorHAnsi"/>
        </w:rPr>
        <w:t>)</w:t>
      </w:r>
      <w:r w:rsidR="00831B7C" w:rsidRPr="00344201">
        <w:rPr>
          <w:rFonts w:asciiTheme="minorHAnsi" w:hAnsiTheme="minorHAnsi" w:cstheme="minorHAnsi"/>
        </w:rPr>
        <w:t xml:space="preserve"> may expand the minimum number to aid in determining the extent of the condition, should compliance concerns arise.</w:t>
      </w:r>
      <w:r w:rsidR="008A304E" w:rsidRPr="00344201">
        <w:rPr>
          <w:rFonts w:asciiTheme="minorHAnsi" w:hAnsiTheme="minorHAnsi" w:cstheme="minorHAnsi"/>
        </w:rPr>
        <w:t xml:space="preserve"> </w:t>
      </w:r>
      <w:r w:rsidR="00E5459C" w:rsidRPr="00344201">
        <w:rPr>
          <w:rFonts w:asciiTheme="minorHAnsi" w:hAnsiTheme="minorHAnsi" w:cstheme="minorHAnsi"/>
        </w:rPr>
        <w:t xml:space="preserve">Completion of other recommended actions contained in this </w:t>
      </w:r>
      <w:r w:rsidR="00761CAA" w:rsidRPr="00344201">
        <w:rPr>
          <w:rFonts w:asciiTheme="minorHAnsi" w:hAnsiTheme="minorHAnsi" w:cstheme="minorHAnsi"/>
        </w:rPr>
        <w:t xml:space="preserve">IP </w:t>
      </w:r>
      <w:r w:rsidR="00E5459C" w:rsidRPr="00344201">
        <w:rPr>
          <w:rFonts w:asciiTheme="minorHAnsi" w:hAnsiTheme="minorHAnsi" w:cstheme="minorHAnsi"/>
        </w:rPr>
        <w:t>should not be viewed as mandatory</w:t>
      </w:r>
      <w:r w:rsidRPr="00344201">
        <w:rPr>
          <w:rFonts w:asciiTheme="minorHAnsi" w:hAnsiTheme="minorHAnsi" w:cstheme="minorHAnsi"/>
        </w:rPr>
        <w:t xml:space="preserve"> and is</w:t>
      </w:r>
      <w:r w:rsidR="00B25B50" w:rsidRPr="00344201">
        <w:rPr>
          <w:rFonts w:asciiTheme="minorHAnsi" w:hAnsiTheme="minorHAnsi" w:cstheme="minorHAnsi"/>
        </w:rPr>
        <w:t xml:space="preserve"> </w:t>
      </w:r>
      <w:r w:rsidRPr="00344201">
        <w:rPr>
          <w:rFonts w:asciiTheme="minorHAnsi" w:hAnsiTheme="minorHAnsi" w:cstheme="minorHAnsi"/>
        </w:rPr>
        <w:t>intended to assist</w:t>
      </w:r>
      <w:r w:rsidR="00D7366C" w:rsidRPr="00344201">
        <w:rPr>
          <w:rFonts w:asciiTheme="minorHAnsi" w:hAnsiTheme="minorHAnsi" w:cstheme="minorHAnsi"/>
        </w:rPr>
        <w:t xml:space="preserve"> the</w:t>
      </w:r>
      <w:r w:rsidRPr="00344201">
        <w:rPr>
          <w:rFonts w:asciiTheme="minorHAnsi" w:hAnsiTheme="minorHAnsi" w:cstheme="minorHAnsi"/>
        </w:rPr>
        <w:t xml:space="preserve"> inspector</w:t>
      </w:r>
      <w:r w:rsidR="00D7366C" w:rsidRPr="00344201">
        <w:rPr>
          <w:rFonts w:asciiTheme="minorHAnsi" w:hAnsiTheme="minorHAnsi" w:cstheme="minorHAnsi"/>
        </w:rPr>
        <w:t>(</w:t>
      </w:r>
      <w:r w:rsidRPr="00344201">
        <w:rPr>
          <w:rFonts w:asciiTheme="minorHAnsi" w:hAnsiTheme="minorHAnsi" w:cstheme="minorHAnsi"/>
        </w:rPr>
        <w:t>s</w:t>
      </w:r>
      <w:r w:rsidR="00D7366C" w:rsidRPr="00344201">
        <w:rPr>
          <w:rFonts w:asciiTheme="minorHAnsi" w:hAnsiTheme="minorHAnsi" w:cstheme="minorHAnsi"/>
        </w:rPr>
        <w:t>)</w:t>
      </w:r>
      <w:r w:rsidRPr="00344201">
        <w:rPr>
          <w:rFonts w:asciiTheme="minorHAnsi" w:hAnsiTheme="minorHAnsi" w:cstheme="minorHAnsi"/>
        </w:rPr>
        <w:t xml:space="preserve"> in </w:t>
      </w:r>
      <w:r w:rsidR="00E5459C" w:rsidRPr="00344201">
        <w:rPr>
          <w:rFonts w:asciiTheme="minorHAnsi" w:hAnsiTheme="minorHAnsi" w:cstheme="minorHAnsi"/>
        </w:rPr>
        <w:t xml:space="preserve">determining whether an inspection sample </w:t>
      </w:r>
      <w:r w:rsidR="008A304E" w:rsidRPr="00344201">
        <w:rPr>
          <w:rFonts w:asciiTheme="minorHAnsi" w:hAnsiTheme="minorHAnsi" w:cstheme="minorHAnsi"/>
        </w:rPr>
        <w:t xml:space="preserve">has been adequately addressed. </w:t>
      </w:r>
      <w:r w:rsidR="00E5459C" w:rsidRPr="00344201">
        <w:rPr>
          <w:rFonts w:asciiTheme="minorHAnsi" w:hAnsiTheme="minorHAnsi" w:cstheme="minorHAnsi"/>
        </w:rPr>
        <w:t>S</w:t>
      </w:r>
      <w:r w:rsidR="008A304E" w:rsidRPr="00344201">
        <w:rPr>
          <w:rFonts w:asciiTheme="minorHAnsi" w:hAnsiTheme="minorHAnsi" w:cstheme="minorHAnsi"/>
        </w:rPr>
        <w:t xml:space="preserve">hould questions arise regarding </w:t>
      </w:r>
      <w:r w:rsidR="009B256D" w:rsidRPr="00344201">
        <w:rPr>
          <w:rFonts w:asciiTheme="minorHAnsi" w:hAnsiTheme="minorHAnsi" w:cstheme="minorHAnsi"/>
        </w:rPr>
        <w:t xml:space="preserve">IP </w:t>
      </w:r>
      <w:r w:rsidR="00E5459C" w:rsidRPr="00344201">
        <w:rPr>
          <w:rFonts w:asciiTheme="minorHAnsi" w:hAnsiTheme="minorHAnsi" w:cstheme="minorHAnsi"/>
        </w:rPr>
        <w:t>requirements or guidance, inspector</w:t>
      </w:r>
      <w:r w:rsidR="00205255" w:rsidRPr="00344201">
        <w:rPr>
          <w:rFonts w:asciiTheme="minorHAnsi" w:hAnsiTheme="minorHAnsi" w:cstheme="minorHAnsi"/>
        </w:rPr>
        <w:t>(</w:t>
      </w:r>
      <w:r w:rsidR="00E5459C" w:rsidRPr="00344201">
        <w:rPr>
          <w:rFonts w:asciiTheme="minorHAnsi" w:hAnsiTheme="minorHAnsi" w:cstheme="minorHAnsi"/>
        </w:rPr>
        <w:t>s</w:t>
      </w:r>
      <w:r w:rsidR="00205255" w:rsidRPr="00344201">
        <w:rPr>
          <w:rFonts w:asciiTheme="minorHAnsi" w:hAnsiTheme="minorHAnsi" w:cstheme="minorHAnsi"/>
        </w:rPr>
        <w:t>)</w:t>
      </w:r>
      <w:r w:rsidR="00E5459C" w:rsidRPr="00344201">
        <w:rPr>
          <w:rFonts w:asciiTheme="minorHAnsi" w:hAnsiTheme="minorHAnsi" w:cstheme="minorHAnsi"/>
        </w:rPr>
        <w:t xml:space="preserve"> should consult with </w:t>
      </w:r>
      <w:r w:rsidR="00715F10" w:rsidRPr="00344201">
        <w:rPr>
          <w:rFonts w:asciiTheme="minorHAnsi" w:hAnsiTheme="minorHAnsi" w:cstheme="minorHAnsi"/>
        </w:rPr>
        <w:t>r</w:t>
      </w:r>
      <w:r w:rsidR="00E5459C" w:rsidRPr="00344201">
        <w:rPr>
          <w:rFonts w:asciiTheme="minorHAnsi" w:hAnsiTheme="minorHAnsi" w:cstheme="minorHAnsi"/>
        </w:rPr>
        <w:t>egiona</w:t>
      </w:r>
      <w:r w:rsidR="008A304E" w:rsidRPr="00344201">
        <w:rPr>
          <w:rFonts w:asciiTheme="minorHAnsi" w:hAnsiTheme="minorHAnsi" w:cstheme="minorHAnsi"/>
        </w:rPr>
        <w:t xml:space="preserve">l management or the </w:t>
      </w:r>
      <w:r w:rsidR="009B256D" w:rsidRPr="00344201">
        <w:rPr>
          <w:rFonts w:asciiTheme="minorHAnsi" w:hAnsiTheme="minorHAnsi" w:cstheme="minorHAnsi"/>
        </w:rPr>
        <w:t xml:space="preserve">program office in the </w:t>
      </w:r>
      <w:r w:rsidR="008A304E" w:rsidRPr="00344201">
        <w:rPr>
          <w:rFonts w:asciiTheme="minorHAnsi" w:hAnsiTheme="minorHAnsi" w:cstheme="minorHAnsi"/>
        </w:rPr>
        <w:t>Office of Nuclear</w:t>
      </w:r>
      <w:r w:rsidR="00C4013E" w:rsidRPr="00344201">
        <w:rPr>
          <w:rFonts w:asciiTheme="minorHAnsi" w:hAnsiTheme="minorHAnsi" w:cstheme="minorHAnsi"/>
        </w:rPr>
        <w:t xml:space="preserve"> Security and Incident Response</w:t>
      </w:r>
      <w:r w:rsidR="002B650B" w:rsidRPr="00344201">
        <w:rPr>
          <w:rFonts w:asciiTheme="minorHAnsi" w:hAnsiTheme="minorHAnsi" w:cstheme="minorHAnsi"/>
        </w:rPr>
        <w:t xml:space="preserve"> (NSIR)</w:t>
      </w:r>
      <w:r w:rsidR="00E5459C" w:rsidRPr="00344201">
        <w:rPr>
          <w:rFonts w:asciiTheme="minorHAnsi" w:hAnsiTheme="minorHAnsi" w:cstheme="minorHAnsi"/>
        </w:rPr>
        <w:t>.</w:t>
      </w:r>
    </w:p>
    <w:p w14:paraId="7DEB1EE2" w14:textId="4BC3C4E1" w:rsidR="00E5459C" w:rsidRPr="00344201" w:rsidRDefault="00E5459C" w:rsidP="00057C1C">
      <w:pPr>
        <w:pStyle w:val="BodyText"/>
        <w:rPr>
          <w:rFonts w:asciiTheme="minorHAnsi" w:hAnsiTheme="minorHAnsi" w:cstheme="minorHAnsi"/>
        </w:rPr>
      </w:pPr>
      <w:r w:rsidRPr="00344201">
        <w:rPr>
          <w:rFonts w:asciiTheme="minorHAnsi" w:hAnsiTheme="minorHAnsi" w:cstheme="minorHAnsi"/>
          <w:u w:val="single"/>
        </w:rPr>
        <w:t>Inspection</w:t>
      </w:r>
      <w:r w:rsidR="00174537" w:rsidRPr="00344201">
        <w:rPr>
          <w:rFonts w:asciiTheme="minorHAnsi" w:hAnsiTheme="minorHAnsi" w:cstheme="minorHAnsi"/>
          <w:u w:val="single"/>
        </w:rPr>
        <w:t xml:space="preserve"> Guid</w:t>
      </w:r>
      <w:r w:rsidR="002B351E" w:rsidRPr="00344201">
        <w:rPr>
          <w:rFonts w:asciiTheme="minorHAnsi" w:hAnsiTheme="minorHAnsi" w:cstheme="minorHAnsi"/>
          <w:u w:val="single"/>
        </w:rPr>
        <w:t>ance</w:t>
      </w:r>
    </w:p>
    <w:p w14:paraId="44F63488" w14:textId="6237E354" w:rsidR="00E5459C" w:rsidRPr="00344201" w:rsidRDefault="00E5459C" w:rsidP="00057C1C">
      <w:pPr>
        <w:pStyle w:val="BodyText"/>
        <w:rPr>
          <w:rFonts w:asciiTheme="minorHAnsi" w:hAnsiTheme="minorHAnsi" w:cstheme="minorHAnsi"/>
        </w:rPr>
      </w:pPr>
      <w:r w:rsidRPr="00344201">
        <w:rPr>
          <w:rFonts w:asciiTheme="minorHAnsi" w:hAnsiTheme="minorHAnsi" w:cstheme="minorHAnsi"/>
        </w:rPr>
        <w:t xml:space="preserve">The appendices to this </w:t>
      </w:r>
      <w:r w:rsidR="00C4013E" w:rsidRPr="00344201">
        <w:rPr>
          <w:rFonts w:asciiTheme="minorHAnsi" w:hAnsiTheme="minorHAnsi" w:cstheme="minorHAnsi"/>
        </w:rPr>
        <w:t xml:space="preserve">IP </w:t>
      </w:r>
      <w:r w:rsidRPr="00344201">
        <w:rPr>
          <w:rFonts w:asciiTheme="minorHAnsi" w:hAnsiTheme="minorHAnsi" w:cstheme="minorHAnsi"/>
        </w:rPr>
        <w:t xml:space="preserve">provide materials to assist </w:t>
      </w:r>
      <w:r w:rsidR="00EA414C" w:rsidRPr="00344201">
        <w:rPr>
          <w:rFonts w:asciiTheme="minorHAnsi" w:hAnsiTheme="minorHAnsi" w:cstheme="minorHAnsi"/>
        </w:rPr>
        <w:t xml:space="preserve">the </w:t>
      </w:r>
      <w:r w:rsidRPr="00344201">
        <w:rPr>
          <w:rFonts w:asciiTheme="minorHAnsi" w:hAnsiTheme="minorHAnsi" w:cstheme="minorHAnsi"/>
        </w:rPr>
        <w:t>inspector</w:t>
      </w:r>
      <w:r w:rsidR="00EA414C" w:rsidRPr="00344201">
        <w:rPr>
          <w:rFonts w:asciiTheme="minorHAnsi" w:hAnsiTheme="minorHAnsi" w:cstheme="minorHAnsi"/>
        </w:rPr>
        <w:t>(</w:t>
      </w:r>
      <w:r w:rsidRPr="00344201">
        <w:rPr>
          <w:rFonts w:asciiTheme="minorHAnsi" w:hAnsiTheme="minorHAnsi" w:cstheme="minorHAnsi"/>
        </w:rPr>
        <w:t>s</w:t>
      </w:r>
      <w:r w:rsidR="00EA414C" w:rsidRPr="00344201">
        <w:rPr>
          <w:rFonts w:asciiTheme="minorHAnsi" w:hAnsiTheme="minorHAnsi" w:cstheme="minorHAnsi"/>
        </w:rPr>
        <w:t>)</w:t>
      </w:r>
      <w:r w:rsidRPr="00344201">
        <w:rPr>
          <w:rFonts w:asciiTheme="minorHAnsi" w:hAnsiTheme="minorHAnsi" w:cstheme="minorHAnsi"/>
        </w:rPr>
        <w:t xml:space="preserve"> in conducting </w:t>
      </w:r>
      <w:r w:rsidR="002B351E" w:rsidRPr="00344201">
        <w:rPr>
          <w:rFonts w:asciiTheme="minorHAnsi" w:hAnsiTheme="minorHAnsi" w:cstheme="minorHAnsi"/>
        </w:rPr>
        <w:t xml:space="preserve">this </w:t>
      </w:r>
      <w:r w:rsidRPr="00344201">
        <w:rPr>
          <w:rFonts w:asciiTheme="minorHAnsi" w:hAnsiTheme="minorHAnsi" w:cstheme="minorHAnsi"/>
        </w:rPr>
        <w:t>inspection.</w:t>
      </w:r>
    </w:p>
    <w:p w14:paraId="19EE2D73" w14:textId="6D5BD160" w:rsidR="00A43FCC" w:rsidRPr="00344201" w:rsidRDefault="00B25B50" w:rsidP="00057C1C">
      <w:pPr>
        <w:pStyle w:val="BodyText"/>
        <w:rPr>
          <w:rFonts w:asciiTheme="minorHAnsi" w:hAnsiTheme="minorHAnsi" w:cstheme="minorHAnsi"/>
        </w:rPr>
      </w:pPr>
      <w:r w:rsidRPr="00344201">
        <w:rPr>
          <w:rFonts w:asciiTheme="minorHAnsi" w:hAnsiTheme="minorHAnsi" w:cstheme="minorHAnsi"/>
        </w:rPr>
        <w:t>The q</w:t>
      </w:r>
      <w:r w:rsidR="00E5459C" w:rsidRPr="00344201">
        <w:rPr>
          <w:rFonts w:asciiTheme="minorHAnsi" w:hAnsiTheme="minorHAnsi" w:cstheme="minorHAnsi"/>
        </w:rPr>
        <w:t xml:space="preserve">uestionnaires (Urine Collection, Breath Collection, </w:t>
      </w:r>
      <w:r w:rsidR="00D85A3B" w:rsidRPr="00344201">
        <w:rPr>
          <w:rFonts w:asciiTheme="minorHAnsi" w:hAnsiTheme="minorHAnsi" w:cstheme="minorHAnsi"/>
        </w:rPr>
        <w:t>Medical Review Officer</w:t>
      </w:r>
      <w:r w:rsidR="00E5459C" w:rsidRPr="00344201">
        <w:rPr>
          <w:rFonts w:asciiTheme="minorHAnsi" w:hAnsiTheme="minorHAnsi" w:cstheme="minorHAnsi"/>
        </w:rPr>
        <w:t xml:space="preserve">, </w:t>
      </w:r>
      <w:r w:rsidR="00CA35A9" w:rsidRPr="00344201">
        <w:rPr>
          <w:rFonts w:asciiTheme="minorHAnsi" w:hAnsiTheme="minorHAnsi" w:cstheme="minorHAnsi"/>
        </w:rPr>
        <w:t xml:space="preserve">and </w:t>
      </w:r>
      <w:r w:rsidR="00E5459C" w:rsidRPr="00344201">
        <w:rPr>
          <w:rFonts w:asciiTheme="minorHAnsi" w:hAnsiTheme="minorHAnsi" w:cstheme="minorHAnsi"/>
        </w:rPr>
        <w:t>Substance Abuse Expert</w:t>
      </w:r>
      <w:r w:rsidR="00CA35A9" w:rsidRPr="00344201">
        <w:rPr>
          <w:rFonts w:asciiTheme="minorHAnsi" w:hAnsiTheme="minorHAnsi" w:cstheme="minorHAnsi"/>
        </w:rPr>
        <w:t>)</w:t>
      </w:r>
      <w:r w:rsidR="00E5459C" w:rsidRPr="00344201">
        <w:rPr>
          <w:rFonts w:asciiTheme="minorHAnsi" w:hAnsiTheme="minorHAnsi" w:cstheme="minorHAnsi"/>
        </w:rPr>
        <w:t xml:space="preserve"> provide a uniform method to collect information from </w:t>
      </w:r>
      <w:r w:rsidR="00EA414C" w:rsidRPr="00344201" w:rsidDel="0077293B">
        <w:rPr>
          <w:rFonts w:asciiTheme="minorHAnsi" w:hAnsiTheme="minorHAnsi" w:cstheme="minorHAnsi"/>
        </w:rPr>
        <w:t xml:space="preserve">some of the </w:t>
      </w:r>
      <w:r w:rsidR="00EA414C" w:rsidRPr="00344201">
        <w:rPr>
          <w:rFonts w:asciiTheme="minorHAnsi" w:hAnsiTheme="minorHAnsi" w:cstheme="minorHAnsi"/>
        </w:rPr>
        <w:t xml:space="preserve">key </w:t>
      </w:r>
      <w:r w:rsidR="00E5459C" w:rsidRPr="00344201">
        <w:rPr>
          <w:rFonts w:asciiTheme="minorHAnsi" w:hAnsiTheme="minorHAnsi" w:cstheme="minorHAnsi"/>
        </w:rPr>
        <w:t xml:space="preserve">personnel </w:t>
      </w:r>
      <w:r w:rsidR="00EA414C" w:rsidRPr="00344201">
        <w:rPr>
          <w:rFonts w:asciiTheme="minorHAnsi" w:hAnsiTheme="minorHAnsi" w:cstheme="minorHAnsi"/>
        </w:rPr>
        <w:t xml:space="preserve">that support a licensee’s </w:t>
      </w:r>
      <w:r w:rsidR="00E5459C" w:rsidRPr="00344201">
        <w:rPr>
          <w:rFonts w:asciiTheme="minorHAnsi" w:hAnsiTheme="minorHAnsi" w:cstheme="minorHAnsi"/>
        </w:rPr>
        <w:t>FFD program.</w:t>
      </w:r>
    </w:p>
    <w:p w14:paraId="38D5745F" w14:textId="2093527B" w:rsidR="00291EE6" w:rsidRPr="00344201" w:rsidRDefault="007E380D" w:rsidP="00057C1C">
      <w:pPr>
        <w:pStyle w:val="BodyText"/>
        <w:rPr>
          <w:rFonts w:asciiTheme="minorHAnsi" w:hAnsiTheme="minorHAnsi" w:cstheme="minorHAnsi"/>
        </w:rPr>
      </w:pPr>
      <w:r w:rsidRPr="00344201">
        <w:rPr>
          <w:rFonts w:asciiTheme="minorHAnsi" w:hAnsiTheme="minorHAnsi" w:cstheme="minorHAnsi"/>
        </w:rPr>
        <w:t>The</w:t>
      </w:r>
      <w:r w:rsidR="00EE40FE" w:rsidRPr="00344201">
        <w:rPr>
          <w:rFonts w:asciiTheme="minorHAnsi" w:hAnsiTheme="minorHAnsi" w:cstheme="minorHAnsi"/>
        </w:rPr>
        <w:t xml:space="preserve"> inspector</w:t>
      </w:r>
      <w:r w:rsidR="00AF04BB" w:rsidRPr="00344201">
        <w:rPr>
          <w:rFonts w:asciiTheme="minorHAnsi" w:hAnsiTheme="minorHAnsi" w:cstheme="minorHAnsi"/>
        </w:rPr>
        <w:t xml:space="preserve">(s) should interview </w:t>
      </w:r>
      <w:r w:rsidR="001A0003" w:rsidRPr="00344201">
        <w:rPr>
          <w:rFonts w:asciiTheme="minorHAnsi" w:hAnsiTheme="minorHAnsi" w:cstheme="minorHAnsi"/>
        </w:rPr>
        <w:t>the primary FFD program st</w:t>
      </w:r>
      <w:r w:rsidR="00AD1C13" w:rsidRPr="00344201">
        <w:rPr>
          <w:rFonts w:asciiTheme="minorHAnsi" w:hAnsiTheme="minorHAnsi" w:cstheme="minorHAnsi"/>
        </w:rPr>
        <w:t>a</w:t>
      </w:r>
      <w:r w:rsidR="000830A4" w:rsidRPr="00344201">
        <w:rPr>
          <w:rFonts w:asciiTheme="minorHAnsi" w:hAnsiTheme="minorHAnsi" w:cstheme="minorHAnsi"/>
        </w:rPr>
        <w:t>ff along with any key personnel who have a role in implementing the licensee’s FFD program</w:t>
      </w:r>
      <w:r w:rsidRPr="00344201">
        <w:rPr>
          <w:rFonts w:asciiTheme="minorHAnsi" w:hAnsiTheme="minorHAnsi" w:cstheme="minorHAnsi"/>
        </w:rPr>
        <w:t>. Additionally, a</w:t>
      </w:r>
      <w:r w:rsidR="00E5459C" w:rsidRPr="00344201">
        <w:rPr>
          <w:rFonts w:asciiTheme="minorHAnsi" w:hAnsiTheme="minorHAnsi" w:cstheme="minorHAnsi"/>
        </w:rPr>
        <w:t xml:space="preserve"> cross-</w:t>
      </w:r>
      <w:r w:rsidR="0026251F" w:rsidRPr="00344201">
        <w:rPr>
          <w:rFonts w:asciiTheme="minorHAnsi" w:hAnsiTheme="minorHAnsi" w:cstheme="minorHAnsi"/>
        </w:rPr>
        <w:t>section</w:t>
      </w:r>
      <w:r w:rsidR="00E5459C" w:rsidRPr="00344201">
        <w:rPr>
          <w:rFonts w:asciiTheme="minorHAnsi" w:hAnsiTheme="minorHAnsi" w:cstheme="minorHAnsi"/>
        </w:rPr>
        <w:t xml:space="preserve"> of </w:t>
      </w:r>
      <w:r w:rsidR="00E5459C" w:rsidRPr="00344201">
        <w:rPr>
          <w:rFonts w:asciiTheme="minorHAnsi" w:hAnsiTheme="minorHAnsi" w:cstheme="minorHAnsi"/>
        </w:rPr>
        <w:lastRenderedPageBreak/>
        <w:t xml:space="preserve">contractor </w:t>
      </w:r>
      <w:r w:rsidR="004A75FA" w:rsidRPr="00344201">
        <w:rPr>
          <w:rFonts w:asciiTheme="minorHAnsi" w:hAnsiTheme="minorHAnsi" w:cstheme="minorHAnsi"/>
        </w:rPr>
        <w:t xml:space="preserve">personnel </w:t>
      </w:r>
      <w:r w:rsidR="00E5459C" w:rsidRPr="00344201">
        <w:rPr>
          <w:rFonts w:asciiTheme="minorHAnsi" w:hAnsiTheme="minorHAnsi" w:cstheme="minorHAnsi"/>
        </w:rPr>
        <w:t xml:space="preserve">responsible for assisting with the implementation of the licensee or other entity's </w:t>
      </w:r>
      <w:r w:rsidR="004A75FA" w:rsidRPr="00344201">
        <w:rPr>
          <w:rFonts w:asciiTheme="minorHAnsi" w:hAnsiTheme="minorHAnsi" w:cstheme="minorHAnsi"/>
        </w:rPr>
        <w:t xml:space="preserve">FFD </w:t>
      </w:r>
      <w:r w:rsidR="00E5459C" w:rsidRPr="00344201">
        <w:rPr>
          <w:rFonts w:asciiTheme="minorHAnsi" w:hAnsiTheme="minorHAnsi" w:cstheme="minorHAnsi"/>
        </w:rPr>
        <w:t xml:space="preserve">program should be interviewed. </w:t>
      </w:r>
      <w:r w:rsidR="004A75FA" w:rsidRPr="00344201">
        <w:rPr>
          <w:rFonts w:asciiTheme="minorHAnsi" w:hAnsiTheme="minorHAnsi" w:cstheme="minorHAnsi"/>
        </w:rPr>
        <w:t>T</w:t>
      </w:r>
      <w:r w:rsidR="00E5459C" w:rsidRPr="00344201">
        <w:rPr>
          <w:rFonts w:asciiTheme="minorHAnsi" w:hAnsiTheme="minorHAnsi" w:cstheme="minorHAnsi"/>
        </w:rPr>
        <w:t>he inspector</w:t>
      </w:r>
      <w:r w:rsidR="0002723C" w:rsidRPr="00344201">
        <w:rPr>
          <w:rFonts w:asciiTheme="minorHAnsi" w:hAnsiTheme="minorHAnsi" w:cstheme="minorHAnsi"/>
        </w:rPr>
        <w:t>(</w:t>
      </w:r>
      <w:r w:rsidR="00E5459C" w:rsidRPr="00344201">
        <w:rPr>
          <w:rFonts w:asciiTheme="minorHAnsi" w:hAnsiTheme="minorHAnsi" w:cstheme="minorHAnsi"/>
        </w:rPr>
        <w:t>s</w:t>
      </w:r>
      <w:r w:rsidR="0002723C" w:rsidRPr="00344201">
        <w:rPr>
          <w:rFonts w:asciiTheme="minorHAnsi" w:hAnsiTheme="minorHAnsi" w:cstheme="minorHAnsi"/>
        </w:rPr>
        <w:t>)</w:t>
      </w:r>
      <w:r w:rsidR="00E5459C" w:rsidRPr="00344201">
        <w:rPr>
          <w:rFonts w:asciiTheme="minorHAnsi" w:hAnsiTheme="minorHAnsi" w:cstheme="minorHAnsi"/>
        </w:rPr>
        <w:t xml:space="preserve"> should visit </w:t>
      </w:r>
      <w:r w:rsidR="0002723C" w:rsidRPr="00344201">
        <w:rPr>
          <w:rFonts w:asciiTheme="minorHAnsi" w:hAnsiTheme="minorHAnsi" w:cstheme="minorHAnsi"/>
        </w:rPr>
        <w:t xml:space="preserve">the </w:t>
      </w:r>
      <w:r w:rsidR="00E5459C" w:rsidRPr="00344201">
        <w:rPr>
          <w:rFonts w:asciiTheme="minorHAnsi" w:hAnsiTheme="minorHAnsi" w:cstheme="minorHAnsi"/>
        </w:rPr>
        <w:t>collection site</w:t>
      </w:r>
      <w:r w:rsidR="004A75FA" w:rsidRPr="00344201">
        <w:rPr>
          <w:rFonts w:asciiTheme="minorHAnsi" w:hAnsiTheme="minorHAnsi" w:cstheme="minorHAnsi"/>
        </w:rPr>
        <w:t>(</w:t>
      </w:r>
      <w:r w:rsidR="00E5459C" w:rsidRPr="00344201">
        <w:rPr>
          <w:rFonts w:asciiTheme="minorHAnsi" w:hAnsiTheme="minorHAnsi" w:cstheme="minorHAnsi"/>
        </w:rPr>
        <w:t>s</w:t>
      </w:r>
      <w:r w:rsidR="004A75FA" w:rsidRPr="00344201">
        <w:rPr>
          <w:rFonts w:asciiTheme="minorHAnsi" w:hAnsiTheme="minorHAnsi" w:cstheme="minorHAnsi"/>
        </w:rPr>
        <w:t>)</w:t>
      </w:r>
      <w:r w:rsidR="00E5459C" w:rsidRPr="00344201">
        <w:rPr>
          <w:rFonts w:asciiTheme="minorHAnsi" w:hAnsiTheme="minorHAnsi" w:cstheme="minorHAnsi"/>
        </w:rPr>
        <w:t xml:space="preserve"> to interview </w:t>
      </w:r>
      <w:r w:rsidR="004A75FA" w:rsidRPr="00344201">
        <w:rPr>
          <w:rFonts w:asciiTheme="minorHAnsi" w:hAnsiTheme="minorHAnsi" w:cstheme="minorHAnsi"/>
        </w:rPr>
        <w:t xml:space="preserve">specimen </w:t>
      </w:r>
      <w:r w:rsidR="00E5459C" w:rsidRPr="00344201">
        <w:rPr>
          <w:rFonts w:asciiTheme="minorHAnsi" w:hAnsiTheme="minorHAnsi" w:cstheme="minorHAnsi"/>
        </w:rPr>
        <w:t xml:space="preserve">collectors and </w:t>
      </w:r>
      <w:r w:rsidR="004A75FA" w:rsidRPr="00344201">
        <w:rPr>
          <w:rFonts w:asciiTheme="minorHAnsi" w:hAnsiTheme="minorHAnsi" w:cstheme="minorHAnsi"/>
        </w:rPr>
        <w:t xml:space="preserve">to </w:t>
      </w:r>
      <w:r w:rsidR="00E5459C" w:rsidRPr="00344201">
        <w:rPr>
          <w:rFonts w:asciiTheme="minorHAnsi" w:hAnsiTheme="minorHAnsi" w:cstheme="minorHAnsi"/>
        </w:rPr>
        <w:t>evaluate the facility and collection process.</w:t>
      </w:r>
    </w:p>
    <w:p w14:paraId="37E7E91B" w14:textId="3AB25AE2" w:rsidR="00E5459C" w:rsidRPr="00344201" w:rsidRDefault="00867F6E" w:rsidP="00057C1C">
      <w:pPr>
        <w:pStyle w:val="BodyText"/>
        <w:rPr>
          <w:rFonts w:asciiTheme="minorHAnsi" w:hAnsiTheme="minorHAnsi" w:cstheme="minorHAnsi"/>
        </w:rPr>
      </w:pPr>
      <w:r w:rsidRPr="00344201">
        <w:rPr>
          <w:rFonts w:asciiTheme="minorHAnsi" w:hAnsiTheme="minorHAnsi" w:cstheme="minorHAnsi"/>
        </w:rPr>
        <w:t xml:space="preserve">At a minimum, </w:t>
      </w:r>
      <w:r w:rsidR="00621301" w:rsidRPr="00344201">
        <w:rPr>
          <w:rFonts w:asciiTheme="minorHAnsi" w:hAnsiTheme="minorHAnsi" w:cstheme="minorHAnsi"/>
        </w:rPr>
        <w:t>t</w:t>
      </w:r>
      <w:r w:rsidR="00E5459C" w:rsidRPr="00344201">
        <w:rPr>
          <w:rFonts w:asciiTheme="minorHAnsi" w:hAnsiTheme="minorHAnsi" w:cstheme="minorHAnsi"/>
        </w:rPr>
        <w:t>he inspector(s) should consider review</w:t>
      </w:r>
      <w:r w:rsidR="0086564D" w:rsidRPr="00344201">
        <w:rPr>
          <w:rFonts w:asciiTheme="minorHAnsi" w:hAnsiTheme="minorHAnsi" w:cstheme="minorHAnsi"/>
        </w:rPr>
        <w:t>ing</w:t>
      </w:r>
      <w:r w:rsidR="00E5459C" w:rsidRPr="00344201">
        <w:rPr>
          <w:rFonts w:asciiTheme="minorHAnsi" w:hAnsiTheme="minorHAnsi" w:cstheme="minorHAnsi"/>
        </w:rPr>
        <w:t xml:space="preserve"> the following FFD program elements:</w:t>
      </w:r>
    </w:p>
    <w:p w14:paraId="6464DF5B" w14:textId="7A099F81" w:rsidR="00E5459C" w:rsidRPr="00344201" w:rsidRDefault="00C236FE" w:rsidP="00057C1C">
      <w:pPr>
        <w:pStyle w:val="BodyText"/>
        <w:numPr>
          <w:ilvl w:val="0"/>
          <w:numId w:val="26"/>
        </w:numPr>
        <w:rPr>
          <w:rFonts w:asciiTheme="minorHAnsi" w:hAnsiTheme="minorHAnsi" w:cstheme="minorHAnsi"/>
        </w:rPr>
      </w:pPr>
      <w:r w:rsidRPr="00344201">
        <w:rPr>
          <w:rFonts w:asciiTheme="minorHAnsi" w:hAnsiTheme="minorHAnsi" w:cstheme="minorHAnsi"/>
        </w:rPr>
        <w:t>T</w:t>
      </w:r>
      <w:r w:rsidR="00E5459C" w:rsidRPr="00344201">
        <w:rPr>
          <w:rFonts w:asciiTheme="minorHAnsi" w:hAnsiTheme="minorHAnsi" w:cstheme="minorHAnsi"/>
        </w:rPr>
        <w:t xml:space="preserve">he licensee’s </w:t>
      </w:r>
      <w:r w:rsidR="00EA414C" w:rsidRPr="00344201">
        <w:rPr>
          <w:rFonts w:asciiTheme="minorHAnsi" w:hAnsiTheme="minorHAnsi" w:cstheme="minorHAnsi"/>
        </w:rPr>
        <w:t xml:space="preserve">FFD policy statement and FFD </w:t>
      </w:r>
      <w:r w:rsidR="00E5459C" w:rsidRPr="00344201">
        <w:rPr>
          <w:rFonts w:asciiTheme="minorHAnsi" w:hAnsiTheme="minorHAnsi" w:cstheme="minorHAnsi"/>
        </w:rPr>
        <w:t>procedures.</w:t>
      </w:r>
      <w:r w:rsidR="00293CAD" w:rsidRPr="00344201">
        <w:rPr>
          <w:rFonts w:asciiTheme="minorHAnsi" w:hAnsiTheme="minorHAnsi" w:cstheme="minorHAnsi"/>
        </w:rPr>
        <w:t xml:space="preserve"> </w:t>
      </w:r>
      <w:r w:rsidR="004A75FA" w:rsidRPr="00344201">
        <w:rPr>
          <w:rFonts w:asciiTheme="minorHAnsi" w:hAnsiTheme="minorHAnsi" w:cstheme="minorHAnsi"/>
        </w:rPr>
        <w:t>The onsite inspection should focus on the licensee’s implementation of the FFD policy statement and FFD procedures, and compliance with 10 CFR Part 26.</w:t>
      </w:r>
    </w:p>
    <w:p w14:paraId="11960F01" w14:textId="69971C02" w:rsidR="001E7F9E" w:rsidRPr="00344201" w:rsidRDefault="00C673D1" w:rsidP="00057C1C">
      <w:pPr>
        <w:pStyle w:val="BodyText"/>
        <w:numPr>
          <w:ilvl w:val="0"/>
          <w:numId w:val="26"/>
        </w:numPr>
        <w:rPr>
          <w:rFonts w:asciiTheme="minorHAnsi" w:hAnsiTheme="minorHAnsi" w:cstheme="minorHAnsi"/>
        </w:rPr>
      </w:pPr>
      <w:r w:rsidRPr="00344201">
        <w:rPr>
          <w:rFonts w:asciiTheme="minorHAnsi" w:hAnsiTheme="minorHAnsi" w:cstheme="minorHAnsi"/>
        </w:rPr>
        <w:t>As applicable, r</w:t>
      </w:r>
      <w:r w:rsidR="00E5459C" w:rsidRPr="00344201">
        <w:rPr>
          <w:rFonts w:asciiTheme="minorHAnsi" w:hAnsiTheme="minorHAnsi" w:cstheme="minorHAnsi"/>
        </w:rPr>
        <w:t>eview a sample of testing records (</w:t>
      </w:r>
      <w:r w:rsidR="00CA35A9" w:rsidRPr="00344201">
        <w:rPr>
          <w:rFonts w:asciiTheme="minorHAnsi" w:hAnsiTheme="minorHAnsi" w:cstheme="minorHAnsi"/>
        </w:rPr>
        <w:t>pre</w:t>
      </w:r>
      <w:r w:rsidR="00CA35A9" w:rsidRPr="00344201">
        <w:rPr>
          <w:rFonts w:asciiTheme="minorHAnsi" w:hAnsiTheme="minorHAnsi" w:cstheme="minorHAnsi"/>
        </w:rPr>
        <w:noBreakHyphen/>
      </w:r>
      <w:r w:rsidR="00897292" w:rsidRPr="00344201">
        <w:rPr>
          <w:rFonts w:asciiTheme="minorHAnsi" w:hAnsiTheme="minorHAnsi" w:cstheme="minorHAnsi"/>
        </w:rPr>
        <w:t>access</w:t>
      </w:r>
      <w:r w:rsidR="00CA35A9" w:rsidRPr="00344201">
        <w:rPr>
          <w:rFonts w:asciiTheme="minorHAnsi" w:hAnsiTheme="minorHAnsi" w:cstheme="minorHAnsi"/>
        </w:rPr>
        <w:t>; random; for</w:t>
      </w:r>
      <w:r w:rsidR="00EA3BAE" w:rsidRPr="00344201">
        <w:rPr>
          <w:rFonts w:asciiTheme="minorHAnsi" w:hAnsiTheme="minorHAnsi" w:cstheme="minorHAnsi"/>
        </w:rPr>
        <w:t xml:space="preserve"> </w:t>
      </w:r>
      <w:r w:rsidR="00CA35A9" w:rsidRPr="00344201">
        <w:rPr>
          <w:rFonts w:asciiTheme="minorHAnsi" w:hAnsiTheme="minorHAnsi" w:cstheme="minorHAnsi"/>
        </w:rPr>
        <w:t>cause; post</w:t>
      </w:r>
      <w:r w:rsidR="00CA35A9" w:rsidRPr="00344201">
        <w:rPr>
          <w:rFonts w:asciiTheme="minorHAnsi" w:hAnsiTheme="minorHAnsi" w:cstheme="minorHAnsi"/>
        </w:rPr>
        <w:noBreakHyphen/>
      </w:r>
      <w:r w:rsidR="00E5459C" w:rsidRPr="00344201">
        <w:rPr>
          <w:rFonts w:asciiTheme="minorHAnsi" w:hAnsiTheme="minorHAnsi" w:cstheme="minorHAnsi"/>
        </w:rPr>
        <w:t>event; follow</w:t>
      </w:r>
      <w:r w:rsidR="00CA35A9" w:rsidRPr="00344201">
        <w:rPr>
          <w:rFonts w:asciiTheme="minorHAnsi" w:hAnsiTheme="minorHAnsi" w:cstheme="minorHAnsi"/>
        </w:rPr>
        <w:noBreakHyphen/>
      </w:r>
      <w:r w:rsidR="00E5459C" w:rsidRPr="00344201">
        <w:rPr>
          <w:rFonts w:asciiTheme="minorHAnsi" w:hAnsiTheme="minorHAnsi" w:cstheme="minorHAnsi"/>
        </w:rPr>
        <w:t>up)</w:t>
      </w:r>
      <w:r w:rsidR="00621301" w:rsidRPr="00344201">
        <w:rPr>
          <w:rFonts w:asciiTheme="minorHAnsi" w:hAnsiTheme="minorHAnsi" w:cstheme="minorHAnsi"/>
        </w:rPr>
        <w:t>,</w:t>
      </w:r>
      <w:r w:rsidR="00997B56" w:rsidRPr="00344201">
        <w:rPr>
          <w:rFonts w:asciiTheme="minorHAnsi" w:hAnsiTheme="minorHAnsi" w:cstheme="minorHAnsi"/>
        </w:rPr>
        <w:t xml:space="preserve"> include tests determined to be subversion attempts</w:t>
      </w:r>
      <w:r w:rsidR="00E5459C" w:rsidRPr="00344201">
        <w:rPr>
          <w:rFonts w:asciiTheme="minorHAnsi" w:hAnsiTheme="minorHAnsi" w:cstheme="minorHAnsi"/>
        </w:rPr>
        <w:t>.</w:t>
      </w:r>
    </w:p>
    <w:p w14:paraId="44CA41C0" w14:textId="14F82B5A" w:rsidR="00E614A7" w:rsidRPr="00344201" w:rsidRDefault="00E5459C" w:rsidP="00057C1C">
      <w:pPr>
        <w:pStyle w:val="BodyText"/>
        <w:numPr>
          <w:ilvl w:val="0"/>
          <w:numId w:val="26"/>
        </w:numPr>
        <w:rPr>
          <w:rFonts w:asciiTheme="minorHAnsi" w:hAnsiTheme="minorHAnsi" w:cstheme="minorHAnsi"/>
        </w:rPr>
      </w:pPr>
      <w:r w:rsidRPr="00344201">
        <w:rPr>
          <w:rFonts w:asciiTheme="minorHAnsi" w:hAnsiTheme="minorHAnsi" w:cstheme="minorHAnsi"/>
        </w:rPr>
        <w:t xml:space="preserve">Behavioral observation program. </w:t>
      </w:r>
      <w:r w:rsidR="00997B56" w:rsidRPr="00344201">
        <w:rPr>
          <w:rFonts w:asciiTheme="minorHAnsi" w:hAnsiTheme="minorHAnsi" w:cstheme="minorHAnsi"/>
        </w:rPr>
        <w:t>M</w:t>
      </w:r>
      <w:r w:rsidRPr="00344201">
        <w:rPr>
          <w:rFonts w:asciiTheme="minorHAnsi" w:hAnsiTheme="minorHAnsi" w:cstheme="minorHAnsi"/>
        </w:rPr>
        <w:t>ay include any for</w:t>
      </w:r>
      <w:r w:rsidR="00481068" w:rsidRPr="00344201">
        <w:rPr>
          <w:rFonts w:asciiTheme="minorHAnsi" w:hAnsiTheme="minorHAnsi" w:cstheme="minorHAnsi"/>
        </w:rPr>
        <w:t xml:space="preserve"> </w:t>
      </w:r>
      <w:r w:rsidRPr="00344201">
        <w:rPr>
          <w:rFonts w:asciiTheme="minorHAnsi" w:hAnsiTheme="minorHAnsi" w:cstheme="minorHAnsi"/>
        </w:rPr>
        <w:t>cause testing documentation produced during the inspection period.</w:t>
      </w:r>
    </w:p>
    <w:p w14:paraId="1E4938EB" w14:textId="56343099" w:rsidR="00E5459C" w:rsidRPr="00344201" w:rsidRDefault="00991E96" w:rsidP="00057C1C">
      <w:pPr>
        <w:pStyle w:val="BodyText"/>
        <w:numPr>
          <w:ilvl w:val="0"/>
          <w:numId w:val="26"/>
        </w:numPr>
        <w:rPr>
          <w:rFonts w:asciiTheme="minorHAnsi" w:hAnsiTheme="minorHAnsi" w:cstheme="minorHAnsi"/>
        </w:rPr>
      </w:pPr>
      <w:r w:rsidRPr="00344201">
        <w:rPr>
          <w:rFonts w:asciiTheme="minorHAnsi" w:hAnsiTheme="minorHAnsi" w:cstheme="minorHAnsi"/>
        </w:rPr>
        <w:t>As</w:t>
      </w:r>
      <w:r w:rsidR="00C673D1" w:rsidRPr="00344201">
        <w:rPr>
          <w:rFonts w:asciiTheme="minorHAnsi" w:hAnsiTheme="minorHAnsi" w:cstheme="minorHAnsi"/>
        </w:rPr>
        <w:t xml:space="preserve"> applicable, a</w:t>
      </w:r>
      <w:r w:rsidR="00E5459C" w:rsidRPr="00344201">
        <w:rPr>
          <w:rFonts w:asciiTheme="minorHAnsi" w:hAnsiTheme="minorHAnsi" w:cstheme="minorHAnsi"/>
        </w:rPr>
        <w:t>ny reports</w:t>
      </w:r>
      <w:r w:rsidR="00E11CFE" w:rsidRPr="00344201">
        <w:rPr>
          <w:rFonts w:asciiTheme="minorHAnsi" w:hAnsiTheme="minorHAnsi" w:cstheme="minorHAnsi"/>
        </w:rPr>
        <w:t xml:space="preserve"> </w:t>
      </w:r>
      <w:r w:rsidR="00691484" w:rsidRPr="00344201">
        <w:rPr>
          <w:rFonts w:asciiTheme="minorHAnsi" w:hAnsiTheme="minorHAnsi" w:cstheme="minorHAnsi"/>
        </w:rPr>
        <w:t xml:space="preserve">submitted to the NRC </w:t>
      </w:r>
      <w:r w:rsidR="00997B56" w:rsidRPr="00344201">
        <w:rPr>
          <w:rFonts w:asciiTheme="minorHAnsi" w:hAnsiTheme="minorHAnsi" w:cstheme="minorHAnsi"/>
        </w:rPr>
        <w:t xml:space="preserve">under 10 CFR 26.719(c) on </w:t>
      </w:r>
      <w:r w:rsidR="00E5459C" w:rsidRPr="00344201">
        <w:rPr>
          <w:rFonts w:asciiTheme="minorHAnsi" w:hAnsiTheme="minorHAnsi" w:cstheme="minorHAnsi"/>
        </w:rPr>
        <w:t>significant FFD policy violations, programmatic failures, and drug and alcohol testing errors since the</w:t>
      </w:r>
      <w:r w:rsidR="00C673D1" w:rsidRPr="00344201">
        <w:rPr>
          <w:rFonts w:asciiTheme="minorHAnsi" w:hAnsiTheme="minorHAnsi" w:cstheme="minorHAnsi"/>
        </w:rPr>
        <w:t xml:space="preserve"> impl</w:t>
      </w:r>
      <w:r w:rsidR="004A7BF1" w:rsidRPr="00344201">
        <w:rPr>
          <w:rFonts w:asciiTheme="minorHAnsi" w:hAnsiTheme="minorHAnsi" w:cstheme="minorHAnsi"/>
        </w:rPr>
        <w:t>ementation of the FFD program</w:t>
      </w:r>
      <w:r w:rsidR="00E5459C" w:rsidRPr="00344201">
        <w:rPr>
          <w:rFonts w:asciiTheme="minorHAnsi" w:hAnsiTheme="minorHAnsi" w:cstheme="minorHAnsi"/>
        </w:rPr>
        <w:t>.</w:t>
      </w:r>
    </w:p>
    <w:p w14:paraId="173C51C7" w14:textId="261272E4" w:rsidR="007F4573" w:rsidRPr="00344201" w:rsidRDefault="00991E96" w:rsidP="00057C1C">
      <w:pPr>
        <w:pStyle w:val="BodyText"/>
        <w:numPr>
          <w:ilvl w:val="0"/>
          <w:numId w:val="26"/>
        </w:numPr>
        <w:rPr>
          <w:rFonts w:asciiTheme="minorHAnsi" w:hAnsiTheme="minorHAnsi" w:cstheme="minorHAnsi"/>
        </w:rPr>
      </w:pPr>
      <w:r w:rsidRPr="00344201">
        <w:rPr>
          <w:rFonts w:asciiTheme="minorHAnsi" w:hAnsiTheme="minorHAnsi" w:cstheme="minorHAnsi"/>
        </w:rPr>
        <w:t>As</w:t>
      </w:r>
      <w:r w:rsidR="007A4117" w:rsidRPr="00344201">
        <w:rPr>
          <w:rFonts w:asciiTheme="minorHAnsi" w:hAnsiTheme="minorHAnsi" w:cstheme="minorHAnsi"/>
        </w:rPr>
        <w:t xml:space="preserve"> applicable, d</w:t>
      </w:r>
      <w:r w:rsidR="007F4573" w:rsidRPr="00344201">
        <w:rPr>
          <w:rFonts w:asciiTheme="minorHAnsi" w:hAnsiTheme="minorHAnsi" w:cstheme="minorHAnsi"/>
        </w:rPr>
        <w:t xml:space="preserve">eterminations of fitness, specifically how the licensee adjudicated individuals prior to placing them back into a covered work status, including NRC-licensed operators </w:t>
      </w:r>
      <w:r w:rsidR="00B317CA" w:rsidRPr="00344201">
        <w:rPr>
          <w:rFonts w:asciiTheme="minorHAnsi" w:hAnsiTheme="minorHAnsi" w:cstheme="minorHAnsi"/>
        </w:rPr>
        <w:t>(</w:t>
      </w:r>
      <w:r w:rsidR="007F4573" w:rsidRPr="00344201">
        <w:rPr>
          <w:rFonts w:asciiTheme="minorHAnsi" w:hAnsiTheme="minorHAnsi" w:cstheme="minorHAnsi"/>
        </w:rPr>
        <w:t>10 CFR 55.53(j)</w:t>
      </w:r>
      <w:r w:rsidR="00B317CA" w:rsidRPr="00344201">
        <w:rPr>
          <w:rFonts w:asciiTheme="minorHAnsi" w:hAnsiTheme="minorHAnsi" w:cstheme="minorHAnsi"/>
        </w:rPr>
        <w:t>)</w:t>
      </w:r>
      <w:r w:rsidR="007F4573" w:rsidRPr="00344201">
        <w:rPr>
          <w:rFonts w:asciiTheme="minorHAnsi" w:hAnsiTheme="minorHAnsi" w:cstheme="minorHAnsi"/>
        </w:rPr>
        <w:t xml:space="preserve"> and NRC-required security officers</w:t>
      </w:r>
      <w:r w:rsidR="00B317CA" w:rsidRPr="00344201">
        <w:rPr>
          <w:rFonts w:asciiTheme="minorHAnsi" w:hAnsiTheme="minorHAnsi" w:cstheme="minorHAnsi"/>
        </w:rPr>
        <w:t xml:space="preserve"> (</w:t>
      </w:r>
      <w:r w:rsidR="007F4573" w:rsidRPr="00344201">
        <w:rPr>
          <w:rFonts w:asciiTheme="minorHAnsi" w:hAnsiTheme="minorHAnsi" w:cstheme="minorHAnsi"/>
        </w:rPr>
        <w:t>10 CFR </w:t>
      </w:r>
      <w:r w:rsidR="00691484" w:rsidRPr="00344201">
        <w:rPr>
          <w:rFonts w:asciiTheme="minorHAnsi" w:hAnsiTheme="minorHAnsi" w:cstheme="minorHAnsi"/>
        </w:rPr>
        <w:t>Part</w:t>
      </w:r>
      <w:r w:rsidR="00B96C47" w:rsidRPr="00344201">
        <w:rPr>
          <w:rFonts w:asciiTheme="minorHAnsi" w:hAnsiTheme="minorHAnsi" w:cstheme="minorHAnsi"/>
        </w:rPr>
        <w:t> </w:t>
      </w:r>
      <w:r w:rsidR="007F4573" w:rsidRPr="00344201">
        <w:rPr>
          <w:rFonts w:asciiTheme="minorHAnsi" w:hAnsiTheme="minorHAnsi" w:cstheme="minorHAnsi"/>
        </w:rPr>
        <w:t>73,</w:t>
      </w:r>
      <w:r w:rsidR="00B317CA" w:rsidRPr="00344201">
        <w:rPr>
          <w:rFonts w:asciiTheme="minorHAnsi" w:hAnsiTheme="minorHAnsi" w:cstheme="minorHAnsi"/>
        </w:rPr>
        <w:t> </w:t>
      </w:r>
      <w:r w:rsidR="006A6CF7" w:rsidRPr="00344201">
        <w:rPr>
          <w:rFonts w:asciiTheme="minorHAnsi" w:hAnsiTheme="minorHAnsi" w:cstheme="minorHAnsi"/>
        </w:rPr>
        <w:t>A</w:t>
      </w:r>
      <w:r w:rsidR="00B317CA" w:rsidRPr="00344201">
        <w:rPr>
          <w:rFonts w:asciiTheme="minorHAnsi" w:hAnsiTheme="minorHAnsi" w:cstheme="minorHAnsi"/>
        </w:rPr>
        <w:t>ppendix B)</w:t>
      </w:r>
      <w:r w:rsidR="00743254" w:rsidRPr="00344201">
        <w:rPr>
          <w:rFonts w:asciiTheme="minorHAnsi" w:hAnsiTheme="minorHAnsi" w:cstheme="minorHAnsi"/>
        </w:rPr>
        <w:t>.</w:t>
      </w:r>
    </w:p>
    <w:p w14:paraId="3B3F55CA" w14:textId="23CA9844" w:rsidR="00E614A7" w:rsidRPr="00344201" w:rsidRDefault="009C1FC4" w:rsidP="00057C1C">
      <w:pPr>
        <w:pStyle w:val="BodyText"/>
        <w:numPr>
          <w:ilvl w:val="0"/>
          <w:numId w:val="26"/>
        </w:numPr>
        <w:rPr>
          <w:rFonts w:asciiTheme="minorHAnsi" w:hAnsiTheme="minorHAnsi" w:cstheme="minorHAnsi"/>
        </w:rPr>
      </w:pPr>
      <w:r w:rsidRPr="00344201">
        <w:rPr>
          <w:rFonts w:asciiTheme="minorHAnsi" w:hAnsiTheme="minorHAnsi" w:cstheme="minorHAnsi"/>
        </w:rPr>
        <w:t>As</w:t>
      </w:r>
      <w:r w:rsidR="004250E8" w:rsidRPr="00344201">
        <w:rPr>
          <w:rFonts w:asciiTheme="minorHAnsi" w:hAnsiTheme="minorHAnsi" w:cstheme="minorHAnsi"/>
        </w:rPr>
        <w:t xml:space="preserve"> </w:t>
      </w:r>
      <w:r w:rsidRPr="00344201">
        <w:rPr>
          <w:rFonts w:asciiTheme="minorHAnsi" w:hAnsiTheme="minorHAnsi" w:cstheme="minorHAnsi"/>
        </w:rPr>
        <w:t xml:space="preserve">applicable, </w:t>
      </w:r>
      <w:r w:rsidR="00370615" w:rsidRPr="00344201">
        <w:rPr>
          <w:rFonts w:asciiTheme="minorHAnsi" w:hAnsiTheme="minorHAnsi" w:cstheme="minorHAnsi"/>
        </w:rPr>
        <w:t>t</w:t>
      </w:r>
      <w:r w:rsidR="00E5459C" w:rsidRPr="00344201">
        <w:rPr>
          <w:rFonts w:asciiTheme="minorHAnsi" w:hAnsiTheme="minorHAnsi" w:cstheme="minorHAnsi"/>
        </w:rPr>
        <w:t xml:space="preserve">he results of </w:t>
      </w:r>
      <w:r w:rsidR="00997B56" w:rsidRPr="00344201">
        <w:rPr>
          <w:rFonts w:asciiTheme="minorHAnsi" w:hAnsiTheme="minorHAnsi" w:cstheme="minorHAnsi"/>
        </w:rPr>
        <w:t xml:space="preserve">licensee </w:t>
      </w:r>
      <w:r w:rsidR="00E5459C" w:rsidRPr="00344201">
        <w:rPr>
          <w:rFonts w:asciiTheme="minorHAnsi" w:hAnsiTheme="minorHAnsi" w:cstheme="minorHAnsi"/>
        </w:rPr>
        <w:t>audit</w:t>
      </w:r>
      <w:r w:rsidR="00997B56" w:rsidRPr="00344201">
        <w:rPr>
          <w:rFonts w:asciiTheme="minorHAnsi" w:hAnsiTheme="minorHAnsi" w:cstheme="minorHAnsi"/>
        </w:rPr>
        <w:t>s</w:t>
      </w:r>
      <w:r w:rsidR="00E5459C" w:rsidRPr="00344201">
        <w:rPr>
          <w:rFonts w:asciiTheme="minorHAnsi" w:hAnsiTheme="minorHAnsi" w:cstheme="minorHAnsi"/>
        </w:rPr>
        <w:t xml:space="preserve"> conducted </w:t>
      </w:r>
      <w:r w:rsidR="009007B0" w:rsidRPr="00344201">
        <w:rPr>
          <w:rFonts w:asciiTheme="minorHAnsi" w:hAnsiTheme="minorHAnsi" w:cstheme="minorHAnsi"/>
        </w:rPr>
        <w:t xml:space="preserve">under </w:t>
      </w:r>
      <w:r w:rsidR="00997B56" w:rsidRPr="00344201">
        <w:rPr>
          <w:rFonts w:asciiTheme="minorHAnsi" w:hAnsiTheme="minorHAnsi" w:cstheme="minorHAnsi"/>
        </w:rPr>
        <w:t>10 CFR 26.41(e)</w:t>
      </w:r>
      <w:r w:rsidR="00370615" w:rsidRPr="00344201">
        <w:rPr>
          <w:rFonts w:asciiTheme="minorHAnsi" w:hAnsiTheme="minorHAnsi" w:cstheme="minorHAnsi"/>
        </w:rPr>
        <w:t>.</w:t>
      </w:r>
    </w:p>
    <w:p w14:paraId="07CB089E" w14:textId="2C8284DF" w:rsidR="00E5459C" w:rsidRPr="00344201" w:rsidRDefault="009C1FC4" w:rsidP="00057C1C">
      <w:pPr>
        <w:pStyle w:val="BodyText"/>
        <w:numPr>
          <w:ilvl w:val="0"/>
          <w:numId w:val="26"/>
        </w:numPr>
        <w:rPr>
          <w:rFonts w:asciiTheme="minorHAnsi" w:hAnsiTheme="minorHAnsi" w:cstheme="minorHAnsi"/>
        </w:rPr>
      </w:pPr>
      <w:r w:rsidRPr="00344201">
        <w:rPr>
          <w:rFonts w:asciiTheme="minorHAnsi" w:hAnsiTheme="minorHAnsi" w:cstheme="minorHAnsi"/>
        </w:rPr>
        <w:t>As</w:t>
      </w:r>
      <w:r w:rsidR="00835A3C" w:rsidRPr="00344201">
        <w:rPr>
          <w:rFonts w:asciiTheme="minorHAnsi" w:hAnsiTheme="minorHAnsi" w:cstheme="minorHAnsi"/>
        </w:rPr>
        <w:t xml:space="preserve"> applicable, any c</w:t>
      </w:r>
      <w:r w:rsidR="00E5459C" w:rsidRPr="00344201">
        <w:rPr>
          <w:rFonts w:asciiTheme="minorHAnsi" w:hAnsiTheme="minorHAnsi" w:cstheme="minorHAnsi"/>
        </w:rPr>
        <w:t xml:space="preserve">orrective actions implemented </w:t>
      </w:r>
      <w:proofErr w:type="gramStart"/>
      <w:r w:rsidR="00E5459C" w:rsidRPr="00344201">
        <w:rPr>
          <w:rFonts w:asciiTheme="minorHAnsi" w:hAnsiTheme="minorHAnsi" w:cstheme="minorHAnsi"/>
        </w:rPr>
        <w:t>as a result of</w:t>
      </w:r>
      <w:proofErr w:type="gramEnd"/>
      <w:r w:rsidR="00E5459C" w:rsidRPr="00344201">
        <w:rPr>
          <w:rFonts w:asciiTheme="minorHAnsi" w:hAnsiTheme="minorHAnsi" w:cstheme="minorHAnsi"/>
        </w:rPr>
        <w:t xml:space="preserve"> </w:t>
      </w:r>
      <w:r w:rsidR="000F2F2D" w:rsidRPr="00344201">
        <w:rPr>
          <w:rFonts w:asciiTheme="minorHAnsi" w:hAnsiTheme="minorHAnsi" w:cstheme="minorHAnsi"/>
        </w:rPr>
        <w:t xml:space="preserve">identified FFD </w:t>
      </w:r>
      <w:r w:rsidR="003A2C03" w:rsidRPr="00344201">
        <w:rPr>
          <w:rFonts w:asciiTheme="minorHAnsi" w:hAnsiTheme="minorHAnsi" w:cstheme="minorHAnsi"/>
        </w:rPr>
        <w:t>noncompliance’s</w:t>
      </w:r>
      <w:r w:rsidR="00E5459C" w:rsidRPr="00344201">
        <w:rPr>
          <w:rFonts w:asciiTheme="minorHAnsi" w:hAnsiTheme="minorHAnsi" w:cstheme="minorHAnsi"/>
        </w:rPr>
        <w:t>.</w:t>
      </w:r>
    </w:p>
    <w:p w14:paraId="13164DE6" w14:textId="51747191" w:rsidR="00E614A7" w:rsidRPr="00344201" w:rsidRDefault="00E5459C" w:rsidP="00057C1C">
      <w:pPr>
        <w:pStyle w:val="BodyText"/>
        <w:numPr>
          <w:ilvl w:val="0"/>
          <w:numId w:val="26"/>
        </w:numPr>
        <w:rPr>
          <w:rFonts w:asciiTheme="minorHAnsi" w:hAnsiTheme="minorHAnsi" w:cstheme="minorHAnsi"/>
        </w:rPr>
      </w:pPr>
      <w:r w:rsidRPr="00344201">
        <w:rPr>
          <w:rFonts w:asciiTheme="minorHAnsi" w:hAnsiTheme="minorHAnsi" w:cstheme="minorHAnsi"/>
        </w:rPr>
        <w:t xml:space="preserve">Management of fatigue – security </w:t>
      </w:r>
      <w:r w:rsidR="00997B56" w:rsidRPr="00344201">
        <w:rPr>
          <w:rFonts w:asciiTheme="minorHAnsi" w:hAnsiTheme="minorHAnsi" w:cstheme="minorHAnsi"/>
        </w:rPr>
        <w:t xml:space="preserve">force </w:t>
      </w:r>
      <w:r w:rsidRPr="00344201">
        <w:rPr>
          <w:rFonts w:asciiTheme="minorHAnsi" w:hAnsiTheme="minorHAnsi" w:cstheme="minorHAnsi"/>
        </w:rPr>
        <w:t>work hours.</w:t>
      </w:r>
    </w:p>
    <w:p w14:paraId="39AF9A72" w14:textId="3889FEB0" w:rsidR="00293CAD" w:rsidRPr="00344201" w:rsidRDefault="00E5459C" w:rsidP="00057C1C">
      <w:pPr>
        <w:pStyle w:val="BodyText"/>
        <w:numPr>
          <w:ilvl w:val="0"/>
          <w:numId w:val="26"/>
        </w:numPr>
        <w:rPr>
          <w:rFonts w:asciiTheme="minorHAnsi" w:hAnsiTheme="minorHAnsi" w:cstheme="minorHAnsi"/>
        </w:rPr>
      </w:pPr>
      <w:r w:rsidRPr="00344201">
        <w:rPr>
          <w:rFonts w:asciiTheme="minorHAnsi" w:hAnsiTheme="minorHAnsi" w:cstheme="minorHAnsi"/>
        </w:rPr>
        <w:t>Granting and maintaining authorization.</w:t>
      </w:r>
    </w:p>
    <w:p w14:paraId="0B2091EF" w14:textId="741172E1" w:rsidR="007F4573" w:rsidRPr="00344201" w:rsidRDefault="007F4573" w:rsidP="00057C1C">
      <w:pPr>
        <w:pStyle w:val="BodyText"/>
        <w:numPr>
          <w:ilvl w:val="0"/>
          <w:numId w:val="26"/>
        </w:numPr>
        <w:rPr>
          <w:rFonts w:asciiTheme="minorHAnsi" w:hAnsiTheme="minorHAnsi" w:cstheme="minorHAnsi"/>
        </w:rPr>
      </w:pPr>
      <w:r w:rsidRPr="00344201">
        <w:rPr>
          <w:rFonts w:asciiTheme="minorHAnsi" w:hAnsiTheme="minorHAnsi" w:cstheme="minorHAnsi"/>
        </w:rPr>
        <w:t>Conduct interviews. A critical element to the inspection is conducting interviews with key personnel who support the FFD program. This IP provides questionnaires for</w:t>
      </w:r>
      <w:r w:rsidR="001B6FF3" w:rsidRPr="00344201">
        <w:rPr>
          <w:rFonts w:asciiTheme="minorHAnsi" w:hAnsiTheme="minorHAnsi" w:cstheme="minorHAnsi"/>
        </w:rPr>
        <w:t xml:space="preserve"> interviewing</w:t>
      </w:r>
      <w:r w:rsidRPr="00344201">
        <w:rPr>
          <w:rFonts w:asciiTheme="minorHAnsi" w:hAnsiTheme="minorHAnsi" w:cstheme="minorHAnsi"/>
        </w:rPr>
        <w:t xml:space="preserve"> the </w:t>
      </w:r>
      <w:r w:rsidR="001B6FF3" w:rsidRPr="00344201">
        <w:rPr>
          <w:rFonts w:asciiTheme="minorHAnsi" w:hAnsiTheme="minorHAnsi" w:cstheme="minorHAnsi"/>
        </w:rPr>
        <w:t>Medical Review Officer (</w:t>
      </w:r>
      <w:r w:rsidRPr="00344201">
        <w:rPr>
          <w:rFonts w:asciiTheme="minorHAnsi" w:hAnsiTheme="minorHAnsi" w:cstheme="minorHAnsi"/>
        </w:rPr>
        <w:t>MRO</w:t>
      </w:r>
      <w:r w:rsidR="001B6FF3" w:rsidRPr="00344201">
        <w:rPr>
          <w:rFonts w:asciiTheme="minorHAnsi" w:hAnsiTheme="minorHAnsi" w:cstheme="minorHAnsi"/>
        </w:rPr>
        <w:t>)</w:t>
      </w:r>
      <w:r w:rsidRPr="00344201">
        <w:rPr>
          <w:rFonts w:asciiTheme="minorHAnsi" w:hAnsiTheme="minorHAnsi" w:cstheme="minorHAnsi"/>
        </w:rPr>
        <w:t xml:space="preserve"> and </w:t>
      </w:r>
      <w:r w:rsidR="001B6FF3" w:rsidRPr="00344201">
        <w:rPr>
          <w:rFonts w:asciiTheme="minorHAnsi" w:hAnsiTheme="minorHAnsi" w:cstheme="minorHAnsi"/>
        </w:rPr>
        <w:t>the Substance Abuse Expert (</w:t>
      </w:r>
      <w:r w:rsidRPr="00344201">
        <w:rPr>
          <w:rFonts w:asciiTheme="minorHAnsi" w:hAnsiTheme="minorHAnsi" w:cstheme="minorHAnsi"/>
        </w:rPr>
        <w:t>SAE</w:t>
      </w:r>
      <w:r w:rsidR="001B6FF3" w:rsidRPr="00344201">
        <w:rPr>
          <w:rFonts w:asciiTheme="minorHAnsi" w:hAnsiTheme="minorHAnsi" w:cstheme="minorHAnsi"/>
        </w:rPr>
        <w:t>)</w:t>
      </w:r>
      <w:r w:rsidRPr="00344201">
        <w:rPr>
          <w:rFonts w:asciiTheme="minorHAnsi" w:hAnsiTheme="minorHAnsi" w:cstheme="minorHAnsi"/>
        </w:rPr>
        <w:t>. In addition, the inspector(s) should interview the FFD program manager and may need to interview personnel such as those who make determinations of fitness, supervisors, union shop stewards, FFD program personnel who administer the random testing program (e.g., generate random selections, notify individuals about test selection, update the random testing pool), and representatives of the licensee testing facility (if</w:t>
      </w:r>
      <w:r w:rsidR="002E3C93" w:rsidRPr="00344201">
        <w:rPr>
          <w:rFonts w:asciiTheme="minorHAnsi" w:hAnsiTheme="minorHAnsi" w:cstheme="minorHAnsi"/>
        </w:rPr>
        <w:t> </w:t>
      </w:r>
      <w:r w:rsidRPr="00344201">
        <w:rPr>
          <w:rFonts w:asciiTheme="minorHAnsi" w:hAnsiTheme="minorHAnsi" w:cstheme="minorHAnsi"/>
        </w:rPr>
        <w:t>applicable). These questionnaires and interviews are referenced under the applicable inspection requirement or associated guidance.</w:t>
      </w:r>
    </w:p>
    <w:p w14:paraId="7B8B2BFA" w14:textId="53F09B33" w:rsidR="007F4573" w:rsidRPr="00344201" w:rsidRDefault="007F4573" w:rsidP="00057C1C">
      <w:pPr>
        <w:pStyle w:val="BodyText"/>
        <w:numPr>
          <w:ilvl w:val="0"/>
          <w:numId w:val="26"/>
        </w:numPr>
        <w:rPr>
          <w:rFonts w:asciiTheme="minorHAnsi" w:hAnsiTheme="minorHAnsi" w:cstheme="minorHAnsi"/>
        </w:rPr>
      </w:pPr>
      <w:r w:rsidRPr="00344201">
        <w:rPr>
          <w:rFonts w:asciiTheme="minorHAnsi" w:hAnsiTheme="minorHAnsi" w:cstheme="minorHAnsi"/>
        </w:rPr>
        <w:t xml:space="preserve">Review records. The drug and alcohol testing records generated under the FFD program provide inspectors with another source of information on the quality of the FFD program. </w:t>
      </w:r>
      <w:r w:rsidR="009C1FC4" w:rsidRPr="00344201">
        <w:rPr>
          <w:rFonts w:asciiTheme="minorHAnsi" w:hAnsiTheme="minorHAnsi" w:cstheme="minorHAnsi"/>
        </w:rPr>
        <w:t>As</w:t>
      </w:r>
      <w:r w:rsidR="00290906" w:rsidRPr="00344201">
        <w:rPr>
          <w:rFonts w:asciiTheme="minorHAnsi" w:hAnsiTheme="minorHAnsi" w:cstheme="minorHAnsi"/>
        </w:rPr>
        <w:t xml:space="preserve"> applicable, i</w:t>
      </w:r>
      <w:r w:rsidRPr="00344201">
        <w:rPr>
          <w:rFonts w:asciiTheme="minorHAnsi" w:hAnsiTheme="minorHAnsi" w:cstheme="minorHAnsi"/>
        </w:rPr>
        <w:t xml:space="preserve">nspectors should consider contacting the NRC’s FFD program </w:t>
      </w:r>
      <w:r w:rsidR="00691484" w:rsidRPr="00344201">
        <w:rPr>
          <w:rFonts w:asciiTheme="minorHAnsi" w:hAnsiTheme="minorHAnsi" w:cstheme="minorHAnsi"/>
        </w:rPr>
        <w:t xml:space="preserve">office in NSIR </w:t>
      </w:r>
      <w:r w:rsidRPr="00344201">
        <w:rPr>
          <w:rFonts w:asciiTheme="minorHAnsi" w:hAnsiTheme="minorHAnsi" w:cstheme="minorHAnsi"/>
        </w:rPr>
        <w:t>to acquire FFD trend information to inform their review.</w:t>
      </w:r>
    </w:p>
    <w:p w14:paraId="252311D4" w14:textId="1B66C0C8" w:rsidR="007F4573" w:rsidRPr="00344201" w:rsidRDefault="007F4573" w:rsidP="00057C1C">
      <w:pPr>
        <w:pStyle w:val="BodyText"/>
        <w:numPr>
          <w:ilvl w:val="0"/>
          <w:numId w:val="26"/>
        </w:numPr>
        <w:rPr>
          <w:rFonts w:asciiTheme="minorHAnsi" w:hAnsiTheme="minorHAnsi" w:cstheme="minorHAnsi"/>
        </w:rPr>
      </w:pPr>
      <w:r w:rsidRPr="00344201">
        <w:rPr>
          <w:rFonts w:asciiTheme="minorHAnsi" w:hAnsiTheme="minorHAnsi" w:cstheme="minorHAnsi"/>
        </w:rPr>
        <w:t xml:space="preserve">Evaluate facilities (collection site(s) and licensee testing facility, if applicable). A central element of the FFD program is the facilities used to collect and analyze donor </w:t>
      </w:r>
      <w:r w:rsidRPr="00344201">
        <w:rPr>
          <w:rFonts w:asciiTheme="minorHAnsi" w:hAnsiTheme="minorHAnsi" w:cstheme="minorHAnsi"/>
        </w:rPr>
        <w:lastRenderedPageBreak/>
        <w:t xml:space="preserve">specimens. The inspector(s) should visit the collection site(s) and </w:t>
      </w:r>
      <w:r w:rsidR="001B6FF3" w:rsidRPr="00344201">
        <w:rPr>
          <w:rFonts w:asciiTheme="minorHAnsi" w:hAnsiTheme="minorHAnsi" w:cstheme="minorHAnsi"/>
        </w:rPr>
        <w:t xml:space="preserve">use the Urine Collection and Breath Collection questionnaires to </w:t>
      </w:r>
      <w:r w:rsidRPr="00344201">
        <w:rPr>
          <w:rFonts w:asciiTheme="minorHAnsi" w:hAnsiTheme="minorHAnsi" w:cstheme="minorHAnsi"/>
        </w:rPr>
        <w:t xml:space="preserve">interview </w:t>
      </w:r>
      <w:r w:rsidR="001B6FF3" w:rsidRPr="00344201">
        <w:rPr>
          <w:rFonts w:asciiTheme="minorHAnsi" w:hAnsiTheme="minorHAnsi" w:cstheme="minorHAnsi"/>
        </w:rPr>
        <w:t>the specimen collector(s)</w:t>
      </w:r>
      <w:r w:rsidRPr="00344201">
        <w:rPr>
          <w:rFonts w:asciiTheme="minorHAnsi" w:hAnsiTheme="minorHAnsi" w:cstheme="minorHAnsi"/>
        </w:rPr>
        <w:t xml:space="preserve">. These questionnaires include mock urine and breath specimen collection scenarios, which evaluate the collector’s knowledge of the collection process. Visiting collection sites also provides inspectors information about the collection and testing environment, which may affect the quality of the FFD program (e.g., donor privacy, security, specimen integrity, ability of donors to subvert the testing process). </w:t>
      </w:r>
      <w:r w:rsidR="00D22A72" w:rsidRPr="00344201">
        <w:rPr>
          <w:rFonts w:asciiTheme="minorHAnsi" w:hAnsiTheme="minorHAnsi" w:cstheme="minorHAnsi"/>
        </w:rPr>
        <w:t>(</w:t>
      </w:r>
      <w:r w:rsidR="00691484" w:rsidRPr="00344201">
        <w:rPr>
          <w:rFonts w:asciiTheme="minorHAnsi" w:hAnsiTheme="minorHAnsi" w:cstheme="minorHAnsi"/>
        </w:rPr>
        <w:t xml:space="preserve">Note: </w:t>
      </w:r>
      <w:r w:rsidRPr="00344201">
        <w:rPr>
          <w:rFonts w:asciiTheme="minorHAnsi" w:hAnsiTheme="minorHAnsi" w:cstheme="minorHAnsi"/>
        </w:rPr>
        <w:t>This IP does not include a visit to the licensee’s U.S. Health and Human Services (HHS)-certified laboratory, but multiple IP requirements do evaluate laboratory performance, as well as the licensee’s auditing of its laboratories</w:t>
      </w:r>
      <w:r w:rsidR="001B6FF3" w:rsidRPr="00344201">
        <w:rPr>
          <w:rFonts w:asciiTheme="minorHAnsi" w:hAnsiTheme="minorHAnsi" w:cstheme="minorHAnsi"/>
        </w:rPr>
        <w:t>.</w:t>
      </w:r>
      <w:r w:rsidR="00EC04FF" w:rsidRPr="00344201">
        <w:rPr>
          <w:rFonts w:asciiTheme="minorHAnsi" w:hAnsiTheme="minorHAnsi" w:cstheme="minorHAnsi"/>
        </w:rPr>
        <w:t>)</w:t>
      </w:r>
    </w:p>
    <w:p w14:paraId="41856F1D" w14:textId="63F59FF8" w:rsidR="006B2D71" w:rsidRPr="00344201" w:rsidRDefault="006B2D71" w:rsidP="004E7A38">
      <w:pPr>
        <w:pStyle w:val="Heading2"/>
        <w:rPr>
          <w:rFonts w:asciiTheme="minorHAnsi" w:hAnsiTheme="minorHAnsi" w:cstheme="minorHAnsi"/>
        </w:rPr>
      </w:pPr>
      <w:r w:rsidRPr="00344201">
        <w:rPr>
          <w:rFonts w:asciiTheme="minorHAnsi" w:hAnsiTheme="minorHAnsi" w:cstheme="minorHAnsi"/>
        </w:rPr>
        <w:t>02.0</w:t>
      </w:r>
      <w:r w:rsidR="00A70A5D" w:rsidRPr="00344201">
        <w:rPr>
          <w:rFonts w:asciiTheme="minorHAnsi" w:hAnsiTheme="minorHAnsi" w:cstheme="minorHAnsi"/>
        </w:rPr>
        <w:t>1</w:t>
      </w:r>
      <w:r w:rsidRPr="00344201">
        <w:rPr>
          <w:rFonts w:asciiTheme="minorHAnsi" w:hAnsiTheme="minorHAnsi" w:cstheme="minorHAnsi"/>
        </w:rPr>
        <w:tab/>
        <w:t>Policy and Procedures Review</w:t>
      </w:r>
    </w:p>
    <w:p w14:paraId="405E6980" w14:textId="163AED14" w:rsidR="006B2D71" w:rsidRPr="00344201" w:rsidRDefault="006B2D71" w:rsidP="00057C1C">
      <w:pPr>
        <w:pStyle w:val="Requirement"/>
        <w:keepNext w:val="0"/>
        <w:numPr>
          <w:ilvl w:val="0"/>
          <w:numId w:val="27"/>
        </w:numPr>
        <w:rPr>
          <w:rFonts w:asciiTheme="minorHAnsi" w:hAnsiTheme="minorHAnsi" w:cstheme="minorHAnsi"/>
        </w:rPr>
      </w:pPr>
      <w:r w:rsidRPr="00344201">
        <w:rPr>
          <w:rFonts w:asciiTheme="minorHAnsi" w:hAnsiTheme="minorHAnsi" w:cstheme="minorHAnsi"/>
        </w:rPr>
        <w:t xml:space="preserve">Verify that individuals identified in </w:t>
      </w:r>
      <w:r w:rsidR="000C1688" w:rsidRPr="00344201">
        <w:rPr>
          <w:rFonts w:asciiTheme="minorHAnsi" w:hAnsiTheme="minorHAnsi" w:cstheme="minorHAnsi"/>
        </w:rPr>
        <w:t>10 CFR </w:t>
      </w:r>
      <w:r w:rsidRPr="00344201">
        <w:rPr>
          <w:rFonts w:asciiTheme="minorHAnsi" w:hAnsiTheme="minorHAnsi" w:cstheme="minorHAnsi"/>
        </w:rPr>
        <w:t xml:space="preserve">26.4(a)-(e) </w:t>
      </w:r>
      <w:r w:rsidR="001F7BD5" w:rsidRPr="00344201">
        <w:rPr>
          <w:rFonts w:asciiTheme="minorHAnsi" w:hAnsiTheme="minorHAnsi" w:cstheme="minorHAnsi"/>
        </w:rPr>
        <w:t>a</w:t>
      </w:r>
      <w:r w:rsidRPr="00344201">
        <w:rPr>
          <w:rFonts w:asciiTheme="minorHAnsi" w:hAnsiTheme="minorHAnsi" w:cstheme="minorHAnsi"/>
        </w:rPr>
        <w:t>nd (g) are subject to drug and alcohol testing under the following conditions:</w:t>
      </w:r>
    </w:p>
    <w:p w14:paraId="4AB7BE1B" w14:textId="14F91BF2" w:rsidR="006B2D71" w:rsidRPr="00344201" w:rsidRDefault="00897292" w:rsidP="00057C1C">
      <w:pPr>
        <w:pStyle w:val="BodyText"/>
        <w:numPr>
          <w:ilvl w:val="1"/>
          <w:numId w:val="28"/>
        </w:numPr>
        <w:contextualSpacing/>
        <w:rPr>
          <w:rFonts w:asciiTheme="minorHAnsi" w:hAnsiTheme="minorHAnsi" w:cstheme="minorHAnsi"/>
          <w:b/>
          <w:bCs/>
        </w:rPr>
      </w:pPr>
      <w:r w:rsidRPr="00344201">
        <w:rPr>
          <w:rFonts w:asciiTheme="minorHAnsi" w:eastAsiaTheme="majorEastAsia" w:hAnsiTheme="minorHAnsi" w:cstheme="minorHAnsi"/>
          <w:b/>
          <w:bCs/>
        </w:rPr>
        <w:t>Pre</w:t>
      </w:r>
      <w:r w:rsidRPr="00344201">
        <w:rPr>
          <w:rFonts w:asciiTheme="minorHAnsi" w:hAnsiTheme="minorHAnsi" w:cstheme="minorHAnsi"/>
          <w:b/>
          <w:bCs/>
        </w:rPr>
        <w:noBreakHyphen/>
        <w:t>access</w:t>
      </w:r>
      <w:r w:rsidR="006B2D71" w:rsidRPr="00344201">
        <w:rPr>
          <w:rFonts w:asciiTheme="minorHAnsi" w:hAnsiTheme="minorHAnsi" w:cstheme="minorHAnsi"/>
          <w:b/>
          <w:bCs/>
        </w:rPr>
        <w:t xml:space="preserve"> (</w:t>
      </w:r>
      <w:r w:rsidR="000C1688" w:rsidRPr="00344201">
        <w:rPr>
          <w:rFonts w:asciiTheme="minorHAnsi" w:hAnsiTheme="minorHAnsi" w:cstheme="minorHAnsi"/>
          <w:b/>
          <w:bCs/>
        </w:rPr>
        <w:t>10 CFR </w:t>
      </w:r>
      <w:r w:rsidR="006B2D71" w:rsidRPr="00344201">
        <w:rPr>
          <w:rFonts w:asciiTheme="minorHAnsi" w:hAnsiTheme="minorHAnsi" w:cstheme="minorHAnsi"/>
          <w:b/>
          <w:bCs/>
        </w:rPr>
        <w:t>26.31(c)(1))</w:t>
      </w:r>
    </w:p>
    <w:p w14:paraId="0604F17F" w14:textId="33B1D1A1" w:rsidR="002B3299" w:rsidRPr="00344201" w:rsidRDefault="00914F68" w:rsidP="00057C1C">
      <w:pPr>
        <w:pStyle w:val="BodyText"/>
        <w:numPr>
          <w:ilvl w:val="1"/>
          <w:numId w:val="28"/>
        </w:numPr>
        <w:contextualSpacing/>
        <w:rPr>
          <w:rFonts w:asciiTheme="minorHAnsi" w:hAnsiTheme="minorHAnsi" w:cstheme="minorHAnsi"/>
          <w:b/>
          <w:bCs/>
        </w:rPr>
      </w:pPr>
      <w:r w:rsidRPr="00344201">
        <w:rPr>
          <w:rFonts w:asciiTheme="minorHAnsi" w:eastAsiaTheme="majorEastAsia" w:hAnsiTheme="minorHAnsi" w:cstheme="minorHAnsi"/>
          <w:b/>
          <w:bCs/>
        </w:rPr>
        <w:t>For</w:t>
      </w:r>
      <w:r w:rsidRPr="00344201">
        <w:rPr>
          <w:rFonts w:asciiTheme="minorHAnsi" w:hAnsiTheme="minorHAnsi" w:cstheme="minorHAnsi"/>
          <w:b/>
          <w:bCs/>
        </w:rPr>
        <w:t xml:space="preserve"> cause</w:t>
      </w:r>
      <w:r w:rsidR="006B2D71" w:rsidRPr="00344201">
        <w:rPr>
          <w:rFonts w:asciiTheme="minorHAnsi" w:hAnsiTheme="minorHAnsi" w:cstheme="minorHAnsi"/>
          <w:b/>
          <w:bCs/>
        </w:rPr>
        <w:t xml:space="preserve"> (</w:t>
      </w:r>
      <w:r w:rsidR="000C1688" w:rsidRPr="00344201">
        <w:rPr>
          <w:rFonts w:asciiTheme="minorHAnsi" w:hAnsiTheme="minorHAnsi" w:cstheme="minorHAnsi"/>
          <w:b/>
          <w:bCs/>
        </w:rPr>
        <w:t>10 CFR </w:t>
      </w:r>
      <w:r w:rsidR="006B2D71" w:rsidRPr="00344201">
        <w:rPr>
          <w:rFonts w:asciiTheme="minorHAnsi" w:hAnsiTheme="minorHAnsi" w:cstheme="minorHAnsi"/>
          <w:b/>
          <w:bCs/>
        </w:rPr>
        <w:t>26.31(c)(2))</w:t>
      </w:r>
    </w:p>
    <w:p w14:paraId="06B1525B" w14:textId="47C3E89A" w:rsidR="002B3299" w:rsidRPr="00344201" w:rsidRDefault="00914F68" w:rsidP="00057C1C">
      <w:pPr>
        <w:pStyle w:val="BodyText"/>
        <w:numPr>
          <w:ilvl w:val="1"/>
          <w:numId w:val="28"/>
        </w:numPr>
        <w:contextualSpacing/>
        <w:rPr>
          <w:rFonts w:asciiTheme="minorHAnsi" w:hAnsiTheme="minorHAnsi" w:cstheme="minorHAnsi"/>
          <w:b/>
          <w:bCs/>
        </w:rPr>
      </w:pPr>
      <w:r w:rsidRPr="00344201">
        <w:rPr>
          <w:rFonts w:asciiTheme="minorHAnsi" w:eastAsiaTheme="majorEastAsia" w:hAnsiTheme="minorHAnsi" w:cstheme="minorHAnsi"/>
          <w:b/>
          <w:bCs/>
        </w:rPr>
        <w:t>Post</w:t>
      </w:r>
      <w:r w:rsidRPr="00344201">
        <w:rPr>
          <w:rFonts w:asciiTheme="minorHAnsi" w:hAnsiTheme="minorHAnsi" w:cstheme="minorHAnsi"/>
          <w:b/>
          <w:bCs/>
        </w:rPr>
        <w:t>-event</w:t>
      </w:r>
      <w:r w:rsidR="006B2D71" w:rsidRPr="00344201">
        <w:rPr>
          <w:rFonts w:asciiTheme="minorHAnsi" w:hAnsiTheme="minorHAnsi" w:cstheme="minorHAnsi"/>
          <w:b/>
          <w:bCs/>
        </w:rPr>
        <w:t xml:space="preserve"> (</w:t>
      </w:r>
      <w:r w:rsidR="000C1688" w:rsidRPr="00344201">
        <w:rPr>
          <w:rFonts w:asciiTheme="minorHAnsi" w:hAnsiTheme="minorHAnsi" w:cstheme="minorHAnsi"/>
          <w:b/>
          <w:bCs/>
        </w:rPr>
        <w:t>10 CFR </w:t>
      </w:r>
      <w:r w:rsidR="006B2D71" w:rsidRPr="00344201">
        <w:rPr>
          <w:rFonts w:asciiTheme="minorHAnsi" w:hAnsiTheme="minorHAnsi" w:cstheme="minorHAnsi"/>
          <w:b/>
          <w:bCs/>
        </w:rPr>
        <w:t>26.31(c)(3))</w:t>
      </w:r>
    </w:p>
    <w:p w14:paraId="5BB12FE5" w14:textId="41BF30FD" w:rsidR="002B3299" w:rsidRPr="00344201" w:rsidRDefault="00914F68" w:rsidP="00057C1C">
      <w:pPr>
        <w:pStyle w:val="BodyText"/>
        <w:numPr>
          <w:ilvl w:val="1"/>
          <w:numId w:val="28"/>
        </w:numPr>
        <w:contextualSpacing/>
        <w:rPr>
          <w:rFonts w:asciiTheme="minorHAnsi" w:hAnsiTheme="minorHAnsi" w:cstheme="minorHAnsi"/>
          <w:b/>
          <w:bCs/>
        </w:rPr>
      </w:pPr>
      <w:r w:rsidRPr="00344201">
        <w:rPr>
          <w:rFonts w:asciiTheme="minorHAnsi" w:eastAsiaTheme="majorEastAsia" w:hAnsiTheme="minorHAnsi" w:cstheme="minorHAnsi"/>
          <w:b/>
          <w:bCs/>
        </w:rPr>
        <w:t>Follow</w:t>
      </w:r>
      <w:r w:rsidR="00D8585D" w:rsidRPr="00344201">
        <w:rPr>
          <w:rFonts w:asciiTheme="minorHAnsi" w:hAnsiTheme="minorHAnsi" w:cstheme="minorHAnsi"/>
          <w:b/>
          <w:bCs/>
        </w:rPr>
        <w:t>-</w:t>
      </w:r>
      <w:r w:rsidRPr="00344201">
        <w:rPr>
          <w:rFonts w:asciiTheme="minorHAnsi" w:hAnsiTheme="minorHAnsi" w:cstheme="minorHAnsi"/>
          <w:b/>
          <w:bCs/>
        </w:rPr>
        <w:t>up</w:t>
      </w:r>
      <w:r w:rsidR="006B2D71" w:rsidRPr="00344201">
        <w:rPr>
          <w:rFonts w:asciiTheme="minorHAnsi" w:hAnsiTheme="minorHAnsi" w:cstheme="minorHAnsi"/>
          <w:b/>
          <w:bCs/>
        </w:rPr>
        <w:t xml:space="preserve"> (</w:t>
      </w:r>
      <w:r w:rsidR="000C1688" w:rsidRPr="00344201">
        <w:rPr>
          <w:rFonts w:asciiTheme="minorHAnsi" w:hAnsiTheme="minorHAnsi" w:cstheme="minorHAnsi"/>
          <w:b/>
          <w:bCs/>
        </w:rPr>
        <w:t>10 CFR </w:t>
      </w:r>
      <w:r w:rsidR="006B2D71" w:rsidRPr="00344201">
        <w:rPr>
          <w:rFonts w:asciiTheme="minorHAnsi" w:hAnsiTheme="minorHAnsi" w:cstheme="minorHAnsi"/>
          <w:b/>
          <w:bCs/>
        </w:rPr>
        <w:t>26.31(c)(4))</w:t>
      </w:r>
    </w:p>
    <w:p w14:paraId="37873EEE" w14:textId="4DABC505" w:rsidR="006B2D71" w:rsidRPr="00344201" w:rsidRDefault="006B2D71" w:rsidP="00057C1C">
      <w:pPr>
        <w:pStyle w:val="BodyText"/>
        <w:numPr>
          <w:ilvl w:val="1"/>
          <w:numId w:val="28"/>
        </w:numPr>
        <w:rPr>
          <w:rFonts w:asciiTheme="minorHAnsi" w:hAnsiTheme="minorHAnsi" w:cstheme="minorHAnsi"/>
          <w:b/>
          <w:bCs/>
        </w:rPr>
      </w:pPr>
      <w:r w:rsidRPr="00344201">
        <w:rPr>
          <w:rFonts w:asciiTheme="minorHAnsi" w:eastAsiaTheme="majorEastAsia" w:hAnsiTheme="minorHAnsi" w:cstheme="minorHAnsi"/>
          <w:b/>
          <w:bCs/>
        </w:rPr>
        <w:t>Random</w:t>
      </w:r>
      <w:r w:rsidRPr="00344201">
        <w:rPr>
          <w:rFonts w:asciiTheme="minorHAnsi" w:hAnsiTheme="minorHAnsi" w:cstheme="minorHAnsi"/>
          <w:b/>
          <w:bCs/>
        </w:rPr>
        <w:t xml:space="preserve"> (</w:t>
      </w:r>
      <w:r w:rsidR="000C1688" w:rsidRPr="00344201">
        <w:rPr>
          <w:rFonts w:asciiTheme="minorHAnsi" w:hAnsiTheme="minorHAnsi" w:cstheme="minorHAnsi"/>
          <w:b/>
          <w:bCs/>
        </w:rPr>
        <w:t>10 CFR </w:t>
      </w:r>
      <w:r w:rsidRPr="00344201">
        <w:rPr>
          <w:rFonts w:asciiTheme="minorHAnsi" w:hAnsiTheme="minorHAnsi" w:cstheme="minorHAnsi"/>
          <w:b/>
          <w:bCs/>
        </w:rPr>
        <w:t>26.31(c)(5))</w:t>
      </w:r>
    </w:p>
    <w:p w14:paraId="63151FD7" w14:textId="56E3F195" w:rsidR="004C33BD" w:rsidRPr="00344201" w:rsidRDefault="004C33B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343D43A8" w14:textId="2CAC7F50" w:rsidR="00F32995" w:rsidRPr="00344201" w:rsidRDefault="00F32995" w:rsidP="00057C1C">
      <w:pPr>
        <w:pStyle w:val="BodyText3"/>
        <w:rPr>
          <w:rFonts w:asciiTheme="minorHAnsi" w:hAnsiTheme="minorHAnsi" w:cstheme="minorHAnsi"/>
        </w:rPr>
      </w:pPr>
      <w:r w:rsidRPr="00344201">
        <w:rPr>
          <w:rFonts w:asciiTheme="minorHAnsi" w:hAnsiTheme="minorHAnsi" w:cstheme="minorHAnsi"/>
        </w:rPr>
        <w:t xml:space="preserve">The inspector(s) should interview the FFD </w:t>
      </w:r>
      <w:r w:rsidR="00C04B09" w:rsidRPr="00344201">
        <w:rPr>
          <w:rFonts w:asciiTheme="minorHAnsi" w:hAnsiTheme="minorHAnsi" w:cstheme="minorHAnsi"/>
        </w:rPr>
        <w:t xml:space="preserve">program </w:t>
      </w:r>
      <w:r w:rsidR="00652A7E" w:rsidRPr="00344201">
        <w:rPr>
          <w:rFonts w:asciiTheme="minorHAnsi" w:hAnsiTheme="minorHAnsi" w:cstheme="minorHAnsi"/>
        </w:rPr>
        <w:t>m</w:t>
      </w:r>
      <w:r w:rsidRPr="00344201">
        <w:rPr>
          <w:rFonts w:asciiTheme="minorHAnsi" w:hAnsiTheme="minorHAnsi" w:cstheme="minorHAnsi"/>
        </w:rPr>
        <w:t xml:space="preserve">anager to confirm </w:t>
      </w:r>
      <w:r w:rsidR="006D7AE1" w:rsidRPr="00344201">
        <w:rPr>
          <w:rFonts w:asciiTheme="minorHAnsi" w:hAnsiTheme="minorHAnsi" w:cstheme="minorHAnsi"/>
        </w:rPr>
        <w:t>the manager’s</w:t>
      </w:r>
      <w:r w:rsidRPr="00344201">
        <w:rPr>
          <w:rFonts w:asciiTheme="minorHAnsi" w:hAnsiTheme="minorHAnsi" w:cstheme="minorHAnsi"/>
        </w:rPr>
        <w:t xml:space="preserve"> understanding of the FFD </w:t>
      </w:r>
      <w:r w:rsidR="00D8585D" w:rsidRPr="00344201">
        <w:rPr>
          <w:rFonts w:asciiTheme="minorHAnsi" w:hAnsiTheme="minorHAnsi" w:cstheme="minorHAnsi"/>
        </w:rPr>
        <w:t>p</w:t>
      </w:r>
      <w:r w:rsidRPr="00344201">
        <w:rPr>
          <w:rFonts w:asciiTheme="minorHAnsi" w:hAnsiTheme="minorHAnsi" w:cstheme="minorHAnsi"/>
        </w:rPr>
        <w:t xml:space="preserve">rogram, and in particular, the drug and alcohol testing conditions. Further, the inspector(s) should verify that the written FFD procedures state that individuals are subject to drug and alcohol testing </w:t>
      </w:r>
      <w:r w:rsidR="00C04B09" w:rsidRPr="00344201">
        <w:rPr>
          <w:rFonts w:asciiTheme="minorHAnsi" w:hAnsiTheme="minorHAnsi" w:cstheme="minorHAnsi"/>
        </w:rPr>
        <w:t xml:space="preserve">under the following </w:t>
      </w:r>
      <w:r w:rsidRPr="00344201">
        <w:rPr>
          <w:rFonts w:asciiTheme="minorHAnsi" w:hAnsiTheme="minorHAnsi" w:cstheme="minorHAnsi"/>
        </w:rPr>
        <w:t>conditions:</w:t>
      </w:r>
    </w:p>
    <w:p w14:paraId="598F98E1" w14:textId="5EC739F7" w:rsidR="002B3299" w:rsidRPr="00344201" w:rsidRDefault="00897292" w:rsidP="00057C1C">
      <w:pPr>
        <w:pStyle w:val="BodyText"/>
        <w:numPr>
          <w:ilvl w:val="1"/>
          <w:numId w:val="29"/>
        </w:numPr>
        <w:contextualSpacing/>
        <w:rPr>
          <w:rFonts w:asciiTheme="minorHAnsi" w:hAnsiTheme="minorHAnsi" w:cstheme="minorHAnsi"/>
        </w:rPr>
      </w:pPr>
      <w:r w:rsidRPr="00344201">
        <w:rPr>
          <w:rFonts w:asciiTheme="minorHAnsi" w:eastAsiaTheme="majorEastAsia" w:hAnsiTheme="minorHAnsi" w:cstheme="minorHAnsi"/>
        </w:rPr>
        <w:t>Pre</w:t>
      </w:r>
      <w:r w:rsidRPr="00344201">
        <w:rPr>
          <w:rFonts w:asciiTheme="minorHAnsi" w:hAnsiTheme="minorHAnsi" w:cstheme="minorHAnsi"/>
        </w:rPr>
        <w:noBreakHyphen/>
        <w:t>access</w:t>
      </w:r>
    </w:p>
    <w:p w14:paraId="74E8D723" w14:textId="1C07B3B1" w:rsidR="002B3299" w:rsidRPr="00344201" w:rsidRDefault="00914F68" w:rsidP="00057C1C">
      <w:pPr>
        <w:pStyle w:val="BodyText"/>
        <w:numPr>
          <w:ilvl w:val="1"/>
          <w:numId w:val="29"/>
        </w:numPr>
        <w:contextualSpacing/>
        <w:rPr>
          <w:rFonts w:asciiTheme="minorHAnsi" w:hAnsiTheme="minorHAnsi" w:cstheme="minorHAnsi"/>
        </w:rPr>
      </w:pPr>
      <w:r w:rsidRPr="00344201">
        <w:rPr>
          <w:rFonts w:asciiTheme="minorHAnsi" w:eastAsiaTheme="majorEastAsia" w:hAnsiTheme="minorHAnsi" w:cstheme="minorHAnsi"/>
        </w:rPr>
        <w:t>For</w:t>
      </w:r>
      <w:r w:rsidRPr="00344201">
        <w:rPr>
          <w:rFonts w:asciiTheme="minorHAnsi" w:hAnsiTheme="minorHAnsi" w:cstheme="minorHAnsi"/>
        </w:rPr>
        <w:t xml:space="preserve"> cause</w:t>
      </w:r>
    </w:p>
    <w:p w14:paraId="23924D08" w14:textId="6E85438C" w:rsidR="002B3299" w:rsidRPr="00344201" w:rsidRDefault="00914F68" w:rsidP="00057C1C">
      <w:pPr>
        <w:pStyle w:val="BodyText"/>
        <w:numPr>
          <w:ilvl w:val="1"/>
          <w:numId w:val="29"/>
        </w:numPr>
        <w:contextualSpacing/>
        <w:rPr>
          <w:rFonts w:asciiTheme="minorHAnsi" w:hAnsiTheme="minorHAnsi" w:cstheme="minorHAnsi"/>
        </w:rPr>
      </w:pPr>
      <w:r w:rsidRPr="00344201">
        <w:rPr>
          <w:rFonts w:asciiTheme="minorHAnsi" w:eastAsiaTheme="majorEastAsia" w:hAnsiTheme="minorHAnsi" w:cstheme="minorHAnsi"/>
        </w:rPr>
        <w:t>Post</w:t>
      </w:r>
      <w:r w:rsidRPr="00344201">
        <w:rPr>
          <w:rFonts w:asciiTheme="minorHAnsi" w:hAnsiTheme="minorHAnsi" w:cstheme="minorHAnsi"/>
        </w:rPr>
        <w:t>-event</w:t>
      </w:r>
    </w:p>
    <w:p w14:paraId="3EA1F45D" w14:textId="097D3F2F" w:rsidR="002B3299" w:rsidRPr="00344201" w:rsidRDefault="00914F68" w:rsidP="00057C1C">
      <w:pPr>
        <w:pStyle w:val="BodyText"/>
        <w:numPr>
          <w:ilvl w:val="1"/>
          <w:numId w:val="29"/>
        </w:numPr>
        <w:contextualSpacing/>
        <w:rPr>
          <w:rFonts w:asciiTheme="minorHAnsi" w:hAnsiTheme="minorHAnsi" w:cstheme="minorHAnsi"/>
        </w:rPr>
      </w:pPr>
      <w:r w:rsidRPr="00344201">
        <w:rPr>
          <w:rFonts w:asciiTheme="minorHAnsi" w:eastAsiaTheme="majorEastAsia" w:hAnsiTheme="minorHAnsi" w:cstheme="minorHAnsi"/>
        </w:rPr>
        <w:t>Follow</w:t>
      </w:r>
      <w:r w:rsidR="00D8585D" w:rsidRPr="00344201">
        <w:rPr>
          <w:rFonts w:asciiTheme="minorHAnsi" w:hAnsiTheme="minorHAnsi" w:cstheme="minorHAnsi"/>
        </w:rPr>
        <w:t>-</w:t>
      </w:r>
      <w:r w:rsidRPr="00344201">
        <w:rPr>
          <w:rFonts w:asciiTheme="minorHAnsi" w:hAnsiTheme="minorHAnsi" w:cstheme="minorHAnsi"/>
        </w:rPr>
        <w:t>up</w:t>
      </w:r>
    </w:p>
    <w:p w14:paraId="10E9825C" w14:textId="77777777" w:rsidR="004B0DD5" w:rsidRPr="00344201" w:rsidRDefault="00F32995" w:rsidP="00057C1C">
      <w:pPr>
        <w:pStyle w:val="BodyText"/>
        <w:numPr>
          <w:ilvl w:val="1"/>
          <w:numId w:val="29"/>
        </w:numPr>
        <w:rPr>
          <w:rFonts w:asciiTheme="minorHAnsi" w:hAnsiTheme="minorHAnsi" w:cstheme="minorHAnsi"/>
        </w:rPr>
      </w:pPr>
      <w:r w:rsidRPr="00344201">
        <w:rPr>
          <w:rFonts w:asciiTheme="minorHAnsi" w:eastAsiaTheme="majorEastAsia" w:hAnsiTheme="minorHAnsi" w:cstheme="minorHAnsi"/>
        </w:rPr>
        <w:t>Random</w:t>
      </w:r>
    </w:p>
    <w:p w14:paraId="5718E14A" w14:textId="7531C1EC" w:rsidR="006B2D71" w:rsidRPr="00344201" w:rsidRDefault="006B2D71" w:rsidP="00C6068A">
      <w:pPr>
        <w:pStyle w:val="Heading2"/>
        <w:rPr>
          <w:rFonts w:asciiTheme="minorHAnsi" w:hAnsiTheme="minorHAnsi" w:cstheme="minorHAnsi"/>
        </w:rPr>
      </w:pPr>
      <w:r w:rsidRPr="00344201">
        <w:rPr>
          <w:rFonts w:asciiTheme="minorHAnsi" w:hAnsiTheme="minorHAnsi" w:cstheme="minorHAnsi"/>
        </w:rPr>
        <w:t>02.0</w:t>
      </w:r>
      <w:r w:rsidR="00412B3C" w:rsidRPr="00344201">
        <w:rPr>
          <w:rFonts w:asciiTheme="minorHAnsi" w:hAnsiTheme="minorHAnsi" w:cstheme="minorHAnsi"/>
        </w:rPr>
        <w:t>2</w:t>
      </w:r>
      <w:r w:rsidRPr="00344201">
        <w:rPr>
          <w:rFonts w:asciiTheme="minorHAnsi" w:hAnsiTheme="minorHAnsi" w:cstheme="minorHAnsi"/>
        </w:rPr>
        <w:tab/>
      </w:r>
      <w:r w:rsidRPr="00344201">
        <w:rPr>
          <w:rFonts w:asciiTheme="minorHAnsi" w:hAnsiTheme="minorHAnsi" w:cstheme="minorHAnsi"/>
          <w:u w:val="single"/>
        </w:rPr>
        <w:t>Test Results Rev</w:t>
      </w:r>
      <w:r w:rsidR="009908E9" w:rsidRPr="00344201">
        <w:rPr>
          <w:rFonts w:asciiTheme="minorHAnsi" w:hAnsiTheme="minorHAnsi" w:cstheme="minorHAnsi"/>
          <w:u w:val="single"/>
        </w:rPr>
        <w:t>iew and M</w:t>
      </w:r>
      <w:r w:rsidR="00242C2F" w:rsidRPr="00344201">
        <w:rPr>
          <w:rFonts w:asciiTheme="minorHAnsi" w:hAnsiTheme="minorHAnsi" w:cstheme="minorHAnsi"/>
          <w:u w:val="single"/>
        </w:rPr>
        <w:t xml:space="preserve">edical </w:t>
      </w:r>
      <w:r w:rsidR="009908E9" w:rsidRPr="00344201">
        <w:rPr>
          <w:rFonts w:asciiTheme="minorHAnsi" w:hAnsiTheme="minorHAnsi" w:cstheme="minorHAnsi"/>
          <w:u w:val="single"/>
        </w:rPr>
        <w:t>R</w:t>
      </w:r>
      <w:r w:rsidR="00242C2F" w:rsidRPr="00344201">
        <w:rPr>
          <w:rFonts w:asciiTheme="minorHAnsi" w:hAnsiTheme="minorHAnsi" w:cstheme="minorHAnsi"/>
          <w:u w:val="single"/>
        </w:rPr>
        <w:t xml:space="preserve">eview </w:t>
      </w:r>
      <w:r w:rsidR="009908E9" w:rsidRPr="00344201">
        <w:rPr>
          <w:rFonts w:asciiTheme="minorHAnsi" w:hAnsiTheme="minorHAnsi" w:cstheme="minorHAnsi"/>
          <w:u w:val="single"/>
        </w:rPr>
        <w:t>O</w:t>
      </w:r>
      <w:r w:rsidR="00242C2F" w:rsidRPr="00344201">
        <w:rPr>
          <w:rFonts w:asciiTheme="minorHAnsi" w:hAnsiTheme="minorHAnsi" w:cstheme="minorHAnsi"/>
          <w:u w:val="single"/>
        </w:rPr>
        <w:t>fficer</w:t>
      </w:r>
      <w:r w:rsidRPr="00344201">
        <w:rPr>
          <w:rFonts w:asciiTheme="minorHAnsi" w:hAnsiTheme="minorHAnsi" w:cstheme="minorHAnsi"/>
          <w:u w:val="single"/>
        </w:rPr>
        <w:t xml:space="preserve"> Interview</w:t>
      </w:r>
    </w:p>
    <w:p w14:paraId="1FB8E889" w14:textId="5ACB94C4" w:rsidR="009007B0" w:rsidRPr="00344201" w:rsidRDefault="006B2D71" w:rsidP="00057C1C">
      <w:pPr>
        <w:pStyle w:val="Requirement"/>
        <w:keepNext w:val="0"/>
        <w:numPr>
          <w:ilvl w:val="0"/>
          <w:numId w:val="31"/>
        </w:numPr>
        <w:rPr>
          <w:rFonts w:asciiTheme="minorHAnsi" w:hAnsiTheme="minorHAnsi" w:cstheme="minorHAnsi"/>
        </w:rPr>
      </w:pPr>
      <w:r w:rsidRPr="00344201">
        <w:rPr>
          <w:rFonts w:asciiTheme="minorHAnsi" w:hAnsiTheme="minorHAnsi" w:cstheme="minorHAnsi"/>
        </w:rPr>
        <w:t xml:space="preserve">Verify that individuals identified in </w:t>
      </w:r>
      <w:r w:rsidR="000C1688" w:rsidRPr="00344201">
        <w:rPr>
          <w:rFonts w:asciiTheme="minorHAnsi" w:hAnsiTheme="minorHAnsi" w:cstheme="minorHAnsi"/>
        </w:rPr>
        <w:t>10 CFR </w:t>
      </w:r>
      <w:r w:rsidRPr="00344201">
        <w:rPr>
          <w:rFonts w:asciiTheme="minorHAnsi" w:hAnsiTheme="minorHAnsi" w:cstheme="minorHAnsi"/>
        </w:rPr>
        <w:t xml:space="preserve">26.4(a) </w:t>
      </w:r>
      <w:r w:rsidR="00C04B09" w:rsidRPr="00344201">
        <w:rPr>
          <w:rFonts w:asciiTheme="minorHAnsi" w:hAnsiTheme="minorHAnsi" w:cstheme="minorHAnsi"/>
        </w:rPr>
        <w:t xml:space="preserve">that have been </w:t>
      </w:r>
      <w:r w:rsidRPr="00344201">
        <w:rPr>
          <w:rFonts w:asciiTheme="minorHAnsi" w:hAnsiTheme="minorHAnsi" w:cstheme="minorHAnsi"/>
        </w:rPr>
        <w:t xml:space="preserve">subject to </w:t>
      </w:r>
      <w:r w:rsidR="00CE1641" w:rsidRPr="00344201">
        <w:rPr>
          <w:rFonts w:asciiTheme="minorHAnsi" w:hAnsiTheme="minorHAnsi" w:cstheme="minorHAnsi"/>
        </w:rPr>
        <w:t xml:space="preserve">the following </w:t>
      </w:r>
      <w:r w:rsidRPr="00344201">
        <w:rPr>
          <w:rFonts w:asciiTheme="minorHAnsi" w:hAnsiTheme="minorHAnsi" w:cstheme="minorHAnsi"/>
        </w:rPr>
        <w:t>drug and alcohol testing conditions</w:t>
      </w:r>
      <w:r w:rsidR="00C04B09" w:rsidRPr="00344201">
        <w:rPr>
          <w:rFonts w:asciiTheme="minorHAnsi" w:hAnsiTheme="minorHAnsi" w:cstheme="minorHAnsi"/>
        </w:rPr>
        <w:t xml:space="preserve"> </w:t>
      </w:r>
      <w:r w:rsidR="00691484" w:rsidRPr="00344201">
        <w:rPr>
          <w:rFonts w:asciiTheme="minorHAnsi" w:hAnsiTheme="minorHAnsi" w:cstheme="minorHAnsi"/>
        </w:rPr>
        <w:t xml:space="preserve">and </w:t>
      </w:r>
      <w:r w:rsidR="00C04B09" w:rsidRPr="00344201">
        <w:rPr>
          <w:rFonts w:asciiTheme="minorHAnsi" w:hAnsiTheme="minorHAnsi" w:cstheme="minorHAnsi"/>
        </w:rPr>
        <w:t xml:space="preserve">have </w:t>
      </w:r>
      <w:r w:rsidR="00014961" w:rsidRPr="00344201">
        <w:rPr>
          <w:rFonts w:asciiTheme="minorHAnsi" w:hAnsiTheme="minorHAnsi" w:cstheme="minorHAnsi"/>
        </w:rPr>
        <w:t xml:space="preserve">had </w:t>
      </w:r>
      <w:r w:rsidR="00C04B09" w:rsidRPr="00344201">
        <w:rPr>
          <w:rFonts w:asciiTheme="minorHAnsi" w:hAnsiTheme="minorHAnsi" w:cstheme="minorHAnsi"/>
        </w:rPr>
        <w:t>their test results reviewed by the MRO and interviews conducted</w:t>
      </w:r>
      <w:r w:rsidR="00D22A72" w:rsidRPr="00344201">
        <w:rPr>
          <w:rFonts w:asciiTheme="minorHAnsi" w:hAnsiTheme="minorHAnsi" w:cstheme="minorHAnsi"/>
        </w:rPr>
        <w:t>,</w:t>
      </w:r>
      <w:r w:rsidR="00691484" w:rsidRPr="00344201">
        <w:rPr>
          <w:rFonts w:asciiTheme="minorHAnsi" w:hAnsiTheme="minorHAnsi" w:cstheme="minorHAnsi"/>
        </w:rPr>
        <w:t xml:space="preserve"> when appropriate</w:t>
      </w:r>
      <w:r w:rsidR="007825B7" w:rsidRPr="00344201">
        <w:rPr>
          <w:rFonts w:asciiTheme="minorHAnsi" w:hAnsiTheme="minorHAnsi" w:cstheme="minorHAnsi"/>
        </w:rPr>
        <w:t>.</w:t>
      </w:r>
    </w:p>
    <w:p w14:paraId="13BDA437" w14:textId="24EDA227" w:rsidR="002B3299" w:rsidRPr="00344201" w:rsidRDefault="00897292" w:rsidP="00057C1C">
      <w:pPr>
        <w:pStyle w:val="BodyText"/>
        <w:numPr>
          <w:ilvl w:val="1"/>
          <w:numId w:val="30"/>
        </w:numPr>
        <w:spacing w:after="0"/>
        <w:contextualSpacing/>
        <w:rPr>
          <w:rFonts w:asciiTheme="minorHAnsi" w:hAnsiTheme="minorHAnsi" w:cstheme="minorHAnsi"/>
          <w:b/>
          <w:bCs/>
        </w:rPr>
      </w:pPr>
      <w:r w:rsidRPr="00344201">
        <w:rPr>
          <w:rFonts w:asciiTheme="minorHAnsi" w:hAnsiTheme="minorHAnsi" w:cstheme="minorHAnsi"/>
          <w:b/>
          <w:bCs/>
        </w:rPr>
        <w:t>Pre</w:t>
      </w:r>
      <w:r w:rsidRPr="00344201">
        <w:rPr>
          <w:rFonts w:asciiTheme="minorHAnsi" w:hAnsiTheme="minorHAnsi" w:cstheme="minorHAnsi"/>
          <w:b/>
          <w:bCs/>
        </w:rPr>
        <w:noBreakHyphen/>
        <w:t>access</w:t>
      </w:r>
      <w:r w:rsidR="006B2D71" w:rsidRPr="00344201">
        <w:rPr>
          <w:rFonts w:asciiTheme="minorHAnsi" w:hAnsiTheme="minorHAnsi" w:cstheme="minorHAnsi"/>
          <w:b/>
          <w:bCs/>
        </w:rPr>
        <w:t xml:space="preserve"> (</w:t>
      </w:r>
      <w:r w:rsidR="000C1688" w:rsidRPr="00344201">
        <w:rPr>
          <w:rFonts w:asciiTheme="minorHAnsi" w:hAnsiTheme="minorHAnsi" w:cstheme="minorHAnsi"/>
          <w:b/>
          <w:bCs/>
        </w:rPr>
        <w:t>10 CFR </w:t>
      </w:r>
      <w:r w:rsidR="006B2D71" w:rsidRPr="00344201">
        <w:rPr>
          <w:rFonts w:asciiTheme="minorHAnsi" w:hAnsiTheme="minorHAnsi" w:cstheme="minorHAnsi"/>
          <w:b/>
          <w:bCs/>
        </w:rPr>
        <w:t>26.31(c)(1))</w:t>
      </w:r>
    </w:p>
    <w:p w14:paraId="2B2280D0" w14:textId="77777777" w:rsidR="00A15627" w:rsidRPr="00344201" w:rsidRDefault="00A15627" w:rsidP="00057C1C">
      <w:pPr>
        <w:pStyle w:val="BodyText"/>
        <w:numPr>
          <w:ilvl w:val="1"/>
          <w:numId w:val="30"/>
        </w:numPr>
        <w:spacing w:after="0"/>
        <w:contextualSpacing/>
        <w:rPr>
          <w:rFonts w:asciiTheme="minorHAnsi" w:hAnsiTheme="minorHAnsi" w:cstheme="minorHAnsi"/>
          <w:b/>
          <w:bCs/>
        </w:rPr>
      </w:pPr>
      <w:r w:rsidRPr="00344201">
        <w:rPr>
          <w:rFonts w:asciiTheme="minorHAnsi" w:hAnsiTheme="minorHAnsi" w:cstheme="minorHAnsi"/>
          <w:b/>
          <w:bCs/>
        </w:rPr>
        <w:t>For cause (10 CFR 26.31(c)(2))</w:t>
      </w:r>
    </w:p>
    <w:p w14:paraId="64235F81" w14:textId="77777777" w:rsidR="00A15627" w:rsidRPr="00344201" w:rsidRDefault="00A15627" w:rsidP="00057C1C">
      <w:pPr>
        <w:pStyle w:val="BodyText"/>
        <w:numPr>
          <w:ilvl w:val="1"/>
          <w:numId w:val="30"/>
        </w:numPr>
        <w:spacing w:after="0"/>
        <w:contextualSpacing/>
        <w:rPr>
          <w:rFonts w:asciiTheme="minorHAnsi" w:hAnsiTheme="minorHAnsi" w:cstheme="minorHAnsi"/>
          <w:b/>
          <w:bCs/>
        </w:rPr>
      </w:pPr>
      <w:r w:rsidRPr="00344201">
        <w:rPr>
          <w:rFonts w:asciiTheme="minorHAnsi" w:hAnsiTheme="minorHAnsi" w:cstheme="minorHAnsi"/>
          <w:b/>
          <w:bCs/>
        </w:rPr>
        <w:t>Post-event (10 CFR 26.31(c)(3))</w:t>
      </w:r>
    </w:p>
    <w:p w14:paraId="5593DD9C" w14:textId="5B421EE9" w:rsidR="00C83B21" w:rsidRPr="00344201" w:rsidRDefault="00A15627" w:rsidP="00057C1C">
      <w:pPr>
        <w:pStyle w:val="BodyText"/>
        <w:numPr>
          <w:ilvl w:val="1"/>
          <w:numId w:val="30"/>
        </w:numPr>
        <w:spacing w:after="0"/>
        <w:contextualSpacing/>
        <w:rPr>
          <w:rFonts w:asciiTheme="minorHAnsi" w:hAnsiTheme="minorHAnsi" w:cstheme="minorHAnsi"/>
          <w:b/>
          <w:bCs/>
        </w:rPr>
      </w:pPr>
      <w:r w:rsidRPr="00344201">
        <w:rPr>
          <w:rFonts w:asciiTheme="minorHAnsi" w:hAnsiTheme="minorHAnsi" w:cstheme="minorHAnsi"/>
          <w:b/>
          <w:bCs/>
        </w:rPr>
        <w:t>Follow-up (10 CFR 26.31(c)(4))</w:t>
      </w:r>
    </w:p>
    <w:p w14:paraId="6D51A0A7" w14:textId="3C5CF79C" w:rsidR="002B3299" w:rsidRPr="00344201" w:rsidRDefault="00914F68" w:rsidP="00057C1C">
      <w:pPr>
        <w:pStyle w:val="BodyText"/>
        <w:numPr>
          <w:ilvl w:val="1"/>
          <w:numId w:val="30"/>
        </w:numPr>
        <w:spacing w:after="0"/>
        <w:contextualSpacing/>
        <w:rPr>
          <w:rFonts w:asciiTheme="minorHAnsi" w:hAnsiTheme="minorHAnsi" w:cstheme="minorHAnsi"/>
          <w:b/>
          <w:bCs/>
        </w:rPr>
      </w:pPr>
      <w:r w:rsidRPr="00344201">
        <w:rPr>
          <w:rFonts w:asciiTheme="minorHAnsi" w:hAnsiTheme="minorHAnsi" w:cstheme="minorHAnsi"/>
          <w:b/>
          <w:bCs/>
        </w:rPr>
        <w:t>Random</w:t>
      </w:r>
      <w:r w:rsidR="006B2D71" w:rsidRPr="00344201">
        <w:rPr>
          <w:rFonts w:asciiTheme="minorHAnsi" w:hAnsiTheme="minorHAnsi" w:cstheme="minorHAnsi"/>
          <w:b/>
          <w:bCs/>
        </w:rPr>
        <w:t xml:space="preserve"> </w:t>
      </w:r>
      <w:r w:rsidR="001F7BD5" w:rsidRPr="00344201">
        <w:rPr>
          <w:rFonts w:asciiTheme="minorHAnsi" w:hAnsiTheme="minorHAnsi" w:cstheme="minorHAnsi"/>
          <w:b/>
          <w:bCs/>
        </w:rPr>
        <w:t>(</w:t>
      </w:r>
      <w:r w:rsidR="000C1688" w:rsidRPr="00344201">
        <w:rPr>
          <w:rFonts w:asciiTheme="minorHAnsi" w:hAnsiTheme="minorHAnsi" w:cstheme="minorHAnsi"/>
          <w:b/>
          <w:bCs/>
        </w:rPr>
        <w:t>10 CFR </w:t>
      </w:r>
      <w:r w:rsidR="006B2D71" w:rsidRPr="00344201">
        <w:rPr>
          <w:rFonts w:asciiTheme="minorHAnsi" w:hAnsiTheme="minorHAnsi" w:cstheme="minorHAnsi"/>
          <w:b/>
          <w:bCs/>
        </w:rPr>
        <w:t>26.31(c)(5))</w:t>
      </w:r>
    </w:p>
    <w:p w14:paraId="0C9B5703" w14:textId="77777777" w:rsidR="00C83B21" w:rsidRPr="00344201" w:rsidRDefault="00C83B21" w:rsidP="00057C1C">
      <w:pPr>
        <w:pStyle w:val="BodyText"/>
        <w:spacing w:after="0"/>
        <w:ind w:left="1080"/>
        <w:contextualSpacing/>
        <w:rPr>
          <w:rFonts w:asciiTheme="minorHAnsi" w:hAnsiTheme="minorHAnsi" w:cstheme="minorHAnsi"/>
          <w:b/>
          <w:bCs/>
        </w:rPr>
      </w:pPr>
    </w:p>
    <w:p w14:paraId="74F00773" w14:textId="75D2270C" w:rsidR="004C33BD" w:rsidRPr="00344201" w:rsidRDefault="004C33BD" w:rsidP="00057C1C">
      <w:pPr>
        <w:pStyle w:val="SpecificGuidance"/>
        <w:rPr>
          <w:rFonts w:asciiTheme="minorHAnsi" w:hAnsiTheme="minorHAnsi" w:cstheme="minorHAnsi"/>
        </w:rPr>
      </w:pPr>
      <w:r w:rsidRPr="00344201">
        <w:rPr>
          <w:rFonts w:asciiTheme="minorHAnsi" w:hAnsiTheme="minorHAnsi" w:cstheme="minorHAnsi"/>
        </w:rPr>
        <w:lastRenderedPageBreak/>
        <w:t>Specific Guidance</w:t>
      </w:r>
    </w:p>
    <w:p w14:paraId="2F908884" w14:textId="366847DF" w:rsidR="00B26B68" w:rsidRPr="00344201" w:rsidRDefault="00A53E9E" w:rsidP="00057C1C">
      <w:pPr>
        <w:pStyle w:val="BodyText3"/>
        <w:keepNext/>
        <w:rPr>
          <w:rFonts w:asciiTheme="minorHAnsi" w:hAnsiTheme="minorHAnsi" w:cstheme="minorHAnsi"/>
        </w:rPr>
      </w:pPr>
      <w:r w:rsidRPr="00344201">
        <w:rPr>
          <w:rFonts w:asciiTheme="minorHAnsi" w:hAnsiTheme="minorHAnsi" w:cstheme="minorHAnsi"/>
        </w:rPr>
        <w:t xml:space="preserve">The inspector(s) should evaluate a sample of </w:t>
      </w:r>
      <w:r w:rsidR="009E5632" w:rsidRPr="00344201">
        <w:rPr>
          <w:rFonts w:asciiTheme="minorHAnsi" w:hAnsiTheme="minorHAnsi" w:cstheme="minorHAnsi"/>
        </w:rPr>
        <w:t>negative</w:t>
      </w:r>
      <w:r w:rsidR="00C04B09" w:rsidRPr="00344201">
        <w:rPr>
          <w:rFonts w:asciiTheme="minorHAnsi" w:hAnsiTheme="minorHAnsi" w:cstheme="minorHAnsi"/>
        </w:rPr>
        <w:t>,</w:t>
      </w:r>
      <w:r w:rsidR="009E5632" w:rsidRPr="00344201">
        <w:rPr>
          <w:rFonts w:asciiTheme="minorHAnsi" w:hAnsiTheme="minorHAnsi" w:cstheme="minorHAnsi"/>
        </w:rPr>
        <w:t xml:space="preserve"> positive</w:t>
      </w:r>
      <w:r w:rsidR="00C04B09" w:rsidRPr="00344201">
        <w:rPr>
          <w:rFonts w:asciiTheme="minorHAnsi" w:hAnsiTheme="minorHAnsi" w:cstheme="minorHAnsi"/>
        </w:rPr>
        <w:t>, substituted, adulterated, invalid, and subverted</w:t>
      </w:r>
      <w:r w:rsidRPr="00344201">
        <w:rPr>
          <w:rFonts w:asciiTheme="minorHAnsi" w:hAnsiTheme="minorHAnsi" w:cstheme="minorHAnsi"/>
        </w:rPr>
        <w:t xml:space="preserve"> test result records (e.g., </w:t>
      </w:r>
      <w:r w:rsidR="00C13D42" w:rsidRPr="00344201">
        <w:rPr>
          <w:rFonts w:asciiTheme="minorHAnsi" w:hAnsiTheme="minorHAnsi" w:cstheme="minorHAnsi"/>
        </w:rPr>
        <w:t xml:space="preserve">Federal </w:t>
      </w:r>
      <w:r w:rsidRPr="00344201">
        <w:rPr>
          <w:rFonts w:asciiTheme="minorHAnsi" w:hAnsiTheme="minorHAnsi" w:cstheme="minorHAnsi"/>
        </w:rPr>
        <w:t>custody</w:t>
      </w:r>
      <w:r w:rsidR="0061434D" w:rsidRPr="00344201">
        <w:rPr>
          <w:rFonts w:asciiTheme="minorHAnsi" w:hAnsiTheme="minorHAnsi" w:cstheme="minorHAnsi"/>
        </w:rPr>
        <w:t xml:space="preserve"> </w:t>
      </w:r>
      <w:r w:rsidRPr="00344201">
        <w:rPr>
          <w:rFonts w:asciiTheme="minorHAnsi" w:hAnsiTheme="minorHAnsi" w:cstheme="minorHAnsi"/>
        </w:rPr>
        <w:t>and</w:t>
      </w:r>
      <w:r w:rsidR="0061434D" w:rsidRPr="00344201">
        <w:rPr>
          <w:rFonts w:asciiTheme="minorHAnsi" w:hAnsiTheme="minorHAnsi" w:cstheme="minorHAnsi"/>
        </w:rPr>
        <w:t xml:space="preserve"> </w:t>
      </w:r>
      <w:r w:rsidRPr="00344201">
        <w:rPr>
          <w:rFonts w:asciiTheme="minorHAnsi" w:hAnsiTheme="minorHAnsi" w:cstheme="minorHAnsi"/>
        </w:rPr>
        <w:t>control forms</w:t>
      </w:r>
      <w:r w:rsidR="00C04B09" w:rsidRPr="00344201">
        <w:rPr>
          <w:rFonts w:asciiTheme="minorHAnsi" w:hAnsiTheme="minorHAnsi" w:cstheme="minorHAnsi"/>
        </w:rPr>
        <w:t xml:space="preserve"> (</w:t>
      </w:r>
      <w:r w:rsidR="00691484" w:rsidRPr="00344201">
        <w:rPr>
          <w:rFonts w:asciiTheme="minorHAnsi" w:hAnsiTheme="minorHAnsi" w:cstheme="minorHAnsi"/>
        </w:rPr>
        <w:t xml:space="preserve">Federal </w:t>
      </w:r>
      <w:r w:rsidR="00C04B09" w:rsidRPr="00344201">
        <w:rPr>
          <w:rFonts w:asciiTheme="minorHAnsi" w:hAnsiTheme="minorHAnsi" w:cstheme="minorHAnsi"/>
        </w:rPr>
        <w:t>CCFs)</w:t>
      </w:r>
      <w:r w:rsidRPr="00344201">
        <w:rPr>
          <w:rFonts w:asciiTheme="minorHAnsi" w:hAnsiTheme="minorHAnsi" w:cstheme="minorHAnsi"/>
        </w:rPr>
        <w:t>, verified test results) to confirm compliance for each test type:</w:t>
      </w:r>
    </w:p>
    <w:p w14:paraId="524D283D" w14:textId="05D49EC8" w:rsidR="00A53E9E" w:rsidRPr="00344201" w:rsidRDefault="00897292" w:rsidP="00057C1C">
      <w:pPr>
        <w:pStyle w:val="BodyText"/>
        <w:numPr>
          <w:ilvl w:val="1"/>
          <w:numId w:val="32"/>
        </w:numPr>
        <w:rPr>
          <w:rFonts w:asciiTheme="minorHAnsi" w:hAnsiTheme="minorHAnsi" w:cstheme="minorHAnsi"/>
        </w:rPr>
      </w:pPr>
      <w:r w:rsidRPr="00344201">
        <w:rPr>
          <w:rFonts w:asciiTheme="minorHAnsi" w:eastAsiaTheme="majorEastAsia" w:hAnsiTheme="minorHAnsi" w:cstheme="minorHAnsi"/>
          <w:u w:val="single"/>
        </w:rPr>
        <w:t>Pre</w:t>
      </w:r>
      <w:r w:rsidRPr="00344201">
        <w:rPr>
          <w:rFonts w:asciiTheme="minorHAnsi" w:hAnsiTheme="minorHAnsi" w:cstheme="minorHAnsi"/>
          <w:u w:val="single"/>
        </w:rPr>
        <w:noBreakHyphen/>
      </w:r>
      <w:r w:rsidR="00AA6A16" w:rsidRPr="00344201">
        <w:rPr>
          <w:rFonts w:asciiTheme="minorHAnsi" w:hAnsiTheme="minorHAnsi" w:cstheme="minorHAnsi"/>
          <w:u w:val="single"/>
        </w:rPr>
        <w:t>A</w:t>
      </w:r>
      <w:r w:rsidRPr="00344201">
        <w:rPr>
          <w:rFonts w:asciiTheme="minorHAnsi" w:hAnsiTheme="minorHAnsi" w:cstheme="minorHAnsi"/>
          <w:u w:val="single"/>
        </w:rPr>
        <w:t>ccess</w:t>
      </w:r>
      <w:r w:rsidR="00A53E9E" w:rsidRPr="00344201">
        <w:rPr>
          <w:rFonts w:asciiTheme="minorHAnsi" w:hAnsiTheme="minorHAnsi" w:cstheme="minorHAnsi"/>
          <w:u w:val="single"/>
        </w:rPr>
        <w:t xml:space="preserve"> (</w:t>
      </w:r>
      <w:r w:rsidR="000C1688" w:rsidRPr="00344201">
        <w:rPr>
          <w:rFonts w:asciiTheme="minorHAnsi" w:hAnsiTheme="minorHAnsi" w:cstheme="minorHAnsi"/>
          <w:u w:val="single"/>
        </w:rPr>
        <w:t>10 CFR </w:t>
      </w:r>
      <w:r w:rsidR="00A53E9E" w:rsidRPr="00344201">
        <w:rPr>
          <w:rFonts w:asciiTheme="minorHAnsi" w:hAnsiTheme="minorHAnsi" w:cstheme="minorHAnsi"/>
          <w:u w:val="single"/>
        </w:rPr>
        <w:t>26.31(c)(1))</w:t>
      </w:r>
    </w:p>
    <w:p w14:paraId="76033704" w14:textId="0AF01FA3" w:rsidR="00A53E9E" w:rsidRPr="00344201" w:rsidRDefault="00A53E9E" w:rsidP="00057C1C">
      <w:pPr>
        <w:pStyle w:val="BodyText"/>
        <w:numPr>
          <w:ilvl w:val="2"/>
          <w:numId w:val="10"/>
        </w:numPr>
        <w:rPr>
          <w:rFonts w:asciiTheme="minorHAnsi" w:hAnsiTheme="minorHAnsi" w:cstheme="minorHAnsi"/>
        </w:rPr>
      </w:pPr>
      <w:r w:rsidRPr="00344201">
        <w:rPr>
          <w:rFonts w:asciiTheme="minorHAnsi" w:hAnsiTheme="minorHAnsi" w:cstheme="minorHAnsi"/>
        </w:rPr>
        <w:t xml:space="preserve">The inspector(s) should obtain a list of all individuals subject to testing under the FFD program for the </w:t>
      </w:r>
      <w:proofErr w:type="gramStart"/>
      <w:r w:rsidRPr="00344201">
        <w:rPr>
          <w:rFonts w:asciiTheme="minorHAnsi" w:hAnsiTheme="minorHAnsi" w:cstheme="minorHAnsi"/>
        </w:rPr>
        <w:t>time period</w:t>
      </w:r>
      <w:proofErr w:type="gramEnd"/>
      <w:r w:rsidRPr="00344201">
        <w:rPr>
          <w:rFonts w:asciiTheme="minorHAnsi" w:hAnsiTheme="minorHAnsi" w:cstheme="minorHAnsi"/>
        </w:rPr>
        <w:t xml:space="preserve"> covered by the inspection. The inform</w:t>
      </w:r>
      <w:r w:rsidR="00055DCA" w:rsidRPr="00344201">
        <w:rPr>
          <w:rFonts w:asciiTheme="minorHAnsi" w:hAnsiTheme="minorHAnsi" w:cstheme="minorHAnsi"/>
        </w:rPr>
        <w:t xml:space="preserve">ation requested should </w:t>
      </w:r>
      <w:proofErr w:type="gramStart"/>
      <w:r w:rsidR="00055DCA" w:rsidRPr="00344201">
        <w:rPr>
          <w:rFonts w:asciiTheme="minorHAnsi" w:hAnsiTheme="minorHAnsi" w:cstheme="minorHAnsi"/>
        </w:rPr>
        <w:t>include:</w:t>
      </w:r>
      <w:proofErr w:type="gramEnd"/>
      <w:r w:rsidR="00055DCA" w:rsidRPr="00344201">
        <w:rPr>
          <w:rFonts w:asciiTheme="minorHAnsi" w:hAnsiTheme="minorHAnsi" w:cstheme="minorHAnsi"/>
        </w:rPr>
        <w:t xml:space="preserve"> </w:t>
      </w:r>
      <w:r w:rsidRPr="00344201">
        <w:rPr>
          <w:rFonts w:asciiTheme="minorHAnsi" w:hAnsiTheme="minorHAnsi" w:cstheme="minorHAnsi"/>
        </w:rPr>
        <w:t xml:space="preserve">name, dates of verified negative </w:t>
      </w:r>
      <w:r w:rsidR="00897292" w:rsidRPr="00344201">
        <w:rPr>
          <w:rFonts w:asciiTheme="minorHAnsi" w:hAnsiTheme="minorHAnsi" w:cstheme="minorHAnsi"/>
        </w:rPr>
        <w:t>pre</w:t>
      </w:r>
      <w:r w:rsidR="00897292" w:rsidRPr="00344201">
        <w:rPr>
          <w:rFonts w:asciiTheme="minorHAnsi" w:hAnsiTheme="minorHAnsi" w:cstheme="minorHAnsi"/>
        </w:rPr>
        <w:noBreakHyphen/>
        <w:t>access</w:t>
      </w:r>
      <w:r w:rsidRPr="00344201">
        <w:rPr>
          <w:rFonts w:asciiTheme="minorHAnsi" w:hAnsiTheme="minorHAnsi" w:cstheme="minorHAnsi"/>
        </w:rPr>
        <w:t xml:space="preserve"> drug and alcohol test results, and date unescorted access was granted.</w:t>
      </w:r>
      <w:r w:rsidR="00897292" w:rsidRPr="00344201">
        <w:rPr>
          <w:rFonts w:asciiTheme="minorHAnsi" w:hAnsiTheme="minorHAnsi" w:cstheme="minorHAnsi"/>
        </w:rPr>
        <w:t xml:space="preserve"> </w:t>
      </w:r>
      <w:r w:rsidRPr="00344201">
        <w:rPr>
          <w:rFonts w:asciiTheme="minorHAnsi" w:hAnsiTheme="minorHAnsi" w:cstheme="minorHAnsi"/>
        </w:rPr>
        <w:t>The inspector(s) should confirm by a sampling of individuals that “covered” activities were not performed without having authorization.</w:t>
      </w:r>
    </w:p>
    <w:p w14:paraId="043B9930" w14:textId="6DD27259" w:rsidR="00A53E9E" w:rsidRPr="00344201" w:rsidRDefault="00A53E9E" w:rsidP="00057C1C">
      <w:pPr>
        <w:pStyle w:val="BodyText"/>
        <w:numPr>
          <w:ilvl w:val="2"/>
          <w:numId w:val="10"/>
        </w:numPr>
        <w:rPr>
          <w:rFonts w:asciiTheme="minorHAnsi" w:hAnsiTheme="minorHAnsi" w:cstheme="minorHAnsi"/>
        </w:rPr>
      </w:pPr>
      <w:r w:rsidRPr="00344201">
        <w:rPr>
          <w:rFonts w:asciiTheme="minorHAnsi" w:hAnsiTheme="minorHAnsi" w:cstheme="minorHAnsi"/>
        </w:rPr>
        <w:t>The inspector(s) should verify that the negative test results date preceded the date unescorted access was granted. For a sample of individuals, the inspector(s) should review the verified negative test results and compare to the information provided by the licensee.</w:t>
      </w:r>
    </w:p>
    <w:p w14:paraId="4D9A1136" w14:textId="0F8079EB" w:rsidR="00A53E9E" w:rsidRPr="00344201" w:rsidRDefault="00A53E9E" w:rsidP="00057C1C">
      <w:pPr>
        <w:pStyle w:val="BodyText"/>
        <w:numPr>
          <w:ilvl w:val="1"/>
          <w:numId w:val="32"/>
        </w:numPr>
        <w:rPr>
          <w:rFonts w:asciiTheme="minorHAnsi" w:hAnsiTheme="minorHAnsi" w:cstheme="minorHAnsi"/>
          <w:u w:val="single"/>
        </w:rPr>
      </w:pPr>
      <w:r w:rsidRPr="00344201">
        <w:rPr>
          <w:rFonts w:asciiTheme="minorHAnsi" w:eastAsiaTheme="majorEastAsia" w:hAnsiTheme="minorHAnsi" w:cstheme="minorHAnsi"/>
          <w:u w:val="single"/>
        </w:rPr>
        <w:t>Random</w:t>
      </w:r>
      <w:r w:rsidRPr="00344201">
        <w:rPr>
          <w:rFonts w:asciiTheme="minorHAnsi" w:hAnsiTheme="minorHAnsi" w:cstheme="minorHAnsi"/>
          <w:u w:val="single"/>
        </w:rPr>
        <w:t xml:space="preserve"> (</w:t>
      </w:r>
      <w:r w:rsidR="000C1688" w:rsidRPr="00344201">
        <w:rPr>
          <w:rFonts w:asciiTheme="minorHAnsi" w:hAnsiTheme="minorHAnsi" w:cstheme="minorHAnsi"/>
          <w:u w:val="single"/>
        </w:rPr>
        <w:t>10 CFR </w:t>
      </w:r>
      <w:r w:rsidRPr="00344201">
        <w:rPr>
          <w:rFonts w:asciiTheme="minorHAnsi" w:hAnsiTheme="minorHAnsi" w:cstheme="minorHAnsi"/>
          <w:u w:val="single"/>
        </w:rPr>
        <w:t>26.31(c)(5))</w:t>
      </w:r>
    </w:p>
    <w:p w14:paraId="687A4662" w14:textId="23805C2D" w:rsidR="001E7F9E" w:rsidRPr="00344201" w:rsidRDefault="00A53E9E" w:rsidP="00057C1C">
      <w:pPr>
        <w:pStyle w:val="BodyText"/>
        <w:numPr>
          <w:ilvl w:val="2"/>
          <w:numId w:val="33"/>
        </w:numPr>
        <w:rPr>
          <w:rFonts w:asciiTheme="minorHAnsi" w:hAnsiTheme="minorHAnsi" w:cstheme="minorHAnsi"/>
        </w:rPr>
      </w:pPr>
      <w:r w:rsidRPr="00344201">
        <w:rPr>
          <w:rFonts w:asciiTheme="minorHAnsi" w:hAnsiTheme="minorHAnsi" w:cstheme="minorHAnsi"/>
        </w:rPr>
        <w:t xml:space="preserve">The inspector(s) should request a list of all random tests conducted in the period of the inspection review. </w:t>
      </w:r>
      <w:r w:rsidR="00055DCA" w:rsidRPr="00344201">
        <w:rPr>
          <w:rFonts w:asciiTheme="minorHAnsi" w:hAnsiTheme="minorHAnsi" w:cstheme="minorHAnsi"/>
        </w:rPr>
        <w:t xml:space="preserve">The information should </w:t>
      </w:r>
      <w:proofErr w:type="gramStart"/>
      <w:r w:rsidR="00055DCA" w:rsidRPr="00344201">
        <w:rPr>
          <w:rFonts w:asciiTheme="minorHAnsi" w:hAnsiTheme="minorHAnsi" w:cstheme="minorHAnsi"/>
        </w:rPr>
        <w:t>include:</w:t>
      </w:r>
      <w:proofErr w:type="gramEnd"/>
      <w:r w:rsidR="00055DCA" w:rsidRPr="00344201">
        <w:rPr>
          <w:rFonts w:asciiTheme="minorHAnsi" w:hAnsiTheme="minorHAnsi" w:cstheme="minorHAnsi"/>
        </w:rPr>
        <w:t xml:space="preserve"> </w:t>
      </w:r>
      <w:r w:rsidRPr="00344201">
        <w:rPr>
          <w:rFonts w:asciiTheme="minorHAnsi" w:hAnsiTheme="minorHAnsi" w:cstheme="minorHAnsi"/>
        </w:rPr>
        <w:t>name, date of test, and results of test.</w:t>
      </w:r>
    </w:p>
    <w:p w14:paraId="12F83228" w14:textId="3F42E1EB" w:rsidR="00A53E9E" w:rsidRPr="00344201" w:rsidRDefault="00A53E9E" w:rsidP="00057C1C">
      <w:pPr>
        <w:pStyle w:val="BodyText"/>
        <w:numPr>
          <w:ilvl w:val="1"/>
          <w:numId w:val="32"/>
        </w:numPr>
        <w:rPr>
          <w:rFonts w:asciiTheme="minorHAnsi" w:hAnsiTheme="minorHAnsi" w:cstheme="minorHAnsi"/>
        </w:rPr>
      </w:pPr>
      <w:r w:rsidRPr="00344201">
        <w:rPr>
          <w:rFonts w:asciiTheme="minorHAnsi" w:hAnsiTheme="minorHAnsi" w:cstheme="minorHAnsi"/>
          <w:u w:val="single"/>
        </w:rPr>
        <w:t>For</w:t>
      </w:r>
      <w:r w:rsidR="004B6D99" w:rsidRPr="00344201">
        <w:rPr>
          <w:rFonts w:asciiTheme="minorHAnsi" w:hAnsiTheme="minorHAnsi" w:cstheme="minorHAnsi"/>
          <w:u w:val="single"/>
        </w:rPr>
        <w:t xml:space="preserve"> </w:t>
      </w:r>
      <w:r w:rsidR="00AA6A16" w:rsidRPr="00344201">
        <w:rPr>
          <w:rFonts w:asciiTheme="minorHAnsi" w:hAnsiTheme="minorHAnsi" w:cstheme="minorHAnsi"/>
          <w:u w:val="single"/>
        </w:rPr>
        <w:t>C</w:t>
      </w:r>
      <w:r w:rsidRPr="00344201">
        <w:rPr>
          <w:rFonts w:asciiTheme="minorHAnsi" w:hAnsiTheme="minorHAnsi" w:cstheme="minorHAnsi"/>
          <w:u w:val="single"/>
        </w:rPr>
        <w:t>ause (</w:t>
      </w:r>
      <w:r w:rsidR="000C1688" w:rsidRPr="00344201">
        <w:rPr>
          <w:rFonts w:asciiTheme="minorHAnsi" w:hAnsiTheme="minorHAnsi" w:cstheme="minorHAnsi"/>
          <w:u w:val="single"/>
        </w:rPr>
        <w:t>10 CFR </w:t>
      </w:r>
      <w:r w:rsidRPr="00344201">
        <w:rPr>
          <w:rFonts w:asciiTheme="minorHAnsi" w:hAnsiTheme="minorHAnsi" w:cstheme="minorHAnsi"/>
          <w:u w:val="single"/>
        </w:rPr>
        <w:t>26.31(c)(2))</w:t>
      </w:r>
    </w:p>
    <w:p w14:paraId="274687D0" w14:textId="239FDCF2" w:rsidR="00A53E9E" w:rsidRPr="00344201" w:rsidRDefault="00A53E9E" w:rsidP="00057C1C">
      <w:pPr>
        <w:pStyle w:val="BodyText"/>
        <w:numPr>
          <w:ilvl w:val="2"/>
          <w:numId w:val="34"/>
        </w:numPr>
        <w:rPr>
          <w:rFonts w:asciiTheme="minorHAnsi" w:hAnsiTheme="minorHAnsi" w:cstheme="minorHAnsi"/>
        </w:rPr>
      </w:pPr>
      <w:r w:rsidRPr="00344201">
        <w:rPr>
          <w:rFonts w:asciiTheme="minorHAnsi" w:hAnsiTheme="minorHAnsi" w:cstheme="minorHAnsi"/>
        </w:rPr>
        <w:t>The inspector(s) should request a list of all for</w:t>
      </w:r>
      <w:r w:rsidR="0006237A" w:rsidRPr="00344201">
        <w:rPr>
          <w:rFonts w:asciiTheme="minorHAnsi" w:hAnsiTheme="minorHAnsi" w:cstheme="minorHAnsi"/>
        </w:rPr>
        <w:t xml:space="preserve"> </w:t>
      </w:r>
      <w:r w:rsidRPr="00344201">
        <w:rPr>
          <w:rFonts w:asciiTheme="minorHAnsi" w:hAnsiTheme="minorHAnsi" w:cstheme="minorHAnsi"/>
        </w:rPr>
        <w:t xml:space="preserve">cause tests conducted in the period of the inspection review. The information should </w:t>
      </w:r>
      <w:proofErr w:type="gramStart"/>
      <w:r w:rsidRPr="00344201">
        <w:rPr>
          <w:rFonts w:asciiTheme="minorHAnsi" w:hAnsiTheme="minorHAnsi" w:cstheme="minorHAnsi"/>
        </w:rPr>
        <w:t>include:</w:t>
      </w:r>
      <w:proofErr w:type="gramEnd"/>
      <w:r w:rsidRPr="00344201">
        <w:rPr>
          <w:rFonts w:asciiTheme="minorHAnsi" w:hAnsiTheme="minorHAnsi" w:cstheme="minorHAnsi"/>
        </w:rPr>
        <w:t xml:space="preserve"> name, date o</w:t>
      </w:r>
      <w:r w:rsidR="00A55FAB" w:rsidRPr="00344201">
        <w:rPr>
          <w:rFonts w:asciiTheme="minorHAnsi" w:hAnsiTheme="minorHAnsi" w:cstheme="minorHAnsi"/>
        </w:rPr>
        <w:t>f test, and results of test.</w:t>
      </w:r>
    </w:p>
    <w:p w14:paraId="22F75BB2" w14:textId="5002B974" w:rsidR="00A53E9E" w:rsidRPr="00344201" w:rsidRDefault="00A53E9E" w:rsidP="00057C1C">
      <w:pPr>
        <w:pStyle w:val="BodyText"/>
        <w:numPr>
          <w:ilvl w:val="2"/>
          <w:numId w:val="34"/>
        </w:numPr>
        <w:rPr>
          <w:rFonts w:asciiTheme="minorHAnsi" w:hAnsiTheme="minorHAnsi" w:cstheme="minorHAnsi"/>
        </w:rPr>
      </w:pPr>
      <w:r w:rsidRPr="00344201">
        <w:rPr>
          <w:rFonts w:asciiTheme="minorHAnsi" w:hAnsiTheme="minorHAnsi" w:cstheme="minorHAnsi"/>
        </w:rPr>
        <w:t xml:space="preserve">The inspector(s) should evaluate the positive result rates for the current </w:t>
      </w:r>
      <w:r w:rsidR="00C04B09" w:rsidRPr="00344201">
        <w:rPr>
          <w:rFonts w:asciiTheme="minorHAnsi" w:hAnsiTheme="minorHAnsi" w:cstheme="minorHAnsi"/>
        </w:rPr>
        <w:t xml:space="preserve">inspection </w:t>
      </w:r>
      <w:r w:rsidRPr="00344201">
        <w:rPr>
          <w:rFonts w:asciiTheme="minorHAnsi" w:hAnsiTheme="minorHAnsi" w:cstheme="minorHAnsi"/>
        </w:rPr>
        <w:t xml:space="preserve">period </w:t>
      </w:r>
      <w:r w:rsidR="00C04B09" w:rsidRPr="00344201">
        <w:rPr>
          <w:rFonts w:asciiTheme="minorHAnsi" w:hAnsiTheme="minorHAnsi" w:cstheme="minorHAnsi"/>
        </w:rPr>
        <w:t xml:space="preserve">of review (by reviewing the </w:t>
      </w:r>
      <w:r w:rsidRPr="00344201">
        <w:rPr>
          <w:rFonts w:asciiTheme="minorHAnsi" w:hAnsiTheme="minorHAnsi" w:cstheme="minorHAnsi"/>
        </w:rPr>
        <w:t xml:space="preserve">FFD </w:t>
      </w:r>
      <w:r w:rsidR="000012C7" w:rsidRPr="00344201">
        <w:rPr>
          <w:rFonts w:asciiTheme="minorHAnsi" w:hAnsiTheme="minorHAnsi" w:cstheme="minorHAnsi"/>
        </w:rPr>
        <w:t>p</w:t>
      </w:r>
      <w:r w:rsidRPr="00344201">
        <w:rPr>
          <w:rFonts w:asciiTheme="minorHAnsi" w:hAnsiTheme="minorHAnsi" w:cstheme="minorHAnsi"/>
        </w:rPr>
        <w:t>erformance report</w:t>
      </w:r>
      <w:r w:rsidR="00C04B09" w:rsidRPr="00344201">
        <w:rPr>
          <w:rFonts w:asciiTheme="minorHAnsi" w:hAnsiTheme="minorHAnsi" w:cstheme="minorHAnsi"/>
        </w:rPr>
        <w:t>s from the licensee submitted under 10 CFR 26.717)</w:t>
      </w:r>
      <w:r w:rsidRPr="00344201">
        <w:rPr>
          <w:rFonts w:asciiTheme="minorHAnsi" w:hAnsiTheme="minorHAnsi" w:cstheme="minorHAnsi"/>
        </w:rPr>
        <w:t xml:space="preserve">. Because </w:t>
      </w:r>
      <w:r w:rsidR="00C04B09" w:rsidRPr="00344201">
        <w:rPr>
          <w:rFonts w:asciiTheme="minorHAnsi" w:hAnsiTheme="minorHAnsi" w:cstheme="minorHAnsi"/>
        </w:rPr>
        <w:t>for</w:t>
      </w:r>
      <w:r w:rsidR="008D17D9" w:rsidRPr="00344201">
        <w:rPr>
          <w:rFonts w:asciiTheme="minorHAnsi" w:hAnsiTheme="minorHAnsi" w:cstheme="minorHAnsi"/>
        </w:rPr>
        <w:t xml:space="preserve"> </w:t>
      </w:r>
      <w:r w:rsidR="00C04B09" w:rsidRPr="00344201">
        <w:rPr>
          <w:rFonts w:asciiTheme="minorHAnsi" w:hAnsiTheme="minorHAnsi" w:cstheme="minorHAnsi"/>
        </w:rPr>
        <w:t xml:space="preserve">cause </w:t>
      </w:r>
      <w:r w:rsidRPr="00344201">
        <w:rPr>
          <w:rFonts w:asciiTheme="minorHAnsi" w:hAnsiTheme="minorHAnsi" w:cstheme="minorHAnsi"/>
        </w:rPr>
        <w:t>test</w:t>
      </w:r>
      <w:r w:rsidR="001C5185" w:rsidRPr="00344201">
        <w:rPr>
          <w:rFonts w:asciiTheme="minorHAnsi" w:hAnsiTheme="minorHAnsi" w:cstheme="minorHAnsi"/>
        </w:rPr>
        <w:t>ing</w:t>
      </w:r>
      <w:r w:rsidR="00C04B09" w:rsidRPr="00344201">
        <w:rPr>
          <w:rFonts w:asciiTheme="minorHAnsi" w:hAnsiTheme="minorHAnsi" w:cstheme="minorHAnsi"/>
        </w:rPr>
        <w:t xml:space="preserve"> </w:t>
      </w:r>
      <w:r w:rsidRPr="00344201">
        <w:rPr>
          <w:rFonts w:asciiTheme="minorHAnsi" w:hAnsiTheme="minorHAnsi" w:cstheme="minorHAnsi"/>
        </w:rPr>
        <w:t xml:space="preserve">is </w:t>
      </w:r>
      <w:r w:rsidR="001C5185" w:rsidRPr="00344201">
        <w:rPr>
          <w:rFonts w:asciiTheme="minorHAnsi" w:hAnsiTheme="minorHAnsi" w:cstheme="minorHAnsi"/>
        </w:rPr>
        <w:t xml:space="preserve">only to be </w:t>
      </w:r>
      <w:r w:rsidRPr="00344201">
        <w:rPr>
          <w:rFonts w:asciiTheme="minorHAnsi" w:hAnsiTheme="minorHAnsi" w:cstheme="minorHAnsi"/>
        </w:rPr>
        <w:t>conducted when an individual demonstrates detectable sign(s) of impairment (visual, odor, etc.)</w:t>
      </w:r>
      <w:r w:rsidR="00541D10" w:rsidRPr="00344201">
        <w:rPr>
          <w:rFonts w:asciiTheme="minorHAnsi" w:hAnsiTheme="minorHAnsi" w:cstheme="minorHAnsi"/>
        </w:rPr>
        <w:t>,</w:t>
      </w:r>
      <w:r w:rsidR="00683523" w:rsidRPr="00344201">
        <w:rPr>
          <w:rFonts w:asciiTheme="minorHAnsi" w:hAnsiTheme="minorHAnsi" w:cstheme="minorHAnsi"/>
        </w:rPr>
        <w:t xml:space="preserve"> </w:t>
      </w:r>
      <w:r w:rsidR="001C5185" w:rsidRPr="00344201">
        <w:rPr>
          <w:rFonts w:asciiTheme="minorHAnsi" w:hAnsiTheme="minorHAnsi" w:cstheme="minorHAnsi"/>
        </w:rPr>
        <w:t xml:space="preserve">or a credible report is received on substance abuse, </w:t>
      </w:r>
      <w:r w:rsidRPr="00344201">
        <w:rPr>
          <w:rFonts w:asciiTheme="minorHAnsi" w:hAnsiTheme="minorHAnsi" w:cstheme="minorHAnsi"/>
        </w:rPr>
        <w:t>the positive result rate is typically much higher than that for any other test type</w:t>
      </w:r>
      <w:r w:rsidR="00E80BDA" w:rsidRPr="00344201">
        <w:rPr>
          <w:rFonts w:asciiTheme="minorHAnsi" w:hAnsiTheme="minorHAnsi" w:cstheme="minorHAnsi"/>
        </w:rPr>
        <w:t xml:space="preserve">. </w:t>
      </w:r>
      <w:r w:rsidR="001C5185" w:rsidRPr="00344201">
        <w:rPr>
          <w:rFonts w:asciiTheme="minorHAnsi" w:hAnsiTheme="minorHAnsi" w:cstheme="minorHAnsi"/>
        </w:rPr>
        <w:t xml:space="preserve">For example, the rate could be as high as 100 percent if one test was conducted in </w:t>
      </w:r>
      <w:r w:rsidR="00BC11E7" w:rsidRPr="00344201">
        <w:rPr>
          <w:rFonts w:asciiTheme="minorHAnsi" w:hAnsiTheme="minorHAnsi" w:cstheme="minorHAnsi"/>
        </w:rPr>
        <w:t>a</w:t>
      </w:r>
      <w:r w:rsidR="001C5185" w:rsidRPr="00344201">
        <w:rPr>
          <w:rFonts w:asciiTheme="minorHAnsi" w:hAnsiTheme="minorHAnsi" w:cstheme="minorHAnsi"/>
        </w:rPr>
        <w:t xml:space="preserve"> </w:t>
      </w:r>
      <w:r w:rsidR="007F70F0" w:rsidRPr="00344201">
        <w:rPr>
          <w:rFonts w:asciiTheme="minorHAnsi" w:hAnsiTheme="minorHAnsi" w:cstheme="minorHAnsi"/>
        </w:rPr>
        <w:t>year,</w:t>
      </w:r>
      <w:r w:rsidR="001C5185" w:rsidRPr="00344201">
        <w:rPr>
          <w:rFonts w:asciiTheme="minorHAnsi" w:hAnsiTheme="minorHAnsi" w:cstheme="minorHAnsi"/>
        </w:rPr>
        <w:t xml:space="preserve"> and it was positive.</w:t>
      </w:r>
    </w:p>
    <w:p w14:paraId="4C9A54FC" w14:textId="63EB4E8B" w:rsidR="00A53E9E" w:rsidRPr="00344201" w:rsidRDefault="00A53E9E" w:rsidP="00057C1C">
      <w:pPr>
        <w:pStyle w:val="BodyText4"/>
        <w:tabs>
          <w:tab w:val="clear" w:pos="1080"/>
        </w:tabs>
        <w:ind w:left="1440"/>
        <w:rPr>
          <w:rFonts w:asciiTheme="minorHAnsi" w:hAnsiTheme="minorHAnsi" w:cstheme="minorHAnsi"/>
          <w:szCs w:val="22"/>
        </w:rPr>
      </w:pPr>
      <w:r w:rsidRPr="00344201">
        <w:rPr>
          <w:rFonts w:asciiTheme="minorHAnsi" w:eastAsiaTheme="majorEastAsia" w:hAnsiTheme="minorHAnsi" w:cstheme="minorHAnsi"/>
          <w:szCs w:val="22"/>
        </w:rPr>
        <w:t xml:space="preserve">Note: </w:t>
      </w:r>
      <w:r w:rsidR="00055DCA" w:rsidRPr="00344201">
        <w:rPr>
          <w:rFonts w:asciiTheme="minorHAnsi" w:eastAsiaTheme="majorEastAsia" w:hAnsiTheme="minorHAnsi" w:cstheme="minorHAnsi"/>
          <w:szCs w:val="22"/>
        </w:rPr>
        <w:t>A</w:t>
      </w:r>
      <w:r w:rsidRPr="00344201">
        <w:rPr>
          <w:rFonts w:asciiTheme="minorHAnsi" w:eastAsiaTheme="majorEastAsia" w:hAnsiTheme="minorHAnsi" w:cstheme="minorHAnsi"/>
          <w:szCs w:val="22"/>
        </w:rPr>
        <w:t xml:space="preserve"> low positive rate may indicate that testing may </w:t>
      </w:r>
      <w:r w:rsidR="001C5185" w:rsidRPr="00344201">
        <w:rPr>
          <w:rFonts w:asciiTheme="minorHAnsi" w:eastAsiaTheme="majorEastAsia" w:hAnsiTheme="minorHAnsi" w:cstheme="minorHAnsi"/>
          <w:szCs w:val="22"/>
        </w:rPr>
        <w:t xml:space="preserve">have </w:t>
      </w:r>
      <w:r w:rsidRPr="00344201">
        <w:rPr>
          <w:rFonts w:asciiTheme="minorHAnsi" w:eastAsiaTheme="majorEastAsia" w:hAnsiTheme="minorHAnsi" w:cstheme="minorHAnsi"/>
          <w:szCs w:val="22"/>
        </w:rPr>
        <w:t>be</w:t>
      </w:r>
      <w:r w:rsidR="001C5185" w:rsidRPr="00344201">
        <w:rPr>
          <w:rFonts w:asciiTheme="minorHAnsi" w:eastAsiaTheme="majorEastAsia" w:hAnsiTheme="minorHAnsi" w:cstheme="minorHAnsi"/>
          <w:szCs w:val="22"/>
        </w:rPr>
        <w:t>en</w:t>
      </w:r>
      <w:r w:rsidR="001C5185" w:rsidRPr="00344201">
        <w:rPr>
          <w:rFonts w:asciiTheme="minorHAnsi" w:hAnsiTheme="minorHAnsi" w:cstheme="minorHAnsi"/>
          <w:szCs w:val="22"/>
        </w:rPr>
        <w:t xml:space="preserve"> conducted in</w:t>
      </w:r>
      <w:r w:rsidRPr="00344201">
        <w:rPr>
          <w:rFonts w:asciiTheme="minorHAnsi" w:hAnsiTheme="minorHAnsi" w:cstheme="minorHAnsi"/>
          <w:szCs w:val="22"/>
        </w:rPr>
        <w:t xml:space="preserve"> the absence of sign(s) of impairment (evaluate decision-making)</w:t>
      </w:r>
      <w:r w:rsidR="001C5185" w:rsidRPr="00344201">
        <w:rPr>
          <w:rFonts w:asciiTheme="minorHAnsi" w:hAnsiTheme="minorHAnsi" w:cstheme="minorHAnsi"/>
          <w:szCs w:val="22"/>
        </w:rPr>
        <w:t>, or that observable impairment may have been the result of other issues (e.g.,</w:t>
      </w:r>
      <w:r w:rsidR="00F94A44" w:rsidRPr="00344201">
        <w:rPr>
          <w:rFonts w:asciiTheme="minorHAnsi" w:hAnsiTheme="minorHAnsi" w:cstheme="minorHAnsi"/>
          <w:szCs w:val="22"/>
        </w:rPr>
        <w:t> </w:t>
      </w:r>
      <w:r w:rsidR="00B376A8" w:rsidRPr="00344201">
        <w:rPr>
          <w:rFonts w:asciiTheme="minorHAnsi" w:hAnsiTheme="minorHAnsi" w:cstheme="minorHAnsi"/>
          <w:szCs w:val="22"/>
        </w:rPr>
        <w:t xml:space="preserve">use of </w:t>
      </w:r>
      <w:r w:rsidR="001C5185" w:rsidRPr="00344201">
        <w:rPr>
          <w:rFonts w:asciiTheme="minorHAnsi" w:hAnsiTheme="minorHAnsi" w:cstheme="minorHAnsi"/>
          <w:szCs w:val="22"/>
        </w:rPr>
        <w:t>substance</w:t>
      </w:r>
      <w:r w:rsidR="00B376A8" w:rsidRPr="00344201">
        <w:rPr>
          <w:rFonts w:asciiTheme="minorHAnsi" w:hAnsiTheme="minorHAnsi" w:cstheme="minorHAnsi"/>
          <w:szCs w:val="22"/>
        </w:rPr>
        <w:t>(s)</w:t>
      </w:r>
      <w:r w:rsidR="001C5185" w:rsidRPr="00344201">
        <w:rPr>
          <w:rFonts w:asciiTheme="minorHAnsi" w:hAnsiTheme="minorHAnsi" w:cstheme="minorHAnsi"/>
          <w:szCs w:val="22"/>
        </w:rPr>
        <w:t xml:space="preserve"> not in the testing panel, illness, fatigue)</w:t>
      </w:r>
      <w:r w:rsidR="009E5632" w:rsidRPr="00344201">
        <w:rPr>
          <w:rFonts w:asciiTheme="minorHAnsi" w:hAnsiTheme="minorHAnsi" w:cstheme="minorHAnsi"/>
          <w:szCs w:val="22"/>
        </w:rPr>
        <w:t>.</w:t>
      </w:r>
    </w:p>
    <w:p w14:paraId="41E85A08" w14:textId="5D781CF8" w:rsidR="00A53E9E" w:rsidRPr="00344201" w:rsidRDefault="00A53E9E" w:rsidP="004E1A8F">
      <w:pPr>
        <w:pStyle w:val="BodyText"/>
        <w:numPr>
          <w:ilvl w:val="2"/>
          <w:numId w:val="34"/>
        </w:numPr>
        <w:rPr>
          <w:rFonts w:asciiTheme="minorHAnsi" w:hAnsiTheme="minorHAnsi" w:cstheme="minorHAnsi"/>
        </w:rPr>
      </w:pPr>
      <w:r w:rsidRPr="00344201">
        <w:rPr>
          <w:rFonts w:asciiTheme="minorHAnsi" w:hAnsiTheme="minorHAnsi" w:cstheme="minorHAnsi"/>
        </w:rPr>
        <w:t>The inspector(s) should evaluate for</w:t>
      </w:r>
      <w:r w:rsidR="00B81314" w:rsidRPr="00344201">
        <w:rPr>
          <w:rFonts w:asciiTheme="minorHAnsi" w:hAnsiTheme="minorHAnsi" w:cstheme="minorHAnsi"/>
        </w:rPr>
        <w:t xml:space="preserve"> </w:t>
      </w:r>
      <w:r w:rsidRPr="00344201">
        <w:rPr>
          <w:rFonts w:asciiTheme="minorHAnsi" w:hAnsiTheme="minorHAnsi" w:cstheme="minorHAnsi"/>
        </w:rPr>
        <w:t>cause testing determinations (i.e.,</w:t>
      </w:r>
      <w:r w:rsidR="00153ED6" w:rsidRPr="00344201">
        <w:rPr>
          <w:rFonts w:asciiTheme="minorHAnsi" w:hAnsiTheme="minorHAnsi" w:cstheme="minorHAnsi"/>
        </w:rPr>
        <w:t> </w:t>
      </w:r>
      <w:r w:rsidRPr="00344201">
        <w:rPr>
          <w:rFonts w:asciiTheme="minorHAnsi" w:hAnsiTheme="minorHAnsi" w:cstheme="minorHAnsi"/>
        </w:rPr>
        <w:t>how does the licensee ensure that correct decisions are being made</w:t>
      </w:r>
      <w:r w:rsidR="000012C7" w:rsidRPr="00344201">
        <w:rPr>
          <w:rFonts w:asciiTheme="minorHAnsi" w:hAnsiTheme="minorHAnsi" w:cstheme="minorHAnsi"/>
        </w:rPr>
        <w:t>?</w:t>
      </w:r>
      <w:r w:rsidRPr="00344201">
        <w:rPr>
          <w:rFonts w:asciiTheme="minorHAnsi" w:hAnsiTheme="minorHAnsi" w:cstheme="minorHAnsi"/>
        </w:rPr>
        <w:t>).</w:t>
      </w:r>
      <w:r w:rsidR="00153ED6" w:rsidRPr="00344201">
        <w:rPr>
          <w:rFonts w:asciiTheme="minorHAnsi" w:hAnsiTheme="minorHAnsi" w:cstheme="minorHAnsi"/>
        </w:rPr>
        <w:t xml:space="preserve"> </w:t>
      </w:r>
      <w:r w:rsidRPr="00344201">
        <w:rPr>
          <w:rFonts w:asciiTheme="minorHAnsi" w:hAnsiTheme="minorHAnsi" w:cstheme="minorHAnsi"/>
        </w:rPr>
        <w:t>A licensee may use a checklist or other method to assist staff in correct decision-making and documentation.</w:t>
      </w:r>
    </w:p>
    <w:p w14:paraId="072A0010" w14:textId="3438FEF9" w:rsidR="00A53E9E" w:rsidRPr="00344201" w:rsidRDefault="00A53E9E" w:rsidP="00057C1C">
      <w:pPr>
        <w:pStyle w:val="BodyText"/>
        <w:keepNext/>
        <w:numPr>
          <w:ilvl w:val="1"/>
          <w:numId w:val="32"/>
        </w:numPr>
        <w:rPr>
          <w:rFonts w:asciiTheme="minorHAnsi" w:hAnsiTheme="minorHAnsi" w:cstheme="minorHAnsi"/>
        </w:rPr>
      </w:pPr>
      <w:r w:rsidRPr="00344201">
        <w:rPr>
          <w:rFonts w:asciiTheme="minorHAnsi" w:hAnsiTheme="minorHAnsi" w:cstheme="minorHAnsi"/>
          <w:u w:val="single"/>
        </w:rPr>
        <w:lastRenderedPageBreak/>
        <w:t>Post-</w:t>
      </w:r>
      <w:r w:rsidR="00E07941" w:rsidRPr="00344201">
        <w:rPr>
          <w:rFonts w:asciiTheme="minorHAnsi" w:hAnsiTheme="minorHAnsi" w:cstheme="minorHAnsi"/>
          <w:u w:val="single"/>
        </w:rPr>
        <w:t>E</w:t>
      </w:r>
      <w:r w:rsidRPr="00344201">
        <w:rPr>
          <w:rFonts w:asciiTheme="minorHAnsi" w:hAnsiTheme="minorHAnsi" w:cstheme="minorHAnsi"/>
          <w:u w:val="single"/>
        </w:rPr>
        <w:t>vent (</w:t>
      </w:r>
      <w:r w:rsidR="000C1688" w:rsidRPr="00344201">
        <w:rPr>
          <w:rFonts w:asciiTheme="minorHAnsi" w:hAnsiTheme="minorHAnsi" w:cstheme="minorHAnsi"/>
          <w:u w:val="single"/>
        </w:rPr>
        <w:t>10 CFR </w:t>
      </w:r>
      <w:r w:rsidRPr="00344201">
        <w:rPr>
          <w:rFonts w:asciiTheme="minorHAnsi" w:hAnsiTheme="minorHAnsi" w:cstheme="minorHAnsi"/>
          <w:u w:val="single"/>
        </w:rPr>
        <w:t>26.31(c)(3))</w:t>
      </w:r>
    </w:p>
    <w:p w14:paraId="5163451D" w14:textId="76862131" w:rsidR="00A53E9E" w:rsidRPr="00344201" w:rsidRDefault="00A53E9E" w:rsidP="00057C1C">
      <w:pPr>
        <w:pStyle w:val="BodyText"/>
        <w:keepNext/>
        <w:numPr>
          <w:ilvl w:val="2"/>
          <w:numId w:val="36"/>
        </w:numPr>
        <w:rPr>
          <w:rFonts w:asciiTheme="minorHAnsi" w:hAnsiTheme="minorHAnsi" w:cstheme="minorHAnsi"/>
        </w:rPr>
      </w:pPr>
      <w:r w:rsidRPr="00344201">
        <w:rPr>
          <w:rFonts w:asciiTheme="minorHAnsi" w:hAnsiTheme="minorHAnsi" w:cstheme="minorHAnsi"/>
        </w:rPr>
        <w:t xml:space="preserve">The inspector(s) should request a list of all post-event tests conducted in the period of the inspection review. The information provided should </w:t>
      </w:r>
      <w:proofErr w:type="gramStart"/>
      <w:r w:rsidR="00BC5C64" w:rsidRPr="00344201">
        <w:rPr>
          <w:rFonts w:asciiTheme="minorHAnsi" w:hAnsiTheme="minorHAnsi" w:cstheme="minorHAnsi"/>
        </w:rPr>
        <w:t>include</w:t>
      </w:r>
      <w:r w:rsidR="00BC5C64">
        <w:rPr>
          <w:rFonts w:asciiTheme="minorHAnsi" w:hAnsiTheme="minorHAnsi" w:cstheme="minorHAnsi"/>
        </w:rPr>
        <w:t>:</w:t>
      </w:r>
      <w:proofErr w:type="gramEnd"/>
      <w:r w:rsidR="00326389" w:rsidRPr="00344201">
        <w:rPr>
          <w:rFonts w:asciiTheme="minorHAnsi" w:hAnsiTheme="minorHAnsi" w:cstheme="minorHAnsi"/>
        </w:rPr>
        <w:t xml:space="preserve"> </w:t>
      </w:r>
      <w:r w:rsidRPr="00344201">
        <w:rPr>
          <w:rFonts w:asciiTheme="minorHAnsi" w:hAnsiTheme="minorHAnsi" w:cstheme="minorHAnsi"/>
        </w:rPr>
        <w:t>name, date of test, results of test.</w:t>
      </w:r>
    </w:p>
    <w:p w14:paraId="27DCA03E" w14:textId="6803A595" w:rsidR="00A53E9E" w:rsidRPr="00344201" w:rsidRDefault="00A53E9E" w:rsidP="00057C1C">
      <w:pPr>
        <w:pStyle w:val="BodyText"/>
        <w:numPr>
          <w:ilvl w:val="2"/>
          <w:numId w:val="36"/>
        </w:numPr>
        <w:rPr>
          <w:rFonts w:asciiTheme="minorHAnsi" w:hAnsiTheme="minorHAnsi" w:cstheme="minorHAnsi"/>
        </w:rPr>
      </w:pPr>
      <w:r w:rsidRPr="00344201">
        <w:rPr>
          <w:rFonts w:asciiTheme="minorHAnsi" w:hAnsiTheme="minorHAnsi" w:cstheme="minorHAnsi"/>
        </w:rPr>
        <w:t xml:space="preserve">The licensee must use a method to document that </w:t>
      </w:r>
      <w:r w:rsidR="001C5185" w:rsidRPr="00344201">
        <w:rPr>
          <w:rFonts w:asciiTheme="minorHAnsi" w:hAnsiTheme="minorHAnsi" w:cstheme="minorHAnsi"/>
        </w:rPr>
        <w:t xml:space="preserve">at least </w:t>
      </w:r>
      <w:r w:rsidRPr="00344201">
        <w:rPr>
          <w:rFonts w:asciiTheme="minorHAnsi" w:hAnsiTheme="minorHAnsi" w:cstheme="minorHAnsi"/>
        </w:rPr>
        <w:t xml:space="preserve">one testing threshold specified in </w:t>
      </w:r>
      <w:r w:rsidR="000C1688" w:rsidRPr="00344201">
        <w:rPr>
          <w:rFonts w:asciiTheme="minorHAnsi" w:hAnsiTheme="minorHAnsi" w:cstheme="minorHAnsi"/>
        </w:rPr>
        <w:t>10 CFR </w:t>
      </w:r>
      <w:r w:rsidRPr="00344201">
        <w:rPr>
          <w:rFonts w:asciiTheme="minorHAnsi" w:hAnsiTheme="minorHAnsi" w:cstheme="minorHAnsi"/>
        </w:rPr>
        <w:t>26.31(c)(3)(</w:t>
      </w:r>
      <w:proofErr w:type="spellStart"/>
      <w:r w:rsidRPr="00344201">
        <w:rPr>
          <w:rFonts w:asciiTheme="minorHAnsi" w:hAnsiTheme="minorHAnsi" w:cstheme="minorHAnsi"/>
        </w:rPr>
        <w:t>i</w:t>
      </w:r>
      <w:proofErr w:type="spellEnd"/>
      <w:r w:rsidRPr="00344201">
        <w:rPr>
          <w:rFonts w:asciiTheme="minorHAnsi" w:hAnsiTheme="minorHAnsi" w:cstheme="minorHAnsi"/>
        </w:rPr>
        <w:t xml:space="preserve">) – (iii) </w:t>
      </w:r>
      <w:r w:rsidR="001C5185" w:rsidRPr="00344201">
        <w:rPr>
          <w:rFonts w:asciiTheme="minorHAnsi" w:hAnsiTheme="minorHAnsi" w:cstheme="minorHAnsi"/>
        </w:rPr>
        <w:t xml:space="preserve">was </w:t>
      </w:r>
      <w:r w:rsidRPr="00344201">
        <w:rPr>
          <w:rFonts w:asciiTheme="minorHAnsi" w:hAnsiTheme="minorHAnsi" w:cstheme="minorHAnsi"/>
        </w:rPr>
        <w:t>met to support testing</w:t>
      </w:r>
      <w:r w:rsidR="00513B99" w:rsidRPr="00344201">
        <w:rPr>
          <w:rFonts w:asciiTheme="minorHAnsi" w:hAnsiTheme="minorHAnsi" w:cstheme="minorHAnsi"/>
        </w:rPr>
        <w:t>.</w:t>
      </w:r>
    </w:p>
    <w:p w14:paraId="451A6C08" w14:textId="561089CA" w:rsidR="00A53E9E" w:rsidRPr="00344201" w:rsidRDefault="00A53E9E" w:rsidP="00057C1C">
      <w:pPr>
        <w:pStyle w:val="BodyText"/>
        <w:numPr>
          <w:ilvl w:val="2"/>
          <w:numId w:val="36"/>
        </w:numPr>
        <w:rPr>
          <w:rFonts w:asciiTheme="minorHAnsi" w:hAnsiTheme="minorHAnsi" w:cstheme="minorHAnsi"/>
        </w:rPr>
      </w:pPr>
      <w:r w:rsidRPr="00344201">
        <w:rPr>
          <w:rFonts w:asciiTheme="minorHAnsi" w:hAnsiTheme="minorHAnsi" w:cstheme="minorHAnsi"/>
        </w:rPr>
        <w:t>The inspector(s) should evaluate how the licensee determines who is authorized to make post-event testing decisions (including any required training necessary to make determinations).</w:t>
      </w:r>
      <w:r w:rsidR="007825B7" w:rsidRPr="00344201">
        <w:rPr>
          <w:rFonts w:asciiTheme="minorHAnsi" w:hAnsiTheme="minorHAnsi" w:cstheme="minorHAnsi"/>
        </w:rPr>
        <w:t xml:space="preserve"> </w:t>
      </w:r>
      <w:r w:rsidR="002F3299" w:rsidRPr="00344201">
        <w:rPr>
          <w:rFonts w:asciiTheme="minorHAnsi" w:hAnsiTheme="minorHAnsi" w:cstheme="minorHAnsi"/>
        </w:rPr>
        <w:t xml:space="preserve">Two cases exist for </w:t>
      </w:r>
      <w:r w:rsidR="001C5185" w:rsidRPr="00344201">
        <w:rPr>
          <w:rFonts w:asciiTheme="minorHAnsi" w:hAnsiTheme="minorHAnsi" w:cstheme="minorHAnsi"/>
        </w:rPr>
        <w:t>post-event test</w:t>
      </w:r>
      <w:r w:rsidR="002F3299" w:rsidRPr="00344201">
        <w:rPr>
          <w:rFonts w:asciiTheme="minorHAnsi" w:hAnsiTheme="minorHAnsi" w:cstheme="minorHAnsi"/>
        </w:rPr>
        <w:t>ing: Case </w:t>
      </w:r>
      <w:r w:rsidR="001C5185" w:rsidRPr="00344201">
        <w:rPr>
          <w:rFonts w:asciiTheme="minorHAnsi" w:hAnsiTheme="minorHAnsi" w:cstheme="minorHAnsi"/>
        </w:rPr>
        <w:t>1 human error (a subjective determination) and Case</w:t>
      </w:r>
      <w:r w:rsidR="002F3299" w:rsidRPr="00344201">
        <w:rPr>
          <w:rFonts w:asciiTheme="minorHAnsi" w:hAnsiTheme="minorHAnsi" w:cstheme="minorHAnsi"/>
        </w:rPr>
        <w:t> </w:t>
      </w:r>
      <w:r w:rsidR="001C5185" w:rsidRPr="00344201">
        <w:rPr>
          <w:rFonts w:asciiTheme="minorHAnsi" w:hAnsiTheme="minorHAnsi" w:cstheme="minorHAnsi"/>
        </w:rPr>
        <w:t>2 human error that results in an illness, injury, or other Occupational Safety and Health Administration (OSHA)</w:t>
      </w:r>
      <w:r w:rsidR="00D51854" w:rsidRPr="00344201">
        <w:rPr>
          <w:rFonts w:asciiTheme="minorHAnsi" w:hAnsiTheme="minorHAnsi" w:cstheme="minorHAnsi"/>
        </w:rPr>
        <w:noBreakHyphen/>
      </w:r>
      <w:r w:rsidR="001C5185" w:rsidRPr="00344201">
        <w:rPr>
          <w:rFonts w:asciiTheme="minorHAnsi" w:hAnsiTheme="minorHAnsi" w:cstheme="minorHAnsi"/>
        </w:rPr>
        <w:t>condition (10 CFR 26.31(c)(3)(</w:t>
      </w:r>
      <w:proofErr w:type="spellStart"/>
      <w:r w:rsidR="001C5185" w:rsidRPr="00344201">
        <w:rPr>
          <w:rFonts w:asciiTheme="minorHAnsi" w:hAnsiTheme="minorHAnsi" w:cstheme="minorHAnsi"/>
        </w:rPr>
        <w:t>i</w:t>
      </w:r>
      <w:proofErr w:type="spellEnd"/>
      <w:r w:rsidR="001C5185" w:rsidRPr="00344201">
        <w:rPr>
          <w:rFonts w:asciiTheme="minorHAnsi" w:hAnsiTheme="minorHAnsi" w:cstheme="minorHAnsi"/>
        </w:rPr>
        <w:t>)</w:t>
      </w:r>
      <w:r w:rsidR="00674C44" w:rsidRPr="00344201">
        <w:rPr>
          <w:rFonts w:asciiTheme="minorHAnsi" w:hAnsiTheme="minorHAnsi" w:cstheme="minorHAnsi"/>
        </w:rPr>
        <w:t>). For Case 1 human error</w:t>
      </w:r>
      <w:r w:rsidR="001C5185" w:rsidRPr="00344201">
        <w:rPr>
          <w:rFonts w:asciiTheme="minorHAnsi" w:hAnsiTheme="minorHAnsi" w:cstheme="minorHAnsi"/>
        </w:rPr>
        <w:t>, the licensee can elect to conduct either a post-event or for</w:t>
      </w:r>
      <w:r w:rsidR="00C00436" w:rsidRPr="00344201">
        <w:rPr>
          <w:rFonts w:asciiTheme="minorHAnsi" w:hAnsiTheme="minorHAnsi" w:cstheme="minorHAnsi"/>
        </w:rPr>
        <w:t xml:space="preserve"> </w:t>
      </w:r>
      <w:r w:rsidR="001C5185" w:rsidRPr="00344201">
        <w:rPr>
          <w:rFonts w:asciiTheme="minorHAnsi" w:hAnsiTheme="minorHAnsi" w:cstheme="minorHAnsi"/>
        </w:rPr>
        <w:t>cause test. This determination should be described in the licensee</w:t>
      </w:r>
      <w:r w:rsidR="00674C44" w:rsidRPr="00344201">
        <w:rPr>
          <w:rFonts w:asciiTheme="minorHAnsi" w:hAnsiTheme="minorHAnsi" w:cstheme="minorHAnsi"/>
        </w:rPr>
        <w:t>’s</w:t>
      </w:r>
      <w:r w:rsidR="001C5185" w:rsidRPr="00344201">
        <w:rPr>
          <w:rFonts w:asciiTheme="minorHAnsi" w:hAnsiTheme="minorHAnsi" w:cstheme="minorHAnsi"/>
        </w:rPr>
        <w:t xml:space="preserve"> procedure. Additionally, the licensee should have guidance on what constitutes a human error so that unnecessary testing is prevented. These instructions will help prevent licensees from leaning forward to test everyone just in case a Case 2 human error may be determined </w:t>
      </w:r>
      <w:proofErr w:type="gramStart"/>
      <w:r w:rsidR="001C5185" w:rsidRPr="00344201">
        <w:rPr>
          <w:rFonts w:asciiTheme="minorHAnsi" w:hAnsiTheme="minorHAnsi" w:cstheme="minorHAnsi"/>
        </w:rPr>
        <w:t>at a later time</w:t>
      </w:r>
      <w:proofErr w:type="gramEnd"/>
      <w:r w:rsidR="001C5185" w:rsidRPr="00344201">
        <w:rPr>
          <w:rFonts w:asciiTheme="minorHAnsi" w:hAnsiTheme="minorHAnsi" w:cstheme="minorHAnsi"/>
        </w:rPr>
        <w:t>.</w:t>
      </w:r>
    </w:p>
    <w:p w14:paraId="3B06D78D" w14:textId="4E4239E6" w:rsidR="00691484" w:rsidRPr="00344201" w:rsidRDefault="00691484" w:rsidP="00057C1C">
      <w:pPr>
        <w:pStyle w:val="BodyText"/>
        <w:numPr>
          <w:ilvl w:val="2"/>
          <w:numId w:val="36"/>
        </w:numPr>
        <w:rPr>
          <w:rFonts w:asciiTheme="minorHAnsi" w:hAnsiTheme="minorHAnsi" w:cstheme="minorHAnsi"/>
        </w:rPr>
      </w:pPr>
      <w:r w:rsidRPr="00344201">
        <w:rPr>
          <w:rFonts w:asciiTheme="minorHAnsi" w:hAnsiTheme="minorHAnsi" w:cstheme="minorHAnsi"/>
        </w:rPr>
        <w:t>The inspector(s) should consider requesting a list of OSHA-reportable events to evaluate if any may have met the post-event testing criteria in 10</w:t>
      </w:r>
      <w:r w:rsidR="00414235" w:rsidRPr="00344201">
        <w:rPr>
          <w:rFonts w:asciiTheme="minorHAnsi" w:hAnsiTheme="minorHAnsi" w:cstheme="minorHAnsi"/>
        </w:rPr>
        <w:t> </w:t>
      </w:r>
      <w:r w:rsidRPr="00344201">
        <w:rPr>
          <w:rFonts w:asciiTheme="minorHAnsi" w:hAnsiTheme="minorHAnsi" w:cstheme="minorHAnsi"/>
        </w:rPr>
        <w:t>CFR</w:t>
      </w:r>
      <w:r w:rsidR="00414235" w:rsidRPr="00344201">
        <w:rPr>
          <w:rFonts w:asciiTheme="minorHAnsi" w:hAnsiTheme="minorHAnsi" w:cstheme="minorHAnsi"/>
        </w:rPr>
        <w:t> </w:t>
      </w:r>
      <w:r w:rsidRPr="00344201">
        <w:rPr>
          <w:rFonts w:asciiTheme="minorHAnsi" w:hAnsiTheme="minorHAnsi" w:cstheme="minorHAnsi"/>
        </w:rPr>
        <w:t>26.31(c)(3)(</w:t>
      </w:r>
      <w:proofErr w:type="spellStart"/>
      <w:r w:rsidRPr="00344201">
        <w:rPr>
          <w:rFonts w:asciiTheme="minorHAnsi" w:hAnsiTheme="minorHAnsi" w:cstheme="minorHAnsi"/>
        </w:rPr>
        <w:t>i</w:t>
      </w:r>
      <w:proofErr w:type="spellEnd"/>
      <w:r w:rsidRPr="00344201">
        <w:rPr>
          <w:rFonts w:asciiTheme="minorHAnsi" w:hAnsiTheme="minorHAnsi" w:cstheme="minorHAnsi"/>
        </w:rPr>
        <w:t>) – “A significant illness or personal injury to the individual…which within 4 hours after the event is recordable under the Department of Labor standards contained in 29 CFR 1904.7, “General Recording Criteria.”</w:t>
      </w:r>
      <w:r w:rsidR="007466C1" w:rsidRPr="00344201">
        <w:rPr>
          <w:rFonts w:asciiTheme="minorHAnsi" w:hAnsiTheme="minorHAnsi" w:cstheme="minorHAnsi"/>
        </w:rPr>
        <w:t>”</w:t>
      </w:r>
    </w:p>
    <w:p w14:paraId="5E5E03D9" w14:textId="67B2F414" w:rsidR="00A53E9E" w:rsidRPr="00344201" w:rsidRDefault="00A53E9E" w:rsidP="00057C1C">
      <w:pPr>
        <w:pStyle w:val="BodyText"/>
        <w:numPr>
          <w:ilvl w:val="2"/>
          <w:numId w:val="36"/>
        </w:numPr>
        <w:rPr>
          <w:rFonts w:asciiTheme="minorHAnsi" w:hAnsiTheme="minorHAnsi" w:cstheme="minorHAnsi"/>
        </w:rPr>
      </w:pPr>
      <w:r w:rsidRPr="00344201">
        <w:rPr>
          <w:rFonts w:asciiTheme="minorHAnsi" w:hAnsiTheme="minorHAnsi" w:cstheme="minorHAnsi"/>
        </w:rPr>
        <w:t>The inspector(s) should review decision-making on testing determinations for a sample of tests conducted.</w:t>
      </w:r>
      <w:r w:rsidR="001C5185" w:rsidRPr="00344201">
        <w:rPr>
          <w:rFonts w:asciiTheme="minorHAnsi" w:hAnsiTheme="minorHAnsi" w:cstheme="minorHAnsi"/>
        </w:rPr>
        <w:t xml:space="preserve"> For example, does the licensee use a checklist or standard form to complete and document a post-event testing determination?</w:t>
      </w:r>
    </w:p>
    <w:p w14:paraId="75BF4095" w14:textId="3F6C386B" w:rsidR="003D0F71" w:rsidRPr="00344201" w:rsidRDefault="00A53E9E" w:rsidP="00057C1C">
      <w:pPr>
        <w:pStyle w:val="BodyText"/>
        <w:numPr>
          <w:ilvl w:val="2"/>
          <w:numId w:val="36"/>
        </w:numPr>
        <w:rPr>
          <w:rFonts w:asciiTheme="minorHAnsi" w:hAnsiTheme="minorHAnsi" w:cstheme="minorHAnsi"/>
        </w:rPr>
      </w:pPr>
      <w:r w:rsidRPr="00344201">
        <w:rPr>
          <w:rFonts w:asciiTheme="minorHAnsi" w:hAnsiTheme="minorHAnsi" w:cstheme="minorHAnsi"/>
        </w:rPr>
        <w:t xml:space="preserve">The inspector(s) should review positive test results (time of test, substance(s) detected, the time from accident/event to testing (important for alcohol testing), </w:t>
      </w:r>
      <w:r w:rsidR="001C5185" w:rsidRPr="00344201">
        <w:rPr>
          <w:rFonts w:asciiTheme="minorHAnsi" w:hAnsiTheme="minorHAnsi" w:cstheme="minorHAnsi"/>
        </w:rPr>
        <w:t xml:space="preserve">and </w:t>
      </w:r>
      <w:r w:rsidRPr="00344201">
        <w:rPr>
          <w:rFonts w:asciiTheme="minorHAnsi" w:hAnsiTheme="minorHAnsi" w:cstheme="minorHAnsi"/>
        </w:rPr>
        <w:t>what licensee personnel made the testing determination).</w:t>
      </w:r>
      <w:r w:rsidR="001C5185" w:rsidRPr="00344201">
        <w:rPr>
          <w:rFonts w:asciiTheme="minorHAnsi" w:hAnsiTheme="minorHAnsi" w:cstheme="minorHAnsi"/>
        </w:rPr>
        <w:t xml:space="preserve"> The inspector(s) can consult with the FFD program performance reports submitted under 10 CFR 26.717 for the period of inspection to identify information on post-event tests. The </w:t>
      </w:r>
      <w:r w:rsidR="006A1A69" w:rsidRPr="00344201">
        <w:rPr>
          <w:rFonts w:asciiTheme="minorHAnsi" w:hAnsiTheme="minorHAnsi" w:cstheme="minorHAnsi"/>
        </w:rPr>
        <w:t>Annual Reporting Form for Drug and Alcohol Tests (</w:t>
      </w:r>
      <w:r w:rsidR="001C5185" w:rsidRPr="00344201">
        <w:rPr>
          <w:rFonts w:asciiTheme="minorHAnsi" w:hAnsiTheme="minorHAnsi" w:cstheme="minorHAnsi"/>
        </w:rPr>
        <w:t>ARF</w:t>
      </w:r>
      <w:r w:rsidR="00F072E8" w:rsidRPr="00344201">
        <w:rPr>
          <w:rFonts w:asciiTheme="minorHAnsi" w:hAnsiTheme="minorHAnsi" w:cstheme="minorHAnsi"/>
        </w:rPr>
        <w:t>)</w:t>
      </w:r>
      <w:r w:rsidR="001C5185" w:rsidRPr="00344201">
        <w:rPr>
          <w:rFonts w:asciiTheme="minorHAnsi" w:hAnsiTheme="minorHAnsi" w:cstheme="minorHAnsi"/>
        </w:rPr>
        <w:t xml:space="preserve">, contains information on the number of post-event tests conducted, and the number of positive results. The </w:t>
      </w:r>
      <w:r w:rsidR="001B09C7">
        <w:rPr>
          <w:rFonts w:asciiTheme="minorHAnsi" w:hAnsiTheme="minorHAnsi" w:cstheme="minorHAnsi"/>
        </w:rPr>
        <w:t>Single Positive Test Form (</w:t>
      </w:r>
      <w:r w:rsidR="001C5185" w:rsidRPr="00344201">
        <w:rPr>
          <w:rFonts w:asciiTheme="minorHAnsi" w:hAnsiTheme="minorHAnsi" w:cstheme="minorHAnsi"/>
        </w:rPr>
        <w:t>SPTF</w:t>
      </w:r>
      <w:r w:rsidR="001B09C7">
        <w:rPr>
          <w:rFonts w:asciiTheme="minorHAnsi" w:hAnsiTheme="minorHAnsi" w:cstheme="minorHAnsi"/>
        </w:rPr>
        <w:t>)</w:t>
      </w:r>
      <w:r w:rsidR="001C5185" w:rsidRPr="00344201">
        <w:rPr>
          <w:rFonts w:asciiTheme="minorHAnsi" w:hAnsiTheme="minorHAnsi" w:cstheme="minorHAnsi"/>
        </w:rPr>
        <w:t xml:space="preserve"> submitted for each positive result provides event specific information.</w:t>
      </w:r>
    </w:p>
    <w:p w14:paraId="18636E90" w14:textId="14C26810" w:rsidR="00A53E9E" w:rsidRPr="00344201" w:rsidRDefault="00A53E9E" w:rsidP="00057C1C">
      <w:pPr>
        <w:pStyle w:val="BodyText"/>
        <w:numPr>
          <w:ilvl w:val="1"/>
          <w:numId w:val="32"/>
        </w:numPr>
        <w:rPr>
          <w:rFonts w:asciiTheme="minorHAnsi" w:hAnsiTheme="minorHAnsi" w:cstheme="minorHAnsi"/>
        </w:rPr>
      </w:pPr>
      <w:r w:rsidRPr="00344201">
        <w:rPr>
          <w:rFonts w:asciiTheme="minorHAnsi" w:hAnsiTheme="minorHAnsi" w:cstheme="minorHAnsi"/>
          <w:u w:val="single"/>
        </w:rPr>
        <w:t>Follow</w:t>
      </w:r>
      <w:r w:rsidR="005118B7" w:rsidRPr="00344201">
        <w:rPr>
          <w:rFonts w:asciiTheme="minorHAnsi" w:hAnsiTheme="minorHAnsi" w:cstheme="minorHAnsi"/>
          <w:u w:val="single"/>
        </w:rPr>
        <w:noBreakHyphen/>
      </w:r>
      <w:r w:rsidR="00441123" w:rsidRPr="00344201">
        <w:rPr>
          <w:rFonts w:asciiTheme="minorHAnsi" w:hAnsiTheme="minorHAnsi" w:cstheme="minorHAnsi"/>
          <w:u w:val="single"/>
        </w:rPr>
        <w:t>U</w:t>
      </w:r>
      <w:r w:rsidR="005118B7" w:rsidRPr="00344201">
        <w:rPr>
          <w:rFonts w:asciiTheme="minorHAnsi" w:hAnsiTheme="minorHAnsi" w:cstheme="minorHAnsi"/>
          <w:u w:val="single"/>
        </w:rPr>
        <w:t>p</w:t>
      </w:r>
      <w:r w:rsidRPr="00344201">
        <w:rPr>
          <w:rFonts w:asciiTheme="minorHAnsi" w:hAnsiTheme="minorHAnsi" w:cstheme="minorHAnsi"/>
          <w:u w:val="single"/>
        </w:rPr>
        <w:t xml:space="preserve"> (</w:t>
      </w:r>
      <w:r w:rsidR="000C1688" w:rsidRPr="00344201">
        <w:rPr>
          <w:rFonts w:asciiTheme="minorHAnsi" w:hAnsiTheme="minorHAnsi" w:cstheme="minorHAnsi"/>
          <w:u w:val="single"/>
        </w:rPr>
        <w:t>10 CFR </w:t>
      </w:r>
      <w:r w:rsidRPr="00344201">
        <w:rPr>
          <w:rFonts w:asciiTheme="minorHAnsi" w:hAnsiTheme="minorHAnsi" w:cstheme="minorHAnsi"/>
          <w:u w:val="single"/>
        </w:rPr>
        <w:t>26.31(c)(4))</w:t>
      </w:r>
    </w:p>
    <w:p w14:paraId="2F95475B" w14:textId="7F8FF65A" w:rsidR="00A53E9E" w:rsidRPr="00344201" w:rsidRDefault="00A53E9E" w:rsidP="00057C1C">
      <w:pPr>
        <w:pStyle w:val="BodyText"/>
        <w:numPr>
          <w:ilvl w:val="2"/>
          <w:numId w:val="37"/>
        </w:numPr>
        <w:rPr>
          <w:rFonts w:asciiTheme="minorHAnsi" w:hAnsiTheme="minorHAnsi" w:cstheme="minorHAnsi"/>
        </w:rPr>
      </w:pPr>
      <w:r w:rsidRPr="00344201">
        <w:rPr>
          <w:rFonts w:asciiTheme="minorHAnsi" w:hAnsiTheme="minorHAnsi" w:cstheme="minorHAnsi"/>
        </w:rPr>
        <w:t xml:space="preserve">The inspector(s) should request a list of tests conducted during the period of the inspection review. The information provided should </w:t>
      </w:r>
      <w:proofErr w:type="gramStart"/>
      <w:r w:rsidRPr="00344201">
        <w:rPr>
          <w:rFonts w:asciiTheme="minorHAnsi" w:hAnsiTheme="minorHAnsi" w:cstheme="minorHAnsi"/>
        </w:rPr>
        <w:t>include:</w:t>
      </w:r>
      <w:proofErr w:type="gramEnd"/>
      <w:r w:rsidRPr="00344201">
        <w:rPr>
          <w:rFonts w:asciiTheme="minorHAnsi" w:hAnsiTheme="minorHAnsi" w:cstheme="minorHAnsi"/>
        </w:rPr>
        <w:t xml:space="preserve"> name, date of test, results of test</w:t>
      </w:r>
      <w:r w:rsidR="00FF1555">
        <w:rPr>
          <w:rFonts w:asciiTheme="minorHAnsi" w:hAnsiTheme="minorHAnsi" w:cstheme="minorHAnsi"/>
        </w:rPr>
        <w:t>.</w:t>
      </w:r>
    </w:p>
    <w:p w14:paraId="2940BDC2" w14:textId="4166C0CA" w:rsidR="00343962" w:rsidRPr="00344201" w:rsidRDefault="00A53E9E" w:rsidP="00057C1C">
      <w:pPr>
        <w:pStyle w:val="BodyText"/>
        <w:numPr>
          <w:ilvl w:val="2"/>
          <w:numId w:val="37"/>
        </w:numPr>
        <w:rPr>
          <w:rFonts w:asciiTheme="minorHAnsi" w:hAnsiTheme="minorHAnsi" w:cstheme="minorHAnsi"/>
        </w:rPr>
      </w:pPr>
      <w:r w:rsidRPr="00344201">
        <w:rPr>
          <w:rFonts w:asciiTheme="minorHAnsi" w:hAnsiTheme="minorHAnsi" w:cstheme="minorHAnsi"/>
        </w:rPr>
        <w:t>The inspector(s) should evaluate the follow</w:t>
      </w:r>
      <w:r w:rsidR="005118B7" w:rsidRPr="00344201">
        <w:rPr>
          <w:rFonts w:asciiTheme="minorHAnsi" w:hAnsiTheme="minorHAnsi" w:cstheme="minorHAnsi"/>
        </w:rPr>
        <w:noBreakHyphen/>
      </w:r>
      <w:r w:rsidRPr="00344201">
        <w:rPr>
          <w:rFonts w:asciiTheme="minorHAnsi" w:hAnsiTheme="minorHAnsi" w:cstheme="minorHAnsi"/>
        </w:rPr>
        <w:t xml:space="preserve">up testing requirements established by the </w:t>
      </w:r>
      <w:r w:rsidR="00F702E6" w:rsidRPr="00344201">
        <w:rPr>
          <w:rFonts w:asciiTheme="minorHAnsi" w:hAnsiTheme="minorHAnsi" w:cstheme="minorHAnsi"/>
        </w:rPr>
        <w:t>SAE</w:t>
      </w:r>
      <w:r w:rsidRPr="00344201">
        <w:rPr>
          <w:rFonts w:asciiTheme="minorHAnsi" w:hAnsiTheme="minorHAnsi" w:cstheme="minorHAnsi"/>
        </w:rPr>
        <w:t xml:space="preserve"> for a sample of individuals in the follow</w:t>
      </w:r>
      <w:r w:rsidR="005118B7" w:rsidRPr="00344201">
        <w:rPr>
          <w:rFonts w:asciiTheme="minorHAnsi" w:hAnsiTheme="minorHAnsi" w:cstheme="minorHAnsi"/>
        </w:rPr>
        <w:noBreakHyphen/>
      </w:r>
      <w:r w:rsidRPr="00344201">
        <w:rPr>
          <w:rFonts w:asciiTheme="minorHAnsi" w:hAnsiTheme="minorHAnsi" w:cstheme="minorHAnsi"/>
        </w:rPr>
        <w:t>up testing program. For these individuals, review all follow</w:t>
      </w:r>
      <w:r w:rsidR="00923937" w:rsidRPr="00344201">
        <w:rPr>
          <w:rFonts w:asciiTheme="minorHAnsi" w:hAnsiTheme="minorHAnsi" w:cstheme="minorHAnsi"/>
        </w:rPr>
        <w:t>-</w:t>
      </w:r>
      <w:r w:rsidRPr="00344201">
        <w:rPr>
          <w:rFonts w:asciiTheme="minorHAnsi" w:hAnsiTheme="minorHAnsi" w:cstheme="minorHAnsi"/>
        </w:rPr>
        <w:t>up tests</w:t>
      </w:r>
      <w:r w:rsidR="001D7436" w:rsidRPr="00344201">
        <w:rPr>
          <w:rFonts w:asciiTheme="minorHAnsi" w:hAnsiTheme="minorHAnsi" w:cstheme="minorHAnsi"/>
        </w:rPr>
        <w:t xml:space="preserve"> </w:t>
      </w:r>
      <w:r w:rsidR="00F34760" w:rsidRPr="00344201">
        <w:rPr>
          <w:rFonts w:asciiTheme="minorHAnsi" w:hAnsiTheme="minorHAnsi" w:cstheme="minorHAnsi"/>
        </w:rPr>
        <w:t>(</w:t>
      </w:r>
      <w:r w:rsidR="00691484" w:rsidRPr="00344201">
        <w:rPr>
          <w:rFonts w:asciiTheme="minorHAnsi" w:hAnsiTheme="minorHAnsi" w:cstheme="minorHAnsi"/>
        </w:rPr>
        <w:t xml:space="preserve">Federal </w:t>
      </w:r>
      <w:r w:rsidR="001C5185" w:rsidRPr="00344201">
        <w:rPr>
          <w:rFonts w:asciiTheme="minorHAnsi" w:hAnsiTheme="minorHAnsi" w:cstheme="minorHAnsi"/>
        </w:rPr>
        <w:t>CCFs</w:t>
      </w:r>
      <w:r w:rsidR="005118B7" w:rsidRPr="00344201">
        <w:rPr>
          <w:rFonts w:asciiTheme="minorHAnsi" w:hAnsiTheme="minorHAnsi" w:cstheme="minorHAnsi"/>
        </w:rPr>
        <w:t>, MRO</w:t>
      </w:r>
      <w:r w:rsidR="005118B7" w:rsidRPr="00344201">
        <w:rPr>
          <w:rFonts w:asciiTheme="minorHAnsi" w:hAnsiTheme="minorHAnsi" w:cstheme="minorHAnsi"/>
        </w:rPr>
        <w:noBreakHyphen/>
      </w:r>
      <w:r w:rsidRPr="00344201">
        <w:rPr>
          <w:rFonts w:asciiTheme="minorHAnsi" w:hAnsiTheme="minorHAnsi" w:cstheme="minorHAnsi"/>
        </w:rPr>
        <w:t xml:space="preserve">verified </w:t>
      </w:r>
      <w:r w:rsidR="001C5185" w:rsidRPr="00344201">
        <w:rPr>
          <w:rFonts w:asciiTheme="minorHAnsi" w:hAnsiTheme="minorHAnsi" w:cstheme="minorHAnsi"/>
        </w:rPr>
        <w:t xml:space="preserve">drug test </w:t>
      </w:r>
      <w:r w:rsidRPr="00344201">
        <w:rPr>
          <w:rFonts w:asciiTheme="minorHAnsi" w:hAnsiTheme="minorHAnsi" w:cstheme="minorHAnsi"/>
        </w:rPr>
        <w:lastRenderedPageBreak/>
        <w:t>results</w:t>
      </w:r>
      <w:r w:rsidR="001C5185" w:rsidRPr="00344201">
        <w:rPr>
          <w:rFonts w:asciiTheme="minorHAnsi" w:hAnsiTheme="minorHAnsi" w:cstheme="minorHAnsi"/>
        </w:rPr>
        <w:t>, alcohol test results)</w:t>
      </w:r>
      <w:r w:rsidRPr="00344201">
        <w:rPr>
          <w:rFonts w:asciiTheme="minorHAnsi" w:hAnsiTheme="minorHAnsi" w:cstheme="minorHAnsi"/>
        </w:rPr>
        <w:t xml:space="preserve">. The inspector(s) should evaluate if the licensee is complying with the </w:t>
      </w:r>
      <w:r w:rsidR="005118B7" w:rsidRPr="00344201">
        <w:rPr>
          <w:rFonts w:asciiTheme="minorHAnsi" w:hAnsiTheme="minorHAnsi" w:cstheme="minorHAnsi"/>
        </w:rPr>
        <w:t>follow</w:t>
      </w:r>
      <w:r w:rsidR="005118B7" w:rsidRPr="00344201">
        <w:rPr>
          <w:rFonts w:asciiTheme="minorHAnsi" w:hAnsiTheme="minorHAnsi" w:cstheme="minorHAnsi"/>
        </w:rPr>
        <w:noBreakHyphen/>
      </w:r>
      <w:r w:rsidR="0067478B" w:rsidRPr="00344201">
        <w:rPr>
          <w:rFonts w:asciiTheme="minorHAnsi" w:hAnsiTheme="minorHAnsi" w:cstheme="minorHAnsi"/>
        </w:rPr>
        <w:t xml:space="preserve">up </w:t>
      </w:r>
      <w:r w:rsidRPr="00344201">
        <w:rPr>
          <w:rFonts w:asciiTheme="minorHAnsi" w:hAnsiTheme="minorHAnsi" w:cstheme="minorHAnsi"/>
        </w:rPr>
        <w:t xml:space="preserve">testing plan </w:t>
      </w:r>
      <w:r w:rsidR="00B21296" w:rsidRPr="00344201">
        <w:rPr>
          <w:rFonts w:asciiTheme="minorHAnsi" w:hAnsiTheme="minorHAnsi" w:cstheme="minorHAnsi"/>
        </w:rPr>
        <w:t xml:space="preserve">per 10 CFR 26.69(b)(6) </w:t>
      </w:r>
      <w:r w:rsidRPr="00344201">
        <w:rPr>
          <w:rFonts w:asciiTheme="minorHAnsi" w:hAnsiTheme="minorHAnsi" w:cstheme="minorHAnsi"/>
        </w:rPr>
        <w:t xml:space="preserve">(e.g., the number of tests to </w:t>
      </w:r>
      <w:r w:rsidR="00D85A3B" w:rsidRPr="00344201">
        <w:rPr>
          <w:rFonts w:asciiTheme="minorHAnsi" w:hAnsiTheme="minorHAnsi" w:cstheme="minorHAnsi"/>
        </w:rPr>
        <w:t xml:space="preserve">be </w:t>
      </w:r>
      <w:r w:rsidRPr="00344201">
        <w:rPr>
          <w:rFonts w:asciiTheme="minorHAnsi" w:hAnsiTheme="minorHAnsi" w:cstheme="minorHAnsi"/>
        </w:rPr>
        <w:t>conducted, the frequency and timing of tests).</w:t>
      </w:r>
    </w:p>
    <w:p w14:paraId="7EDD5774" w14:textId="2B2AFF8E" w:rsidR="00B21296" w:rsidRPr="00344201" w:rsidRDefault="00B21296" w:rsidP="00057C1C">
      <w:pPr>
        <w:pStyle w:val="BodyText"/>
        <w:numPr>
          <w:ilvl w:val="1"/>
          <w:numId w:val="32"/>
        </w:numPr>
        <w:rPr>
          <w:rFonts w:asciiTheme="minorHAnsi" w:hAnsiTheme="minorHAnsi" w:cstheme="minorHAnsi"/>
        </w:rPr>
      </w:pPr>
      <w:r w:rsidRPr="00344201">
        <w:rPr>
          <w:rFonts w:asciiTheme="minorHAnsi" w:hAnsiTheme="minorHAnsi" w:cstheme="minorHAnsi"/>
          <w:u w:val="single"/>
        </w:rPr>
        <w:t xml:space="preserve">Subversion </w:t>
      </w:r>
      <w:r w:rsidR="008606D0" w:rsidRPr="00344201">
        <w:rPr>
          <w:rFonts w:asciiTheme="minorHAnsi" w:hAnsiTheme="minorHAnsi" w:cstheme="minorHAnsi"/>
          <w:u w:val="single"/>
        </w:rPr>
        <w:t>Attempts Review</w:t>
      </w:r>
    </w:p>
    <w:p w14:paraId="664C43C9" w14:textId="7EC21BF8" w:rsidR="00B21296" w:rsidRPr="00344201" w:rsidRDefault="00B21296" w:rsidP="00057C1C">
      <w:pPr>
        <w:pStyle w:val="BodyText"/>
        <w:numPr>
          <w:ilvl w:val="2"/>
          <w:numId w:val="38"/>
        </w:numPr>
        <w:rPr>
          <w:rFonts w:asciiTheme="minorHAnsi" w:hAnsiTheme="minorHAnsi" w:cstheme="minorHAnsi"/>
        </w:rPr>
      </w:pPr>
      <w:r w:rsidRPr="00344201">
        <w:rPr>
          <w:rFonts w:asciiTheme="minorHAnsi" w:hAnsiTheme="minorHAnsi" w:cstheme="minorHAnsi"/>
        </w:rPr>
        <w:t>Evaluate subversion attempts identified during the period of inspection. NRC staff assessment of FFD program performance data indicate</w:t>
      </w:r>
      <w:r w:rsidR="00115E2D" w:rsidRPr="00344201">
        <w:rPr>
          <w:rFonts w:asciiTheme="minorHAnsi" w:hAnsiTheme="minorHAnsi" w:cstheme="minorHAnsi"/>
        </w:rPr>
        <w:t>s</w:t>
      </w:r>
      <w:r w:rsidRPr="00344201">
        <w:rPr>
          <w:rFonts w:asciiTheme="minorHAnsi" w:hAnsiTheme="minorHAnsi" w:cstheme="minorHAnsi"/>
        </w:rPr>
        <w:t xml:space="preserve"> that over 75 percent of subversion attempts occur at pre</w:t>
      </w:r>
      <w:r w:rsidRPr="00344201">
        <w:rPr>
          <w:rFonts w:asciiTheme="minorHAnsi" w:hAnsiTheme="minorHAnsi" w:cstheme="minorHAnsi"/>
        </w:rPr>
        <w:noBreakHyphen/>
        <w:t>access testing, a predictable testing event</w:t>
      </w:r>
      <w:r w:rsidR="00D22A72" w:rsidRPr="00344201">
        <w:rPr>
          <w:rFonts w:asciiTheme="minorHAnsi" w:hAnsiTheme="minorHAnsi" w:cstheme="minorHAnsi"/>
        </w:rPr>
        <w:t>,</w:t>
      </w:r>
      <w:r w:rsidR="00691484" w:rsidRPr="00344201">
        <w:rPr>
          <w:rFonts w:asciiTheme="minorHAnsi" w:hAnsiTheme="minorHAnsi" w:cstheme="minorHAnsi"/>
        </w:rPr>
        <w:t xml:space="preserve"> with well over 90 percent of all subversion attempts committed by contractors and vendors</w:t>
      </w:r>
      <w:r w:rsidRPr="00344201">
        <w:rPr>
          <w:rFonts w:asciiTheme="minorHAnsi" w:hAnsiTheme="minorHAnsi" w:cstheme="minorHAnsi"/>
        </w:rPr>
        <w:t>. If subversion attempts were observed on random, for</w:t>
      </w:r>
      <w:r w:rsidR="0056491B" w:rsidRPr="00344201">
        <w:rPr>
          <w:rFonts w:asciiTheme="minorHAnsi" w:hAnsiTheme="minorHAnsi" w:cstheme="minorHAnsi"/>
        </w:rPr>
        <w:t xml:space="preserve"> </w:t>
      </w:r>
      <w:r w:rsidRPr="00344201">
        <w:rPr>
          <w:rFonts w:asciiTheme="minorHAnsi" w:hAnsiTheme="minorHAnsi" w:cstheme="minorHAnsi"/>
        </w:rPr>
        <w:t>cause, post-event, or follow</w:t>
      </w:r>
      <w:r w:rsidRPr="00344201">
        <w:rPr>
          <w:rFonts w:asciiTheme="minorHAnsi" w:hAnsiTheme="minorHAnsi" w:cstheme="minorHAnsi"/>
        </w:rPr>
        <w:noBreakHyphen/>
        <w:t>up tests, focus on reviewing situations where the specimen temperature was out of range on the initial specimen, or subversion paraphernalia was identified (i.e., these observations suggest that the individual obtain</w:t>
      </w:r>
      <w:r w:rsidR="00566AE4" w:rsidRPr="00344201">
        <w:rPr>
          <w:rFonts w:asciiTheme="minorHAnsi" w:hAnsiTheme="minorHAnsi" w:cstheme="minorHAnsi"/>
        </w:rPr>
        <w:t>ed</w:t>
      </w:r>
      <w:r w:rsidRPr="00344201">
        <w:rPr>
          <w:rFonts w:asciiTheme="minorHAnsi" w:hAnsiTheme="minorHAnsi" w:cstheme="minorHAnsi"/>
        </w:rPr>
        <w:t xml:space="preserve"> cheating paraphernalia prior to arriving for testing). The SPTF</w:t>
      </w:r>
      <w:r w:rsidR="00691484" w:rsidRPr="00344201">
        <w:rPr>
          <w:rFonts w:asciiTheme="minorHAnsi" w:hAnsiTheme="minorHAnsi" w:cstheme="minorHAnsi"/>
        </w:rPr>
        <w:t>s</w:t>
      </w:r>
      <w:r w:rsidRPr="00344201">
        <w:rPr>
          <w:rFonts w:asciiTheme="minorHAnsi" w:hAnsiTheme="minorHAnsi" w:cstheme="minorHAnsi"/>
        </w:rPr>
        <w:t xml:space="preserve"> submitted each year under 10 CFR 26.717 include detailed information on each subversion attempt.</w:t>
      </w:r>
    </w:p>
    <w:p w14:paraId="015C1C5F" w14:textId="08501EF0" w:rsidR="006B2D71" w:rsidRPr="00344201" w:rsidRDefault="006B2D71" w:rsidP="004E7A38">
      <w:pPr>
        <w:pStyle w:val="Heading2"/>
        <w:rPr>
          <w:rFonts w:asciiTheme="minorHAnsi" w:hAnsiTheme="minorHAnsi" w:cstheme="minorHAnsi"/>
        </w:rPr>
      </w:pPr>
      <w:r w:rsidRPr="00344201">
        <w:rPr>
          <w:rFonts w:asciiTheme="minorHAnsi" w:hAnsiTheme="minorHAnsi" w:cstheme="minorHAnsi"/>
        </w:rPr>
        <w:t>02.0</w:t>
      </w:r>
      <w:r w:rsidR="00412B3C" w:rsidRPr="00344201">
        <w:rPr>
          <w:rFonts w:asciiTheme="minorHAnsi" w:hAnsiTheme="minorHAnsi" w:cstheme="minorHAnsi"/>
        </w:rPr>
        <w:t>3</w:t>
      </w:r>
      <w:r w:rsidRPr="00344201">
        <w:rPr>
          <w:rFonts w:asciiTheme="minorHAnsi" w:hAnsiTheme="minorHAnsi" w:cstheme="minorHAnsi"/>
        </w:rPr>
        <w:tab/>
      </w:r>
      <w:r w:rsidRPr="00344201">
        <w:rPr>
          <w:rFonts w:asciiTheme="minorHAnsi" w:hAnsiTheme="minorHAnsi" w:cstheme="minorHAnsi"/>
          <w:u w:val="single"/>
        </w:rPr>
        <w:t>Behavioral Observation Program</w:t>
      </w:r>
    </w:p>
    <w:p w14:paraId="66826C77" w14:textId="2693921D" w:rsidR="006B2D71" w:rsidRPr="00344201" w:rsidRDefault="006B2D71" w:rsidP="00057C1C">
      <w:pPr>
        <w:pStyle w:val="Requirement"/>
        <w:keepNext w:val="0"/>
        <w:numPr>
          <w:ilvl w:val="0"/>
          <w:numId w:val="39"/>
        </w:numPr>
        <w:rPr>
          <w:rFonts w:asciiTheme="minorHAnsi" w:hAnsiTheme="minorHAnsi" w:cstheme="minorHAnsi"/>
        </w:rPr>
      </w:pPr>
      <w:r w:rsidRPr="00344201">
        <w:rPr>
          <w:rFonts w:asciiTheme="minorHAnsi" w:eastAsiaTheme="minorHAnsi" w:hAnsiTheme="minorHAnsi" w:cstheme="minorHAnsi"/>
        </w:rPr>
        <w:t>Verify</w:t>
      </w:r>
      <w:r w:rsidRPr="00344201">
        <w:rPr>
          <w:rFonts w:asciiTheme="minorHAnsi" w:hAnsiTheme="minorHAnsi" w:cstheme="minorHAnsi"/>
        </w:rPr>
        <w:t xml:space="preserve"> that the licensee has </w:t>
      </w:r>
      <w:r w:rsidR="00912A39" w:rsidRPr="00344201">
        <w:rPr>
          <w:rFonts w:asciiTheme="minorHAnsi" w:hAnsiTheme="minorHAnsi" w:cstheme="minorHAnsi"/>
        </w:rPr>
        <w:t>developed</w:t>
      </w:r>
      <w:r w:rsidR="00EE0B0C" w:rsidRPr="00344201">
        <w:rPr>
          <w:rFonts w:asciiTheme="minorHAnsi" w:hAnsiTheme="minorHAnsi" w:cstheme="minorHAnsi"/>
        </w:rPr>
        <w:t>,</w:t>
      </w:r>
      <w:r w:rsidR="006D45E7" w:rsidRPr="00344201">
        <w:rPr>
          <w:rFonts w:asciiTheme="minorHAnsi" w:hAnsiTheme="minorHAnsi" w:cstheme="minorHAnsi"/>
        </w:rPr>
        <w:t xml:space="preserve"> </w:t>
      </w:r>
      <w:r w:rsidRPr="00344201">
        <w:rPr>
          <w:rFonts w:asciiTheme="minorHAnsi" w:hAnsiTheme="minorHAnsi" w:cstheme="minorHAnsi"/>
        </w:rPr>
        <w:t>implement</w:t>
      </w:r>
      <w:r w:rsidR="001447B4" w:rsidRPr="00344201">
        <w:rPr>
          <w:rFonts w:asciiTheme="minorHAnsi" w:hAnsiTheme="minorHAnsi" w:cstheme="minorHAnsi"/>
        </w:rPr>
        <w:t>ed</w:t>
      </w:r>
      <w:r w:rsidR="00EE0B0C" w:rsidRPr="00344201">
        <w:rPr>
          <w:rFonts w:asciiTheme="minorHAnsi" w:hAnsiTheme="minorHAnsi" w:cstheme="minorHAnsi"/>
        </w:rPr>
        <w:t>, or is prepared to implement</w:t>
      </w:r>
      <w:r w:rsidRPr="00344201">
        <w:rPr>
          <w:rFonts w:asciiTheme="minorHAnsi" w:hAnsiTheme="minorHAnsi" w:cstheme="minorHAnsi"/>
        </w:rPr>
        <w:t xml:space="preserve"> a program that ensures that individuals are subject to behavioral observation.</w:t>
      </w:r>
      <w:r w:rsidR="00A55FAB" w:rsidRPr="00344201">
        <w:rPr>
          <w:rFonts w:asciiTheme="minorHAnsi" w:hAnsiTheme="minorHAnsi" w:cstheme="minorHAnsi"/>
        </w:rPr>
        <w:t xml:space="preserve"> </w:t>
      </w:r>
      <w:r w:rsidRPr="00344201">
        <w:rPr>
          <w:rFonts w:asciiTheme="minorHAnsi" w:hAnsiTheme="minorHAnsi" w:cstheme="minorHAnsi"/>
        </w:rPr>
        <w:t>(</w:t>
      </w:r>
      <w:r w:rsidR="000C1688" w:rsidRPr="00344201">
        <w:rPr>
          <w:rFonts w:asciiTheme="minorHAnsi" w:hAnsiTheme="minorHAnsi" w:cstheme="minorHAnsi"/>
        </w:rPr>
        <w:t>10 CFR </w:t>
      </w:r>
      <w:r w:rsidRPr="00344201">
        <w:rPr>
          <w:rFonts w:asciiTheme="minorHAnsi" w:hAnsiTheme="minorHAnsi" w:cstheme="minorHAnsi"/>
        </w:rPr>
        <w:t>26.33</w:t>
      </w:r>
      <w:r w:rsidR="00A57A40" w:rsidRPr="00344201">
        <w:rPr>
          <w:rFonts w:asciiTheme="minorHAnsi" w:hAnsiTheme="minorHAnsi" w:cstheme="minorHAnsi"/>
        </w:rPr>
        <w:t xml:space="preserve"> </w:t>
      </w:r>
      <w:r w:rsidR="00B37256" w:rsidRPr="00344201">
        <w:rPr>
          <w:rFonts w:asciiTheme="minorHAnsi" w:hAnsiTheme="minorHAnsi" w:cstheme="minorHAnsi"/>
        </w:rPr>
        <w:t>and</w:t>
      </w:r>
      <w:r w:rsidRPr="00344201">
        <w:rPr>
          <w:rFonts w:asciiTheme="minorHAnsi" w:hAnsiTheme="minorHAnsi" w:cstheme="minorHAnsi"/>
        </w:rPr>
        <w:t xml:space="preserve"> </w:t>
      </w:r>
      <w:r w:rsidR="000C1688" w:rsidRPr="00344201">
        <w:rPr>
          <w:rFonts w:asciiTheme="minorHAnsi" w:hAnsiTheme="minorHAnsi" w:cstheme="minorHAnsi"/>
        </w:rPr>
        <w:t>10 CFR </w:t>
      </w:r>
      <w:r w:rsidRPr="00344201">
        <w:rPr>
          <w:rFonts w:asciiTheme="minorHAnsi" w:hAnsiTheme="minorHAnsi" w:cstheme="minorHAnsi"/>
        </w:rPr>
        <w:t>26.31(b)(v))</w:t>
      </w:r>
    </w:p>
    <w:p w14:paraId="5FCD26A1" w14:textId="3D508371" w:rsidR="004C33BD" w:rsidRPr="00344201" w:rsidRDefault="004C33B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7D321FC2" w14:textId="426BFB9A" w:rsidR="007D3952" w:rsidRPr="00344201" w:rsidRDefault="007D3952" w:rsidP="00057C1C">
      <w:pPr>
        <w:pStyle w:val="BodyText3"/>
        <w:rPr>
          <w:rFonts w:asciiTheme="minorHAnsi" w:hAnsiTheme="minorHAnsi" w:cstheme="minorHAnsi"/>
        </w:rPr>
      </w:pPr>
      <w:r w:rsidRPr="00344201">
        <w:rPr>
          <w:rFonts w:asciiTheme="minorHAnsi" w:hAnsiTheme="minorHAnsi" w:cstheme="minorHAnsi"/>
        </w:rPr>
        <w:t xml:space="preserve">The inspector(s) should verify that the licensee </w:t>
      </w:r>
      <w:r w:rsidR="00E50133" w:rsidRPr="00344201">
        <w:rPr>
          <w:rFonts w:asciiTheme="minorHAnsi" w:hAnsiTheme="minorHAnsi" w:cstheme="minorHAnsi"/>
        </w:rPr>
        <w:t>has developed, implement</w:t>
      </w:r>
      <w:r w:rsidR="001447B4" w:rsidRPr="00344201">
        <w:rPr>
          <w:rFonts w:asciiTheme="minorHAnsi" w:hAnsiTheme="minorHAnsi" w:cstheme="minorHAnsi"/>
        </w:rPr>
        <w:t>ed</w:t>
      </w:r>
      <w:r w:rsidR="00E50133" w:rsidRPr="00344201">
        <w:rPr>
          <w:rFonts w:asciiTheme="minorHAnsi" w:hAnsiTheme="minorHAnsi" w:cstheme="minorHAnsi"/>
        </w:rPr>
        <w:t>, or is prepared to implement</w:t>
      </w:r>
      <w:r w:rsidRPr="00344201">
        <w:rPr>
          <w:rFonts w:asciiTheme="minorHAnsi" w:hAnsiTheme="minorHAnsi" w:cstheme="minorHAnsi"/>
        </w:rPr>
        <w:t xml:space="preserve"> a behavior observation program. </w:t>
      </w:r>
      <w:proofErr w:type="gramStart"/>
      <w:r w:rsidRPr="00344201">
        <w:rPr>
          <w:rFonts w:asciiTheme="minorHAnsi" w:hAnsiTheme="minorHAnsi" w:cstheme="minorHAnsi"/>
        </w:rPr>
        <w:t>In particular, the</w:t>
      </w:r>
      <w:proofErr w:type="gramEnd"/>
      <w:r w:rsidRPr="00344201">
        <w:rPr>
          <w:rFonts w:asciiTheme="minorHAnsi" w:hAnsiTheme="minorHAnsi" w:cstheme="minorHAnsi"/>
        </w:rPr>
        <w:t xml:space="preserve"> inspector(s) should:</w:t>
      </w:r>
    </w:p>
    <w:p w14:paraId="753A0EA8" w14:textId="0F0884CE" w:rsidR="00527CCB" w:rsidRPr="00344201" w:rsidRDefault="008E027D" w:rsidP="00057C1C">
      <w:pPr>
        <w:pStyle w:val="BodyText"/>
        <w:numPr>
          <w:ilvl w:val="1"/>
          <w:numId w:val="14"/>
        </w:numPr>
        <w:rPr>
          <w:rFonts w:asciiTheme="minorHAnsi" w:hAnsiTheme="minorHAnsi" w:cstheme="minorHAnsi"/>
        </w:rPr>
      </w:pPr>
      <w:r w:rsidRPr="00344201">
        <w:rPr>
          <w:rFonts w:asciiTheme="minorHAnsi" w:hAnsiTheme="minorHAnsi" w:cstheme="minorHAnsi"/>
        </w:rPr>
        <w:t>Review the licensee procedure to ascertain how individuals may make a behavioral observation that results in a for</w:t>
      </w:r>
      <w:r w:rsidR="0039008A" w:rsidRPr="00344201">
        <w:rPr>
          <w:rFonts w:asciiTheme="minorHAnsi" w:hAnsiTheme="minorHAnsi" w:cstheme="minorHAnsi"/>
        </w:rPr>
        <w:t xml:space="preserve"> </w:t>
      </w:r>
      <w:r w:rsidRPr="00344201">
        <w:rPr>
          <w:rFonts w:asciiTheme="minorHAnsi" w:hAnsiTheme="minorHAnsi" w:cstheme="minorHAnsi"/>
        </w:rPr>
        <w:t>cause test. Assess how the licensee defined “FFD concern” and whether the process enables a timely for</w:t>
      </w:r>
      <w:r w:rsidR="0039008A" w:rsidRPr="00344201">
        <w:rPr>
          <w:rFonts w:asciiTheme="minorHAnsi" w:hAnsiTheme="minorHAnsi" w:cstheme="minorHAnsi"/>
        </w:rPr>
        <w:t xml:space="preserve"> </w:t>
      </w:r>
      <w:r w:rsidRPr="00344201">
        <w:rPr>
          <w:rFonts w:asciiTheme="minorHAnsi" w:hAnsiTheme="minorHAnsi" w:cstheme="minorHAnsi"/>
        </w:rPr>
        <w:t>cause test for short-lived substances</w:t>
      </w:r>
      <w:r w:rsidR="00D97FF4" w:rsidRPr="00344201">
        <w:rPr>
          <w:rFonts w:asciiTheme="minorHAnsi" w:hAnsiTheme="minorHAnsi" w:cstheme="minorHAnsi"/>
        </w:rPr>
        <w:t>,</w:t>
      </w:r>
      <w:r w:rsidRPr="00344201">
        <w:rPr>
          <w:rFonts w:asciiTheme="minorHAnsi" w:hAnsiTheme="minorHAnsi" w:cstheme="minorHAnsi"/>
        </w:rPr>
        <w:t xml:space="preserve"> such as alcohol.</w:t>
      </w:r>
    </w:p>
    <w:p w14:paraId="52294BE3" w14:textId="369073FD" w:rsidR="007D3952" w:rsidRPr="00344201" w:rsidRDefault="00B21296" w:rsidP="00057C1C">
      <w:pPr>
        <w:pStyle w:val="BodyText"/>
        <w:numPr>
          <w:ilvl w:val="1"/>
          <w:numId w:val="14"/>
        </w:numPr>
        <w:rPr>
          <w:rFonts w:asciiTheme="minorHAnsi" w:hAnsiTheme="minorHAnsi" w:cstheme="minorHAnsi"/>
        </w:rPr>
      </w:pPr>
      <w:r w:rsidRPr="00344201">
        <w:rPr>
          <w:rFonts w:asciiTheme="minorHAnsi" w:hAnsiTheme="minorHAnsi" w:cstheme="minorHAnsi"/>
        </w:rPr>
        <w:t>Verify</w:t>
      </w:r>
      <w:r w:rsidR="007D3952" w:rsidRPr="00344201">
        <w:rPr>
          <w:rFonts w:asciiTheme="minorHAnsi" w:hAnsiTheme="minorHAnsi" w:cstheme="minorHAnsi"/>
        </w:rPr>
        <w:t xml:space="preserve"> that only </w:t>
      </w:r>
      <w:r w:rsidRPr="00344201">
        <w:rPr>
          <w:rFonts w:asciiTheme="minorHAnsi" w:hAnsiTheme="minorHAnsi" w:cstheme="minorHAnsi"/>
        </w:rPr>
        <w:t xml:space="preserve">trained </w:t>
      </w:r>
      <w:r w:rsidR="007D3952" w:rsidRPr="00344201">
        <w:rPr>
          <w:rFonts w:asciiTheme="minorHAnsi" w:hAnsiTheme="minorHAnsi" w:cstheme="minorHAnsi"/>
        </w:rPr>
        <w:t xml:space="preserve">personnel make </w:t>
      </w:r>
      <w:r w:rsidRPr="00344201">
        <w:rPr>
          <w:rFonts w:asciiTheme="minorHAnsi" w:hAnsiTheme="minorHAnsi" w:cstheme="minorHAnsi"/>
        </w:rPr>
        <w:t>for</w:t>
      </w:r>
      <w:r w:rsidR="00F34103" w:rsidRPr="00344201">
        <w:rPr>
          <w:rFonts w:asciiTheme="minorHAnsi" w:hAnsiTheme="minorHAnsi" w:cstheme="minorHAnsi"/>
        </w:rPr>
        <w:t xml:space="preserve"> </w:t>
      </w:r>
      <w:r w:rsidRPr="00344201">
        <w:rPr>
          <w:rFonts w:asciiTheme="minorHAnsi" w:hAnsiTheme="minorHAnsi" w:cstheme="minorHAnsi"/>
        </w:rPr>
        <w:t xml:space="preserve">cause </w:t>
      </w:r>
      <w:r w:rsidR="007D3952" w:rsidRPr="00344201">
        <w:rPr>
          <w:rFonts w:asciiTheme="minorHAnsi" w:hAnsiTheme="minorHAnsi" w:cstheme="minorHAnsi"/>
        </w:rPr>
        <w:t>testing determinations. For a sample of for</w:t>
      </w:r>
      <w:r w:rsidR="00F34103" w:rsidRPr="00344201">
        <w:rPr>
          <w:rFonts w:asciiTheme="minorHAnsi" w:hAnsiTheme="minorHAnsi" w:cstheme="minorHAnsi"/>
        </w:rPr>
        <w:t xml:space="preserve"> </w:t>
      </w:r>
      <w:r w:rsidR="007D3952" w:rsidRPr="00344201">
        <w:rPr>
          <w:rFonts w:asciiTheme="minorHAnsi" w:hAnsiTheme="minorHAnsi" w:cstheme="minorHAnsi"/>
        </w:rPr>
        <w:t>cause tests, verify that the staff making the determination had receive</w:t>
      </w:r>
      <w:r w:rsidR="008E027D" w:rsidRPr="00344201">
        <w:rPr>
          <w:rFonts w:asciiTheme="minorHAnsi" w:hAnsiTheme="minorHAnsi" w:cstheme="minorHAnsi"/>
        </w:rPr>
        <w:t>d</w:t>
      </w:r>
      <w:r w:rsidR="007D3952" w:rsidRPr="00344201">
        <w:rPr>
          <w:rFonts w:asciiTheme="minorHAnsi" w:hAnsiTheme="minorHAnsi" w:cstheme="minorHAnsi"/>
        </w:rPr>
        <w:t xml:space="preserve"> appropriate training prior to making the determination (e.g., evaluate training certificate, evaluate training completion date).</w:t>
      </w:r>
    </w:p>
    <w:p w14:paraId="66173166" w14:textId="46C544D6" w:rsidR="007D3952" w:rsidRPr="00344201" w:rsidRDefault="007D3952" w:rsidP="00057C1C">
      <w:pPr>
        <w:pStyle w:val="BodyText"/>
        <w:numPr>
          <w:ilvl w:val="1"/>
          <w:numId w:val="14"/>
        </w:numPr>
        <w:rPr>
          <w:rFonts w:asciiTheme="minorHAnsi" w:hAnsiTheme="minorHAnsi" w:cstheme="minorHAnsi"/>
        </w:rPr>
      </w:pPr>
      <w:r w:rsidRPr="00344201">
        <w:rPr>
          <w:rFonts w:asciiTheme="minorHAnsi" w:hAnsiTheme="minorHAnsi" w:cstheme="minorHAnsi"/>
        </w:rPr>
        <w:t>Evaluate the training requirements for</w:t>
      </w:r>
      <w:r w:rsidR="00B21296" w:rsidRPr="00344201">
        <w:rPr>
          <w:rFonts w:asciiTheme="minorHAnsi" w:hAnsiTheme="minorHAnsi" w:cstheme="minorHAnsi"/>
        </w:rPr>
        <w:t xml:space="preserve"> staff authorized to make for</w:t>
      </w:r>
      <w:r w:rsidR="00F34103" w:rsidRPr="00344201">
        <w:rPr>
          <w:rFonts w:asciiTheme="minorHAnsi" w:hAnsiTheme="minorHAnsi" w:cstheme="minorHAnsi"/>
        </w:rPr>
        <w:t xml:space="preserve"> </w:t>
      </w:r>
      <w:r w:rsidR="00B21296" w:rsidRPr="00344201">
        <w:rPr>
          <w:rFonts w:asciiTheme="minorHAnsi" w:hAnsiTheme="minorHAnsi" w:cstheme="minorHAnsi"/>
        </w:rPr>
        <w:t>cause testing determinations</w:t>
      </w:r>
      <w:r w:rsidRPr="00344201">
        <w:rPr>
          <w:rFonts w:asciiTheme="minorHAnsi" w:hAnsiTheme="minorHAnsi" w:cstheme="minorHAnsi"/>
        </w:rPr>
        <w:t xml:space="preserve">. Is training </w:t>
      </w:r>
      <w:r w:rsidR="00B21296" w:rsidRPr="00344201">
        <w:rPr>
          <w:rFonts w:asciiTheme="minorHAnsi" w:hAnsiTheme="minorHAnsi" w:cstheme="minorHAnsi"/>
        </w:rPr>
        <w:t xml:space="preserve">and </w:t>
      </w:r>
      <w:r w:rsidRPr="00344201">
        <w:rPr>
          <w:rFonts w:asciiTheme="minorHAnsi" w:hAnsiTheme="minorHAnsi" w:cstheme="minorHAnsi"/>
        </w:rPr>
        <w:t xml:space="preserve">frequency </w:t>
      </w:r>
      <w:r w:rsidR="008E027D" w:rsidRPr="00344201">
        <w:rPr>
          <w:rFonts w:asciiTheme="minorHAnsi" w:hAnsiTheme="minorHAnsi" w:cstheme="minorHAnsi"/>
        </w:rPr>
        <w:t>adequate to meet</w:t>
      </w:r>
      <w:r w:rsidR="00B21296" w:rsidRPr="00344201">
        <w:rPr>
          <w:rFonts w:asciiTheme="minorHAnsi" w:hAnsiTheme="minorHAnsi" w:cstheme="minorHAnsi"/>
        </w:rPr>
        <w:t xml:space="preserve"> the 10 CFR 26.29 requirement</w:t>
      </w:r>
      <w:r w:rsidRPr="00344201">
        <w:rPr>
          <w:rFonts w:asciiTheme="minorHAnsi" w:hAnsiTheme="minorHAnsi" w:cstheme="minorHAnsi"/>
        </w:rPr>
        <w:t>?</w:t>
      </w:r>
    </w:p>
    <w:p w14:paraId="7BF7C645" w14:textId="002341A9" w:rsidR="007D3952" w:rsidRPr="00344201" w:rsidRDefault="007D3952" w:rsidP="00057C1C">
      <w:pPr>
        <w:pStyle w:val="BodyText"/>
        <w:numPr>
          <w:ilvl w:val="2"/>
          <w:numId w:val="14"/>
        </w:numPr>
        <w:rPr>
          <w:rFonts w:asciiTheme="minorHAnsi" w:hAnsiTheme="minorHAnsi" w:cstheme="minorHAnsi"/>
        </w:rPr>
      </w:pPr>
      <w:r w:rsidRPr="00344201">
        <w:rPr>
          <w:rFonts w:asciiTheme="minorHAnsi" w:hAnsiTheme="minorHAnsi" w:cstheme="minorHAnsi"/>
        </w:rPr>
        <w:t>How did the licensee determine that the level of training provided was appropriate?</w:t>
      </w:r>
    </w:p>
    <w:p w14:paraId="0588ABE2" w14:textId="334C8352" w:rsidR="00527CCB" w:rsidRPr="00344201" w:rsidRDefault="002E677A" w:rsidP="00057C1C">
      <w:pPr>
        <w:pStyle w:val="BodyText"/>
        <w:numPr>
          <w:ilvl w:val="2"/>
          <w:numId w:val="14"/>
        </w:numPr>
        <w:rPr>
          <w:rFonts w:asciiTheme="minorHAnsi" w:hAnsiTheme="minorHAnsi" w:cstheme="minorHAnsi"/>
        </w:rPr>
      </w:pPr>
      <w:r w:rsidRPr="00344201">
        <w:rPr>
          <w:rFonts w:asciiTheme="minorHAnsi" w:hAnsiTheme="minorHAnsi" w:cstheme="minorHAnsi"/>
        </w:rPr>
        <w:t>H</w:t>
      </w:r>
      <w:r w:rsidR="007D3952" w:rsidRPr="00344201">
        <w:rPr>
          <w:rFonts w:asciiTheme="minorHAnsi" w:hAnsiTheme="minorHAnsi" w:cstheme="minorHAnsi"/>
        </w:rPr>
        <w:t>ow did the licensee determine that the training materials provided were appropriate?</w:t>
      </w:r>
    </w:p>
    <w:p w14:paraId="4623DE24" w14:textId="5DDB6A2E" w:rsidR="00E95C63" w:rsidRPr="00344201" w:rsidRDefault="008E027D" w:rsidP="00057C1C">
      <w:pPr>
        <w:pStyle w:val="BodyText"/>
        <w:numPr>
          <w:ilvl w:val="1"/>
          <w:numId w:val="14"/>
        </w:numPr>
        <w:rPr>
          <w:rFonts w:asciiTheme="minorHAnsi" w:hAnsiTheme="minorHAnsi" w:cstheme="minorHAnsi"/>
        </w:rPr>
      </w:pPr>
      <w:r w:rsidRPr="00344201">
        <w:rPr>
          <w:rFonts w:asciiTheme="minorHAnsi" w:hAnsiTheme="minorHAnsi" w:cstheme="minorHAnsi"/>
        </w:rPr>
        <w:t xml:space="preserve">The inspector(s) should review </w:t>
      </w:r>
      <w:r w:rsidR="00714D31" w:rsidRPr="00344201">
        <w:rPr>
          <w:rFonts w:asciiTheme="minorHAnsi" w:hAnsiTheme="minorHAnsi" w:cstheme="minorHAnsi"/>
        </w:rPr>
        <w:t>any random</w:t>
      </w:r>
      <w:r w:rsidR="00D22A72" w:rsidRPr="00344201">
        <w:rPr>
          <w:rFonts w:asciiTheme="minorHAnsi" w:hAnsiTheme="minorHAnsi" w:cstheme="minorHAnsi"/>
        </w:rPr>
        <w:t xml:space="preserve">, </w:t>
      </w:r>
      <w:r w:rsidR="00691484" w:rsidRPr="00344201">
        <w:rPr>
          <w:rFonts w:asciiTheme="minorHAnsi" w:hAnsiTheme="minorHAnsi" w:cstheme="minorHAnsi"/>
        </w:rPr>
        <w:t>follow-up</w:t>
      </w:r>
      <w:r w:rsidR="00D22A72" w:rsidRPr="00344201">
        <w:rPr>
          <w:rFonts w:asciiTheme="minorHAnsi" w:hAnsiTheme="minorHAnsi" w:cstheme="minorHAnsi"/>
        </w:rPr>
        <w:t xml:space="preserve">, </w:t>
      </w:r>
      <w:r w:rsidR="00714D31" w:rsidRPr="00344201">
        <w:rPr>
          <w:rFonts w:asciiTheme="minorHAnsi" w:hAnsiTheme="minorHAnsi" w:cstheme="minorHAnsi"/>
        </w:rPr>
        <w:t xml:space="preserve">and </w:t>
      </w:r>
      <w:r w:rsidRPr="00344201">
        <w:rPr>
          <w:rFonts w:asciiTheme="minorHAnsi" w:hAnsiTheme="minorHAnsi" w:cstheme="minorHAnsi"/>
        </w:rPr>
        <w:t>for</w:t>
      </w:r>
      <w:r w:rsidR="00732909" w:rsidRPr="00344201">
        <w:rPr>
          <w:rFonts w:asciiTheme="minorHAnsi" w:hAnsiTheme="minorHAnsi" w:cstheme="minorHAnsi"/>
        </w:rPr>
        <w:t xml:space="preserve"> </w:t>
      </w:r>
      <w:r w:rsidRPr="00344201">
        <w:rPr>
          <w:rFonts w:asciiTheme="minorHAnsi" w:hAnsiTheme="minorHAnsi" w:cstheme="minorHAnsi"/>
        </w:rPr>
        <w:t xml:space="preserve">cause tests </w:t>
      </w:r>
      <w:r w:rsidR="00714D31" w:rsidRPr="00344201">
        <w:rPr>
          <w:rFonts w:asciiTheme="minorHAnsi" w:hAnsiTheme="minorHAnsi" w:cstheme="minorHAnsi"/>
        </w:rPr>
        <w:t xml:space="preserve">where an alcohol positive test result was reported </w:t>
      </w:r>
      <w:r w:rsidRPr="00344201">
        <w:rPr>
          <w:rFonts w:asciiTheme="minorHAnsi" w:hAnsiTheme="minorHAnsi" w:cstheme="minorHAnsi"/>
        </w:rPr>
        <w:t xml:space="preserve">during the period of inspection, especially if the blood alcohol concentration (BAC) of 0.04 percent or greater was reported </w:t>
      </w:r>
      <w:r w:rsidRPr="00344201">
        <w:rPr>
          <w:rFonts w:asciiTheme="minorHAnsi" w:hAnsiTheme="minorHAnsi" w:cstheme="minorHAnsi"/>
        </w:rPr>
        <w:lastRenderedPageBreak/>
        <w:t>(i.e., the higher the BAC level, the more likely impairment could be identifiable). Each SPTF submitted under 10 CFR 26.717 for an alcohol positive will capture the BAC level exceeded (i.e., 0.04 or greater; 0.03 and in work status at least 1 hour; 0.02 and in work status at least 2 hours).</w:t>
      </w:r>
    </w:p>
    <w:p w14:paraId="54266E19" w14:textId="4B9D3B1C" w:rsidR="006B2D71" w:rsidRPr="00344201" w:rsidRDefault="00B37256" w:rsidP="00057C1C">
      <w:pPr>
        <w:pStyle w:val="Requirement"/>
        <w:keepNext w:val="0"/>
        <w:numPr>
          <w:ilvl w:val="0"/>
          <w:numId w:val="39"/>
        </w:numPr>
        <w:rPr>
          <w:rFonts w:asciiTheme="minorHAnsi" w:eastAsiaTheme="minorHAnsi" w:hAnsiTheme="minorHAnsi" w:cstheme="minorHAnsi"/>
        </w:rPr>
      </w:pPr>
      <w:r w:rsidRPr="00344201">
        <w:rPr>
          <w:rFonts w:asciiTheme="minorHAnsi" w:eastAsiaTheme="minorHAnsi" w:hAnsiTheme="minorHAnsi" w:cstheme="minorHAnsi"/>
        </w:rPr>
        <w:t xml:space="preserve">Verify </w:t>
      </w:r>
      <w:r w:rsidR="006B2D71" w:rsidRPr="00344201">
        <w:rPr>
          <w:rFonts w:asciiTheme="minorHAnsi" w:eastAsiaTheme="minorHAnsi" w:hAnsiTheme="minorHAnsi" w:cstheme="minorHAnsi"/>
        </w:rPr>
        <w:t>that the licensee’s FFD policy statement requires individuals to report any FFD concerns about other individuals to the personnel designated in the FFD policy.</w:t>
      </w:r>
      <w:r w:rsidR="002C13E0" w:rsidRPr="00344201">
        <w:rPr>
          <w:rFonts w:asciiTheme="minorHAnsi" w:eastAsiaTheme="minorHAnsi" w:hAnsiTheme="minorHAnsi" w:cstheme="minorHAnsi"/>
        </w:rPr>
        <w:t xml:space="preserve"> Assess whether the procedure describes behavioral observations and “FFD concerns” that occur both on and off site. </w:t>
      </w:r>
      <w:r w:rsidR="006B2D71" w:rsidRPr="00344201">
        <w:rPr>
          <w:rFonts w:asciiTheme="minorHAnsi" w:eastAsiaTheme="minorHAnsi" w:hAnsiTheme="minorHAnsi" w:cstheme="minorHAnsi"/>
        </w:rPr>
        <w:t>(</w:t>
      </w:r>
      <w:r w:rsidR="000C1688" w:rsidRPr="00344201">
        <w:rPr>
          <w:rFonts w:asciiTheme="minorHAnsi" w:eastAsiaTheme="minorHAnsi" w:hAnsiTheme="minorHAnsi" w:cstheme="minorHAnsi"/>
        </w:rPr>
        <w:t>10 CFR </w:t>
      </w:r>
      <w:r w:rsidR="006B2D71" w:rsidRPr="00344201">
        <w:rPr>
          <w:rFonts w:asciiTheme="minorHAnsi" w:eastAsiaTheme="minorHAnsi" w:hAnsiTheme="minorHAnsi" w:cstheme="minorHAnsi"/>
        </w:rPr>
        <w:t>26.33)</w:t>
      </w:r>
    </w:p>
    <w:p w14:paraId="6D9C3DB3" w14:textId="01B7D486" w:rsidR="004C33BD" w:rsidRPr="00344201" w:rsidRDefault="004C33B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4DA29475" w14:textId="77777777" w:rsidR="00F246D0" w:rsidRPr="00344201" w:rsidRDefault="00FF43B2" w:rsidP="00057C1C">
      <w:pPr>
        <w:pStyle w:val="BodyText3"/>
        <w:rPr>
          <w:rFonts w:asciiTheme="minorHAnsi" w:hAnsiTheme="minorHAnsi" w:cstheme="minorHAnsi"/>
        </w:rPr>
      </w:pPr>
      <w:r w:rsidRPr="00344201">
        <w:rPr>
          <w:rFonts w:asciiTheme="minorHAnsi" w:hAnsiTheme="minorHAnsi" w:cstheme="minorHAnsi"/>
        </w:rPr>
        <w:t>The inspector(s) should review the FFD policy statement to ensure that it requires individuals to report any FFD concerns about other individuals to designated personnel.</w:t>
      </w:r>
    </w:p>
    <w:p w14:paraId="73EFC35D" w14:textId="066955BD" w:rsidR="00714D31" w:rsidRPr="00344201" w:rsidRDefault="00714D31" w:rsidP="00057C1C">
      <w:pPr>
        <w:pStyle w:val="Requirement"/>
        <w:keepNext w:val="0"/>
        <w:numPr>
          <w:ilvl w:val="0"/>
          <w:numId w:val="39"/>
        </w:numPr>
        <w:rPr>
          <w:rFonts w:asciiTheme="minorHAnsi" w:hAnsiTheme="minorHAnsi" w:cstheme="minorHAnsi"/>
        </w:rPr>
      </w:pPr>
      <w:r w:rsidRPr="00344201">
        <w:rPr>
          <w:rFonts w:asciiTheme="minorHAnsi" w:hAnsiTheme="minorHAnsi" w:cstheme="minorHAnsi"/>
        </w:rPr>
        <w:t>Verify that the licensee’s program to allow off-site employees to maintain unescorted access contains provisions for initial and annual re-qualification of behavior observation training for both the employees and their supervisors. (10 CFR 73.56(f)(2)(</w:t>
      </w:r>
      <w:proofErr w:type="spellStart"/>
      <w:r w:rsidRPr="00344201">
        <w:rPr>
          <w:rFonts w:asciiTheme="minorHAnsi" w:hAnsiTheme="minorHAnsi" w:cstheme="minorHAnsi"/>
        </w:rPr>
        <w:t>i</w:t>
      </w:r>
      <w:proofErr w:type="spellEnd"/>
      <w:r w:rsidRPr="00344201">
        <w:rPr>
          <w:rFonts w:asciiTheme="minorHAnsi" w:hAnsiTheme="minorHAnsi" w:cstheme="minorHAnsi"/>
        </w:rPr>
        <w:t>)</w:t>
      </w:r>
      <w:r w:rsidR="001D06AF" w:rsidRPr="00344201">
        <w:rPr>
          <w:rFonts w:asciiTheme="minorHAnsi" w:hAnsiTheme="minorHAnsi" w:cstheme="minorHAnsi"/>
        </w:rPr>
        <w:t>)</w:t>
      </w:r>
    </w:p>
    <w:p w14:paraId="47044975" w14:textId="68F05557" w:rsidR="00714D31" w:rsidRPr="00344201" w:rsidRDefault="00714D31"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5F874235" w14:textId="21534BD3" w:rsidR="002F4F70" w:rsidRPr="00344201" w:rsidRDefault="00714D31" w:rsidP="00057C1C">
      <w:pPr>
        <w:pStyle w:val="BodyText3"/>
        <w:rPr>
          <w:rFonts w:asciiTheme="minorHAnsi" w:hAnsiTheme="minorHAnsi" w:cstheme="minorHAnsi"/>
        </w:rPr>
      </w:pPr>
      <w:r w:rsidRPr="00344201">
        <w:rPr>
          <w:rFonts w:asciiTheme="minorHAnsi" w:hAnsiTheme="minorHAnsi" w:cstheme="minorHAnsi"/>
        </w:rPr>
        <w:t>No inspection guidance.</w:t>
      </w:r>
    </w:p>
    <w:p w14:paraId="6231D1C4" w14:textId="180BE01C" w:rsidR="006B2D71" w:rsidRPr="00344201" w:rsidRDefault="006B2D71" w:rsidP="00057C1C">
      <w:pPr>
        <w:pStyle w:val="Heading2"/>
        <w:keepNext w:val="0"/>
        <w:rPr>
          <w:rFonts w:asciiTheme="minorHAnsi" w:hAnsiTheme="minorHAnsi" w:cstheme="minorHAnsi"/>
        </w:rPr>
      </w:pPr>
      <w:r w:rsidRPr="00344201">
        <w:rPr>
          <w:rFonts w:asciiTheme="minorHAnsi" w:hAnsiTheme="minorHAnsi" w:cstheme="minorHAnsi"/>
        </w:rPr>
        <w:t>02.0</w:t>
      </w:r>
      <w:r w:rsidR="00412B3C" w:rsidRPr="00344201">
        <w:rPr>
          <w:rFonts w:asciiTheme="minorHAnsi" w:hAnsiTheme="minorHAnsi" w:cstheme="minorHAnsi"/>
        </w:rPr>
        <w:t>4</w:t>
      </w:r>
      <w:r w:rsidRPr="00344201">
        <w:rPr>
          <w:rFonts w:asciiTheme="minorHAnsi" w:hAnsiTheme="minorHAnsi" w:cstheme="minorHAnsi"/>
        </w:rPr>
        <w:tab/>
      </w:r>
      <w:r w:rsidRPr="00344201">
        <w:rPr>
          <w:rFonts w:asciiTheme="minorHAnsi" w:hAnsiTheme="minorHAnsi" w:cstheme="minorHAnsi"/>
          <w:u w:val="single"/>
        </w:rPr>
        <w:t>Sanct</w:t>
      </w:r>
      <w:r w:rsidR="00F702E6" w:rsidRPr="00344201">
        <w:rPr>
          <w:rFonts w:asciiTheme="minorHAnsi" w:hAnsiTheme="minorHAnsi" w:cstheme="minorHAnsi"/>
          <w:u w:val="single"/>
        </w:rPr>
        <w:t xml:space="preserve">ions and </w:t>
      </w:r>
      <w:r w:rsidR="00AE493D" w:rsidRPr="00344201">
        <w:rPr>
          <w:rFonts w:asciiTheme="minorHAnsi" w:hAnsiTheme="minorHAnsi" w:cstheme="minorHAnsi"/>
          <w:u w:val="single"/>
        </w:rPr>
        <w:t xml:space="preserve">Substance Abuse Expert </w:t>
      </w:r>
      <w:r w:rsidRPr="00344201">
        <w:rPr>
          <w:rFonts w:asciiTheme="minorHAnsi" w:hAnsiTheme="minorHAnsi" w:cstheme="minorHAnsi"/>
          <w:u w:val="single"/>
        </w:rPr>
        <w:t>Interview</w:t>
      </w:r>
    </w:p>
    <w:p w14:paraId="0E47FA08" w14:textId="68369D5A" w:rsidR="006B2D71" w:rsidRPr="00344201" w:rsidRDefault="006B2D71" w:rsidP="00057C1C">
      <w:pPr>
        <w:pStyle w:val="Requirement"/>
        <w:keepNext w:val="0"/>
        <w:numPr>
          <w:ilvl w:val="0"/>
          <w:numId w:val="41"/>
        </w:numPr>
        <w:rPr>
          <w:rFonts w:asciiTheme="minorHAnsi" w:eastAsiaTheme="minorHAnsi" w:hAnsiTheme="minorHAnsi" w:cstheme="minorHAnsi"/>
        </w:rPr>
      </w:pPr>
      <w:r w:rsidRPr="00344201">
        <w:rPr>
          <w:rFonts w:asciiTheme="minorHAnsi" w:eastAsiaTheme="minorHAnsi" w:hAnsiTheme="minorHAnsi" w:cstheme="minorHAnsi"/>
        </w:rPr>
        <w:t xml:space="preserve">Verify that the licensee has established sanctions in accordance </w:t>
      </w:r>
      <w:r w:rsidR="009A036D" w:rsidRPr="00344201">
        <w:rPr>
          <w:rFonts w:asciiTheme="minorHAnsi" w:eastAsiaTheme="minorHAnsi" w:hAnsiTheme="minorHAnsi" w:cstheme="minorHAnsi"/>
        </w:rPr>
        <w:t xml:space="preserve">with </w:t>
      </w:r>
      <w:r w:rsidR="00714D31" w:rsidRPr="00344201">
        <w:rPr>
          <w:rFonts w:asciiTheme="minorHAnsi" w:eastAsiaTheme="minorHAnsi" w:hAnsiTheme="minorHAnsi" w:cstheme="minorHAnsi"/>
        </w:rPr>
        <w:t>10 CFR 26.75</w:t>
      </w:r>
      <w:r w:rsidRPr="00344201">
        <w:rPr>
          <w:rFonts w:asciiTheme="minorHAnsi" w:eastAsiaTheme="minorHAnsi" w:hAnsiTheme="minorHAnsi" w:cstheme="minorHAnsi"/>
        </w:rPr>
        <w:t xml:space="preserve"> that are imposed when an individual has violated the drug and alcoho</w:t>
      </w:r>
      <w:r w:rsidR="000A2AE0" w:rsidRPr="00344201">
        <w:rPr>
          <w:rFonts w:asciiTheme="minorHAnsi" w:eastAsiaTheme="minorHAnsi" w:hAnsiTheme="minorHAnsi" w:cstheme="minorHAnsi"/>
        </w:rPr>
        <w:t xml:space="preserve">l provisions </w:t>
      </w:r>
      <w:r w:rsidR="00AE493D" w:rsidRPr="00344201">
        <w:rPr>
          <w:rFonts w:asciiTheme="minorHAnsi" w:eastAsiaTheme="minorHAnsi" w:hAnsiTheme="minorHAnsi" w:cstheme="minorHAnsi"/>
        </w:rPr>
        <w:t xml:space="preserve">in the </w:t>
      </w:r>
      <w:r w:rsidR="000A2AE0" w:rsidRPr="00344201">
        <w:rPr>
          <w:rFonts w:asciiTheme="minorHAnsi" w:eastAsiaTheme="minorHAnsi" w:hAnsiTheme="minorHAnsi" w:cstheme="minorHAnsi"/>
        </w:rPr>
        <w:t>FFD policy</w:t>
      </w:r>
      <w:r w:rsidR="00AE493D" w:rsidRPr="00344201">
        <w:rPr>
          <w:rFonts w:asciiTheme="minorHAnsi" w:eastAsiaTheme="minorHAnsi" w:hAnsiTheme="minorHAnsi" w:cstheme="minorHAnsi"/>
        </w:rPr>
        <w:t xml:space="preserve"> statement</w:t>
      </w:r>
      <w:r w:rsidR="000A2AE0" w:rsidRPr="00344201">
        <w:rPr>
          <w:rFonts w:asciiTheme="minorHAnsi" w:eastAsiaTheme="minorHAnsi" w:hAnsiTheme="minorHAnsi" w:cstheme="minorHAnsi"/>
        </w:rPr>
        <w:t>.</w:t>
      </w:r>
    </w:p>
    <w:p w14:paraId="6138C410" w14:textId="4217616B" w:rsidR="004C33BD" w:rsidRPr="00344201" w:rsidRDefault="004C33B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2F778683" w14:textId="150D895C" w:rsidR="005E45EF" w:rsidRPr="00344201" w:rsidRDefault="007D3952" w:rsidP="00057C1C">
      <w:pPr>
        <w:pStyle w:val="BodyText"/>
        <w:numPr>
          <w:ilvl w:val="1"/>
          <w:numId w:val="42"/>
        </w:numPr>
        <w:rPr>
          <w:rFonts w:asciiTheme="minorHAnsi" w:hAnsiTheme="minorHAnsi" w:cstheme="minorHAnsi"/>
        </w:rPr>
      </w:pPr>
      <w:r w:rsidRPr="00344201">
        <w:rPr>
          <w:rFonts w:asciiTheme="minorHAnsi" w:hAnsiTheme="minorHAnsi" w:cstheme="minorHAnsi"/>
        </w:rPr>
        <w:t xml:space="preserve">The inspector(s) should review the licensee’s </w:t>
      </w:r>
      <w:r w:rsidR="00AE493D" w:rsidRPr="00344201">
        <w:rPr>
          <w:rFonts w:asciiTheme="minorHAnsi" w:hAnsiTheme="minorHAnsi" w:cstheme="minorHAnsi"/>
        </w:rPr>
        <w:t xml:space="preserve">FFD </w:t>
      </w:r>
      <w:r w:rsidRPr="00344201">
        <w:rPr>
          <w:rFonts w:asciiTheme="minorHAnsi" w:hAnsiTheme="minorHAnsi" w:cstheme="minorHAnsi"/>
        </w:rPr>
        <w:t xml:space="preserve">policy </w:t>
      </w:r>
      <w:r w:rsidR="00AE493D" w:rsidRPr="00344201">
        <w:rPr>
          <w:rFonts w:asciiTheme="minorHAnsi" w:hAnsiTheme="minorHAnsi" w:cstheme="minorHAnsi"/>
        </w:rPr>
        <w:t xml:space="preserve">statement </w:t>
      </w:r>
      <w:r w:rsidRPr="00344201">
        <w:rPr>
          <w:rFonts w:asciiTheme="minorHAnsi" w:hAnsiTheme="minorHAnsi" w:cstheme="minorHAnsi"/>
        </w:rPr>
        <w:t>to ensure that it specifies the FFD policy violations.</w:t>
      </w:r>
    </w:p>
    <w:p w14:paraId="41491CCB" w14:textId="40108355" w:rsidR="006B2D71" w:rsidRPr="00344201" w:rsidRDefault="005765FE" w:rsidP="00057C1C">
      <w:pPr>
        <w:pStyle w:val="BodyText"/>
        <w:numPr>
          <w:ilvl w:val="1"/>
          <w:numId w:val="42"/>
        </w:numPr>
        <w:rPr>
          <w:rFonts w:asciiTheme="minorHAnsi" w:hAnsiTheme="minorHAnsi" w:cstheme="minorHAnsi"/>
        </w:rPr>
      </w:pPr>
      <w:r w:rsidRPr="00344201">
        <w:rPr>
          <w:rFonts w:asciiTheme="minorHAnsi" w:hAnsiTheme="minorHAnsi" w:cstheme="minorHAnsi"/>
        </w:rPr>
        <w:t>As</w:t>
      </w:r>
      <w:r w:rsidR="00953470" w:rsidRPr="00344201">
        <w:rPr>
          <w:rFonts w:asciiTheme="minorHAnsi" w:hAnsiTheme="minorHAnsi" w:cstheme="minorHAnsi"/>
        </w:rPr>
        <w:t xml:space="preserve"> applicable, t</w:t>
      </w:r>
      <w:r w:rsidR="007D3952" w:rsidRPr="00344201">
        <w:rPr>
          <w:rFonts w:asciiTheme="minorHAnsi" w:hAnsiTheme="minorHAnsi" w:cstheme="minorHAnsi"/>
        </w:rPr>
        <w:t xml:space="preserve">he inspector(s) should examine cases of FFD program violations (e.g., positive drug and/or alcohol test result; testing refusal) and ensure that </w:t>
      </w:r>
      <w:r w:rsidR="00AE493D" w:rsidRPr="00344201">
        <w:rPr>
          <w:rFonts w:asciiTheme="minorHAnsi" w:hAnsiTheme="minorHAnsi" w:cstheme="minorHAnsi"/>
        </w:rPr>
        <w:t xml:space="preserve">the correct </w:t>
      </w:r>
      <w:r w:rsidR="007D3952" w:rsidRPr="00344201">
        <w:rPr>
          <w:rFonts w:asciiTheme="minorHAnsi" w:hAnsiTheme="minorHAnsi" w:cstheme="minorHAnsi"/>
        </w:rPr>
        <w:t>sanction</w:t>
      </w:r>
      <w:r w:rsidR="00AE493D" w:rsidRPr="00344201">
        <w:rPr>
          <w:rFonts w:asciiTheme="minorHAnsi" w:hAnsiTheme="minorHAnsi" w:cstheme="minorHAnsi"/>
        </w:rPr>
        <w:t xml:space="preserve"> </w:t>
      </w:r>
      <w:r w:rsidR="00714D31" w:rsidRPr="00344201">
        <w:rPr>
          <w:rFonts w:asciiTheme="minorHAnsi" w:hAnsiTheme="minorHAnsi" w:cstheme="minorHAnsi"/>
        </w:rPr>
        <w:t>was</w:t>
      </w:r>
      <w:r w:rsidR="007D3952" w:rsidRPr="00344201">
        <w:rPr>
          <w:rFonts w:asciiTheme="minorHAnsi" w:hAnsiTheme="minorHAnsi" w:cstheme="minorHAnsi"/>
        </w:rPr>
        <w:t xml:space="preserve"> assessed to </w:t>
      </w:r>
      <w:proofErr w:type="gramStart"/>
      <w:r w:rsidR="00AE493D" w:rsidRPr="00344201">
        <w:rPr>
          <w:rFonts w:asciiTheme="minorHAnsi" w:hAnsiTheme="minorHAnsi" w:cstheme="minorHAnsi"/>
        </w:rPr>
        <w:t xml:space="preserve">each </w:t>
      </w:r>
      <w:r w:rsidR="007D3952" w:rsidRPr="00344201">
        <w:rPr>
          <w:rFonts w:asciiTheme="minorHAnsi" w:hAnsiTheme="minorHAnsi" w:cstheme="minorHAnsi"/>
        </w:rPr>
        <w:t>individual</w:t>
      </w:r>
      <w:proofErr w:type="gramEnd"/>
      <w:r w:rsidR="007D3952" w:rsidRPr="00344201">
        <w:rPr>
          <w:rFonts w:asciiTheme="minorHAnsi" w:hAnsiTheme="minorHAnsi" w:cstheme="minorHAnsi"/>
        </w:rPr>
        <w:t>, as specified in the FFD policy</w:t>
      </w:r>
      <w:r w:rsidR="00AE493D" w:rsidRPr="00344201">
        <w:rPr>
          <w:rFonts w:asciiTheme="minorHAnsi" w:hAnsiTheme="minorHAnsi" w:cstheme="minorHAnsi"/>
        </w:rPr>
        <w:t xml:space="preserve"> statement</w:t>
      </w:r>
      <w:r w:rsidR="007D3952" w:rsidRPr="00344201">
        <w:rPr>
          <w:rFonts w:asciiTheme="minorHAnsi" w:hAnsiTheme="minorHAnsi" w:cstheme="minorHAnsi"/>
        </w:rPr>
        <w:t>.</w:t>
      </w:r>
      <w:r w:rsidR="0057322F" w:rsidRPr="00344201">
        <w:rPr>
          <w:rFonts w:asciiTheme="minorHAnsi" w:hAnsiTheme="minorHAnsi" w:cstheme="minorHAnsi"/>
        </w:rPr>
        <w:t xml:space="preserve"> </w:t>
      </w:r>
    </w:p>
    <w:p w14:paraId="6670AE4D" w14:textId="2C71FA6D" w:rsidR="00AE493D" w:rsidRPr="00344201" w:rsidRDefault="00AE493D" w:rsidP="00057C1C">
      <w:pPr>
        <w:pStyle w:val="BodyText"/>
        <w:numPr>
          <w:ilvl w:val="2"/>
          <w:numId w:val="42"/>
        </w:numPr>
        <w:rPr>
          <w:rFonts w:asciiTheme="minorHAnsi" w:hAnsiTheme="minorHAnsi" w:cstheme="minorHAnsi"/>
        </w:rPr>
      </w:pPr>
      <w:r w:rsidRPr="00344201">
        <w:rPr>
          <w:rFonts w:asciiTheme="minorHAnsi" w:hAnsiTheme="minorHAnsi" w:cstheme="minorHAnsi"/>
        </w:rPr>
        <w:t>Ensure for the sample reviewed, that information on the FFD sanction was entered into the industry’s access authorization database. The database is used by licensees and other entities to evaluate if an individual has an FFD policy violation under 10 CFR Part 26.</w:t>
      </w:r>
    </w:p>
    <w:p w14:paraId="78B7C8B4" w14:textId="425373C6" w:rsidR="004E27F1" w:rsidRPr="00344201" w:rsidRDefault="00AE493D" w:rsidP="00057C1C">
      <w:pPr>
        <w:pStyle w:val="BodyText"/>
        <w:numPr>
          <w:ilvl w:val="2"/>
          <w:numId w:val="42"/>
        </w:numPr>
        <w:rPr>
          <w:rFonts w:asciiTheme="minorHAnsi" w:hAnsiTheme="minorHAnsi" w:cstheme="minorHAnsi"/>
        </w:rPr>
      </w:pPr>
      <w:r w:rsidRPr="00344201">
        <w:rPr>
          <w:rFonts w:asciiTheme="minorHAnsi" w:hAnsiTheme="minorHAnsi" w:cstheme="minorHAnsi"/>
        </w:rPr>
        <w:t>Ensure for the sample reviewed, that no individual denied access under a</w:t>
      </w:r>
      <w:r w:rsidR="00833B8A" w:rsidRPr="00344201">
        <w:rPr>
          <w:rFonts w:asciiTheme="minorHAnsi" w:hAnsiTheme="minorHAnsi" w:cstheme="minorHAnsi"/>
        </w:rPr>
        <w:t xml:space="preserve"> </w:t>
      </w:r>
      <w:r w:rsidRPr="00344201">
        <w:rPr>
          <w:rFonts w:asciiTheme="minorHAnsi" w:hAnsiTheme="minorHAnsi" w:cstheme="minorHAnsi"/>
        </w:rPr>
        <w:t xml:space="preserve">10 CFR 26.75 sanction subsequently has been granted authorization, unless the denial period is no longer </w:t>
      </w:r>
      <w:r w:rsidR="00691484" w:rsidRPr="00344201">
        <w:rPr>
          <w:rFonts w:asciiTheme="minorHAnsi" w:hAnsiTheme="minorHAnsi" w:cstheme="minorHAnsi"/>
        </w:rPr>
        <w:t>applicable and the licensee implemented the requirements under 10 CFR 26.69(b), “Authorization after a first confirmed positive drug or alcohol test result or a 5-year denial of authorization.”</w:t>
      </w:r>
    </w:p>
    <w:p w14:paraId="126D0BAF" w14:textId="747B3FFE" w:rsidR="009413C6" w:rsidRPr="00344201" w:rsidRDefault="009413C6" w:rsidP="00057C1C">
      <w:pPr>
        <w:pStyle w:val="Requirement"/>
        <w:keepNext w:val="0"/>
        <w:numPr>
          <w:ilvl w:val="0"/>
          <w:numId w:val="41"/>
        </w:numPr>
        <w:rPr>
          <w:rFonts w:asciiTheme="minorHAnsi" w:eastAsiaTheme="minorHAnsi" w:hAnsiTheme="minorHAnsi" w:cstheme="minorHAnsi"/>
        </w:rPr>
      </w:pPr>
      <w:r w:rsidRPr="00344201">
        <w:rPr>
          <w:rFonts w:asciiTheme="minorHAnsi" w:eastAsiaTheme="minorHAnsi" w:hAnsiTheme="minorHAnsi" w:cstheme="minorHAnsi"/>
        </w:rPr>
        <w:t xml:space="preserve">Verify that the licensee has </w:t>
      </w:r>
      <w:bookmarkStart w:id="3" w:name="_Hlk161911743"/>
      <w:r w:rsidR="006147A1" w:rsidRPr="00344201">
        <w:rPr>
          <w:rFonts w:asciiTheme="minorHAnsi" w:eastAsiaTheme="minorHAnsi" w:hAnsiTheme="minorHAnsi" w:cstheme="minorHAnsi"/>
        </w:rPr>
        <w:t>developed</w:t>
      </w:r>
      <w:r w:rsidR="00461AF3" w:rsidRPr="00344201">
        <w:rPr>
          <w:rFonts w:asciiTheme="minorHAnsi" w:eastAsiaTheme="minorHAnsi" w:hAnsiTheme="minorHAnsi" w:cstheme="minorHAnsi"/>
        </w:rPr>
        <w:t xml:space="preserve">, </w:t>
      </w:r>
      <w:r w:rsidR="001447B4" w:rsidRPr="00344201">
        <w:rPr>
          <w:rFonts w:asciiTheme="minorHAnsi" w:eastAsiaTheme="minorHAnsi" w:hAnsiTheme="minorHAnsi" w:cstheme="minorHAnsi"/>
        </w:rPr>
        <w:t>implemented,</w:t>
      </w:r>
      <w:r w:rsidR="00461AF3" w:rsidRPr="00344201">
        <w:rPr>
          <w:rFonts w:asciiTheme="minorHAnsi" w:eastAsiaTheme="minorHAnsi" w:hAnsiTheme="minorHAnsi" w:cstheme="minorHAnsi"/>
        </w:rPr>
        <w:t xml:space="preserve"> or is prepared to implement</w:t>
      </w:r>
      <w:bookmarkEnd w:id="3"/>
      <w:r w:rsidRPr="00344201">
        <w:rPr>
          <w:rFonts w:asciiTheme="minorHAnsi" w:eastAsiaTheme="minorHAnsi" w:hAnsiTheme="minorHAnsi" w:cstheme="minorHAnsi"/>
        </w:rPr>
        <w:t xml:space="preserve"> management actions that must be taken when an individual shows indication that </w:t>
      </w:r>
      <w:r w:rsidR="00691484" w:rsidRPr="00344201">
        <w:rPr>
          <w:rFonts w:asciiTheme="minorHAnsi" w:eastAsiaTheme="minorHAnsi" w:hAnsiTheme="minorHAnsi" w:cstheme="minorHAnsi"/>
        </w:rPr>
        <w:lastRenderedPageBreak/>
        <w:t xml:space="preserve">they </w:t>
      </w:r>
      <w:r w:rsidRPr="00344201">
        <w:rPr>
          <w:rFonts w:asciiTheme="minorHAnsi" w:eastAsiaTheme="minorHAnsi" w:hAnsiTheme="minorHAnsi" w:cstheme="minorHAnsi"/>
        </w:rPr>
        <w:t xml:space="preserve">may not be fit to perform </w:t>
      </w:r>
      <w:r w:rsidR="0047444B" w:rsidRPr="00344201">
        <w:rPr>
          <w:rFonts w:asciiTheme="minorHAnsi" w:eastAsiaTheme="minorHAnsi" w:hAnsiTheme="minorHAnsi" w:cstheme="minorHAnsi"/>
        </w:rPr>
        <w:t>their</w:t>
      </w:r>
      <w:r w:rsidRPr="00344201">
        <w:rPr>
          <w:rFonts w:asciiTheme="minorHAnsi" w:eastAsiaTheme="minorHAnsi" w:hAnsiTheme="minorHAnsi" w:cstheme="minorHAnsi"/>
        </w:rPr>
        <w:t xml:space="preserve"> duties safely and competently. (10 CFR 26.77</w:t>
      </w:r>
      <w:r w:rsidR="00691484" w:rsidRPr="00344201">
        <w:rPr>
          <w:rFonts w:asciiTheme="minorHAnsi" w:eastAsiaTheme="minorHAnsi" w:hAnsiTheme="minorHAnsi" w:cstheme="minorHAnsi"/>
        </w:rPr>
        <w:t>,</w:t>
      </w:r>
      <w:r w:rsidR="003A5EDD" w:rsidRPr="00344201">
        <w:rPr>
          <w:rFonts w:asciiTheme="minorHAnsi" w:eastAsiaTheme="minorHAnsi" w:hAnsiTheme="minorHAnsi" w:cstheme="minorHAnsi"/>
        </w:rPr>
        <w:t> </w:t>
      </w:r>
      <w:r w:rsidR="00691484" w:rsidRPr="00344201">
        <w:rPr>
          <w:rFonts w:asciiTheme="minorHAnsi" w:eastAsiaTheme="minorHAnsi" w:hAnsiTheme="minorHAnsi" w:cstheme="minorHAnsi"/>
        </w:rPr>
        <w:t>10 CFR 26.35</w:t>
      </w:r>
      <w:r w:rsidR="00D22A72" w:rsidRPr="00344201">
        <w:rPr>
          <w:rFonts w:asciiTheme="minorHAnsi" w:eastAsiaTheme="minorHAnsi" w:hAnsiTheme="minorHAnsi" w:cstheme="minorHAnsi"/>
        </w:rPr>
        <w:t>)</w:t>
      </w:r>
    </w:p>
    <w:p w14:paraId="66CF7C67" w14:textId="288F873A" w:rsidR="004C33BD" w:rsidRPr="00344201" w:rsidRDefault="004C33B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13821849" w14:textId="39EEE636" w:rsidR="00A166B7" w:rsidRPr="00344201" w:rsidRDefault="001B5103" w:rsidP="00057C1C">
      <w:pPr>
        <w:pStyle w:val="BodyText"/>
        <w:numPr>
          <w:ilvl w:val="1"/>
          <w:numId w:val="43"/>
        </w:numPr>
        <w:rPr>
          <w:rFonts w:asciiTheme="minorHAnsi" w:hAnsiTheme="minorHAnsi" w:cstheme="minorHAnsi"/>
        </w:rPr>
      </w:pPr>
      <w:r w:rsidRPr="00344201">
        <w:rPr>
          <w:rFonts w:asciiTheme="minorHAnsi" w:hAnsiTheme="minorHAnsi" w:cstheme="minorHAnsi"/>
        </w:rPr>
        <w:t xml:space="preserve">The inspector(s) should review the licensee’s </w:t>
      </w:r>
      <w:r w:rsidR="000920FA" w:rsidRPr="00344201">
        <w:rPr>
          <w:rFonts w:asciiTheme="minorHAnsi" w:hAnsiTheme="minorHAnsi" w:cstheme="minorHAnsi"/>
        </w:rPr>
        <w:t xml:space="preserve">FFD </w:t>
      </w:r>
      <w:r w:rsidRPr="00344201">
        <w:rPr>
          <w:rFonts w:asciiTheme="minorHAnsi" w:hAnsiTheme="minorHAnsi" w:cstheme="minorHAnsi"/>
        </w:rPr>
        <w:t>policy</w:t>
      </w:r>
      <w:r w:rsidR="009A036D" w:rsidRPr="00344201">
        <w:rPr>
          <w:rFonts w:asciiTheme="minorHAnsi" w:hAnsiTheme="minorHAnsi" w:cstheme="minorHAnsi"/>
        </w:rPr>
        <w:t xml:space="preserve"> </w:t>
      </w:r>
      <w:r w:rsidR="000920FA" w:rsidRPr="00344201">
        <w:rPr>
          <w:rFonts w:asciiTheme="minorHAnsi" w:hAnsiTheme="minorHAnsi" w:cstheme="minorHAnsi"/>
        </w:rPr>
        <w:t xml:space="preserve">statement or FFD procedures </w:t>
      </w:r>
      <w:r w:rsidRPr="00344201">
        <w:rPr>
          <w:rFonts w:asciiTheme="minorHAnsi" w:hAnsiTheme="minorHAnsi" w:cstheme="minorHAnsi"/>
        </w:rPr>
        <w:t xml:space="preserve">to confirm that it specifies the management actions to be taken when an individual shows indication that </w:t>
      </w:r>
      <w:r w:rsidR="003064B8" w:rsidRPr="00344201">
        <w:rPr>
          <w:rFonts w:asciiTheme="minorHAnsi" w:hAnsiTheme="minorHAnsi" w:cstheme="minorHAnsi"/>
        </w:rPr>
        <w:t xml:space="preserve">they </w:t>
      </w:r>
      <w:r w:rsidRPr="00344201">
        <w:rPr>
          <w:rFonts w:asciiTheme="minorHAnsi" w:hAnsiTheme="minorHAnsi" w:cstheme="minorHAnsi"/>
        </w:rPr>
        <w:t xml:space="preserve">may not be fit </w:t>
      </w:r>
      <w:r w:rsidR="000920FA" w:rsidRPr="00344201">
        <w:rPr>
          <w:rFonts w:asciiTheme="minorHAnsi" w:hAnsiTheme="minorHAnsi" w:cstheme="minorHAnsi"/>
        </w:rPr>
        <w:t xml:space="preserve">for duty (i.e., not able </w:t>
      </w:r>
      <w:r w:rsidRPr="00344201">
        <w:rPr>
          <w:rFonts w:asciiTheme="minorHAnsi" w:hAnsiTheme="minorHAnsi" w:cstheme="minorHAnsi"/>
        </w:rPr>
        <w:t xml:space="preserve">to perform </w:t>
      </w:r>
      <w:r w:rsidR="000920FA" w:rsidRPr="00344201">
        <w:rPr>
          <w:rFonts w:asciiTheme="minorHAnsi" w:hAnsiTheme="minorHAnsi" w:cstheme="minorHAnsi"/>
        </w:rPr>
        <w:t xml:space="preserve">assigned </w:t>
      </w:r>
      <w:r w:rsidRPr="00344201">
        <w:rPr>
          <w:rFonts w:asciiTheme="minorHAnsi" w:hAnsiTheme="minorHAnsi" w:cstheme="minorHAnsi"/>
        </w:rPr>
        <w:t>duties safely and competently</w:t>
      </w:r>
      <w:r w:rsidR="000920FA" w:rsidRPr="00344201">
        <w:rPr>
          <w:rFonts w:asciiTheme="minorHAnsi" w:hAnsiTheme="minorHAnsi" w:cstheme="minorHAnsi"/>
        </w:rPr>
        <w:t>)</w:t>
      </w:r>
      <w:r w:rsidR="0043204E" w:rsidRPr="00344201">
        <w:rPr>
          <w:rFonts w:asciiTheme="minorHAnsi" w:hAnsiTheme="minorHAnsi" w:cstheme="minorHAnsi"/>
        </w:rPr>
        <w:t>.</w:t>
      </w:r>
    </w:p>
    <w:p w14:paraId="37C058EE" w14:textId="1C3D5397" w:rsidR="003064B8" w:rsidRPr="00344201" w:rsidRDefault="003064B8" w:rsidP="00057C1C">
      <w:pPr>
        <w:pStyle w:val="BodyText"/>
        <w:numPr>
          <w:ilvl w:val="1"/>
          <w:numId w:val="43"/>
        </w:numPr>
        <w:rPr>
          <w:rFonts w:asciiTheme="minorHAnsi" w:hAnsiTheme="minorHAnsi" w:cstheme="minorHAnsi"/>
        </w:rPr>
      </w:pPr>
      <w:r w:rsidRPr="00344201">
        <w:rPr>
          <w:rFonts w:asciiTheme="minorHAnsi" w:hAnsiTheme="minorHAnsi" w:cstheme="minorHAnsi"/>
        </w:rPr>
        <w:t>The inspector(s) should review the licensee’s FFD procedures or contract with the Employee Assistance Program (EAP) provider to ensure that FFD program management is notified if EAP personnel determine that an individual poses or has posed an immediate hazard to themself or others (e.g., likely to commit self-harm or harm to others; has been impaired using drugs or alcohol while in a work status and has a continuing substance abuse disorder that makes it likely that they will be impaired while in a work status in the future; has engaged in any act that would be reportable to the NRC under 10 CFR 26.719(b)(1) through (b)(3). (10 CFR 26.35)</w:t>
      </w:r>
    </w:p>
    <w:p w14:paraId="3D618E92" w14:textId="7086D781" w:rsidR="006B2D71" w:rsidRPr="00344201" w:rsidRDefault="00CF2425" w:rsidP="00057C1C">
      <w:pPr>
        <w:pStyle w:val="BodyText"/>
        <w:numPr>
          <w:ilvl w:val="1"/>
          <w:numId w:val="43"/>
        </w:numPr>
        <w:rPr>
          <w:rFonts w:asciiTheme="minorHAnsi" w:hAnsiTheme="minorHAnsi" w:cstheme="minorHAnsi"/>
        </w:rPr>
      </w:pPr>
      <w:r w:rsidRPr="00344201">
        <w:rPr>
          <w:rFonts w:asciiTheme="minorHAnsi" w:hAnsiTheme="minorHAnsi" w:cstheme="minorHAnsi"/>
        </w:rPr>
        <w:t>As</w:t>
      </w:r>
      <w:r w:rsidR="00A618E4" w:rsidRPr="00344201">
        <w:rPr>
          <w:rFonts w:asciiTheme="minorHAnsi" w:hAnsiTheme="minorHAnsi" w:cstheme="minorHAnsi"/>
        </w:rPr>
        <w:t xml:space="preserve"> applicable, t</w:t>
      </w:r>
      <w:r w:rsidR="001B5103" w:rsidRPr="00344201">
        <w:rPr>
          <w:rFonts w:asciiTheme="minorHAnsi" w:hAnsiTheme="minorHAnsi" w:cstheme="minorHAnsi"/>
        </w:rPr>
        <w:t xml:space="preserve">he inspector(s) should examine cases where </w:t>
      </w:r>
      <w:r w:rsidR="00492C8C" w:rsidRPr="00344201">
        <w:rPr>
          <w:rFonts w:asciiTheme="minorHAnsi" w:hAnsiTheme="minorHAnsi" w:cstheme="minorHAnsi"/>
        </w:rPr>
        <w:t xml:space="preserve">FFD </w:t>
      </w:r>
      <w:r w:rsidR="001B5103" w:rsidRPr="00344201">
        <w:rPr>
          <w:rFonts w:asciiTheme="minorHAnsi" w:hAnsiTheme="minorHAnsi" w:cstheme="minorHAnsi"/>
        </w:rPr>
        <w:t xml:space="preserve">management </w:t>
      </w:r>
      <w:proofErr w:type="gramStart"/>
      <w:r w:rsidR="00492C8C" w:rsidRPr="00344201">
        <w:rPr>
          <w:rFonts w:asciiTheme="minorHAnsi" w:hAnsiTheme="minorHAnsi" w:cstheme="minorHAnsi"/>
        </w:rPr>
        <w:t xml:space="preserve">took </w:t>
      </w:r>
      <w:r w:rsidR="001B5103" w:rsidRPr="00344201">
        <w:rPr>
          <w:rFonts w:asciiTheme="minorHAnsi" w:hAnsiTheme="minorHAnsi" w:cstheme="minorHAnsi"/>
        </w:rPr>
        <w:t>action</w:t>
      </w:r>
      <w:proofErr w:type="gramEnd"/>
      <w:r w:rsidR="001B5103" w:rsidRPr="00344201">
        <w:rPr>
          <w:rFonts w:asciiTheme="minorHAnsi" w:hAnsiTheme="minorHAnsi" w:cstheme="minorHAnsi"/>
        </w:rPr>
        <w:t xml:space="preserve"> </w:t>
      </w:r>
      <w:r w:rsidR="00492C8C" w:rsidRPr="00344201">
        <w:rPr>
          <w:rFonts w:asciiTheme="minorHAnsi" w:hAnsiTheme="minorHAnsi" w:cstheme="minorHAnsi"/>
        </w:rPr>
        <w:t xml:space="preserve">when </w:t>
      </w:r>
      <w:r w:rsidR="001B5103" w:rsidRPr="00344201">
        <w:rPr>
          <w:rFonts w:asciiTheme="minorHAnsi" w:hAnsiTheme="minorHAnsi" w:cstheme="minorHAnsi"/>
        </w:rPr>
        <w:t xml:space="preserve">an individual </w:t>
      </w:r>
      <w:r w:rsidR="00492C8C" w:rsidRPr="00344201">
        <w:rPr>
          <w:rFonts w:asciiTheme="minorHAnsi" w:hAnsiTheme="minorHAnsi" w:cstheme="minorHAnsi"/>
        </w:rPr>
        <w:t xml:space="preserve">was </w:t>
      </w:r>
      <w:r w:rsidR="001B5103" w:rsidRPr="00344201">
        <w:rPr>
          <w:rFonts w:asciiTheme="minorHAnsi" w:hAnsiTheme="minorHAnsi" w:cstheme="minorHAnsi"/>
        </w:rPr>
        <w:t>determined not to be fit</w:t>
      </w:r>
      <w:r w:rsidR="00492C8C" w:rsidRPr="00344201">
        <w:rPr>
          <w:rFonts w:asciiTheme="minorHAnsi" w:hAnsiTheme="minorHAnsi" w:cstheme="minorHAnsi"/>
        </w:rPr>
        <w:t xml:space="preserve"> for duty</w:t>
      </w:r>
      <w:r w:rsidR="001B5103" w:rsidRPr="00344201">
        <w:rPr>
          <w:rFonts w:asciiTheme="minorHAnsi" w:hAnsiTheme="minorHAnsi" w:cstheme="minorHAnsi"/>
        </w:rPr>
        <w:t xml:space="preserve"> (e.g.,</w:t>
      </w:r>
      <w:r w:rsidR="00CA0BDD" w:rsidRPr="00344201">
        <w:rPr>
          <w:rFonts w:asciiTheme="minorHAnsi" w:hAnsiTheme="minorHAnsi" w:cstheme="minorHAnsi"/>
        </w:rPr>
        <w:t> </w:t>
      </w:r>
      <w:r w:rsidR="001B5103" w:rsidRPr="00344201">
        <w:rPr>
          <w:rFonts w:asciiTheme="minorHAnsi" w:hAnsiTheme="minorHAnsi" w:cstheme="minorHAnsi"/>
        </w:rPr>
        <w:t>observed behavior, odor of alcohol, slurred speech</w:t>
      </w:r>
      <w:r w:rsidR="00492C8C" w:rsidRPr="00344201">
        <w:rPr>
          <w:rFonts w:asciiTheme="minorHAnsi" w:hAnsiTheme="minorHAnsi" w:cstheme="minorHAnsi"/>
        </w:rPr>
        <w:t>, credible report of substance abuse</w:t>
      </w:r>
      <w:r w:rsidR="001B5103" w:rsidRPr="00344201">
        <w:rPr>
          <w:rFonts w:asciiTheme="minorHAnsi" w:hAnsiTheme="minorHAnsi" w:cstheme="minorHAnsi"/>
        </w:rPr>
        <w:t xml:space="preserve">) and ensure that </w:t>
      </w:r>
      <w:r w:rsidR="00492C8C" w:rsidRPr="00344201">
        <w:rPr>
          <w:rFonts w:asciiTheme="minorHAnsi" w:hAnsiTheme="minorHAnsi" w:cstheme="minorHAnsi"/>
        </w:rPr>
        <w:t xml:space="preserve">the </w:t>
      </w:r>
      <w:r w:rsidR="001B5103" w:rsidRPr="00344201">
        <w:rPr>
          <w:rFonts w:asciiTheme="minorHAnsi" w:hAnsiTheme="minorHAnsi" w:cstheme="minorHAnsi"/>
        </w:rPr>
        <w:t>action</w:t>
      </w:r>
      <w:r w:rsidR="00492C8C" w:rsidRPr="00344201">
        <w:rPr>
          <w:rFonts w:asciiTheme="minorHAnsi" w:hAnsiTheme="minorHAnsi" w:cstheme="minorHAnsi"/>
        </w:rPr>
        <w:t>(s)</w:t>
      </w:r>
      <w:r w:rsidR="001B5103" w:rsidRPr="00344201">
        <w:rPr>
          <w:rFonts w:asciiTheme="minorHAnsi" w:hAnsiTheme="minorHAnsi" w:cstheme="minorHAnsi"/>
        </w:rPr>
        <w:t xml:space="preserve"> were </w:t>
      </w:r>
      <w:r w:rsidR="00492C8C" w:rsidRPr="00344201">
        <w:rPr>
          <w:rFonts w:asciiTheme="minorHAnsi" w:hAnsiTheme="minorHAnsi" w:cstheme="minorHAnsi"/>
        </w:rPr>
        <w:t xml:space="preserve">consistent with </w:t>
      </w:r>
      <w:r w:rsidR="001B5103" w:rsidRPr="00344201">
        <w:rPr>
          <w:rFonts w:asciiTheme="minorHAnsi" w:hAnsiTheme="minorHAnsi" w:cstheme="minorHAnsi"/>
        </w:rPr>
        <w:t>the FFD</w:t>
      </w:r>
      <w:r w:rsidR="00492C8C" w:rsidRPr="00344201">
        <w:rPr>
          <w:rFonts w:asciiTheme="minorHAnsi" w:hAnsiTheme="minorHAnsi" w:cstheme="minorHAnsi"/>
        </w:rPr>
        <w:t xml:space="preserve"> policy statement and FFD procedures</w:t>
      </w:r>
      <w:r w:rsidR="001B5103" w:rsidRPr="00344201">
        <w:rPr>
          <w:rFonts w:asciiTheme="minorHAnsi" w:hAnsiTheme="minorHAnsi" w:cstheme="minorHAnsi"/>
        </w:rPr>
        <w:t>.</w:t>
      </w:r>
    </w:p>
    <w:p w14:paraId="48B3FAEA" w14:textId="12F75819" w:rsidR="006B2D71" w:rsidRPr="00344201" w:rsidRDefault="006B2D71" w:rsidP="00057C1C">
      <w:pPr>
        <w:pStyle w:val="Requirement"/>
        <w:keepNext w:val="0"/>
        <w:numPr>
          <w:ilvl w:val="0"/>
          <w:numId w:val="41"/>
        </w:numPr>
        <w:rPr>
          <w:rFonts w:asciiTheme="minorHAnsi" w:eastAsiaTheme="minorHAnsi" w:hAnsiTheme="minorHAnsi" w:cstheme="minorHAnsi"/>
        </w:rPr>
      </w:pPr>
      <w:r w:rsidRPr="00344201">
        <w:rPr>
          <w:rFonts w:asciiTheme="minorHAnsi" w:eastAsiaTheme="minorHAnsi" w:hAnsiTheme="minorHAnsi" w:cstheme="minorHAnsi"/>
        </w:rPr>
        <w:t xml:space="preserve">Verify that the licensee has </w:t>
      </w:r>
      <w:r w:rsidR="00A618E4" w:rsidRPr="00344201">
        <w:rPr>
          <w:rFonts w:asciiTheme="minorHAnsi" w:eastAsiaTheme="minorHAnsi" w:hAnsiTheme="minorHAnsi" w:cstheme="minorHAnsi"/>
        </w:rPr>
        <w:t>developed, implemen</w:t>
      </w:r>
      <w:r w:rsidR="001447B4" w:rsidRPr="00344201">
        <w:rPr>
          <w:rFonts w:asciiTheme="minorHAnsi" w:eastAsiaTheme="minorHAnsi" w:hAnsiTheme="minorHAnsi" w:cstheme="minorHAnsi"/>
        </w:rPr>
        <w:t>ted,</w:t>
      </w:r>
      <w:r w:rsidR="00A618E4" w:rsidRPr="00344201">
        <w:rPr>
          <w:rFonts w:asciiTheme="minorHAnsi" w:eastAsiaTheme="minorHAnsi" w:hAnsiTheme="minorHAnsi" w:cstheme="minorHAnsi"/>
        </w:rPr>
        <w:t xml:space="preserve"> or is prepared to implement</w:t>
      </w:r>
      <w:r w:rsidR="001447B4" w:rsidRPr="00344201">
        <w:rPr>
          <w:rFonts w:asciiTheme="minorHAnsi" w:eastAsiaTheme="minorHAnsi" w:hAnsiTheme="minorHAnsi" w:cstheme="minorHAnsi"/>
        </w:rPr>
        <w:t xml:space="preserve"> </w:t>
      </w:r>
      <w:r w:rsidRPr="00344201">
        <w:rPr>
          <w:rFonts w:asciiTheme="minorHAnsi" w:eastAsiaTheme="minorHAnsi" w:hAnsiTheme="minorHAnsi" w:cstheme="minorHAnsi"/>
        </w:rPr>
        <w:t>procedures for the r</w:t>
      </w:r>
      <w:r w:rsidR="000A2AE0" w:rsidRPr="00344201">
        <w:rPr>
          <w:rFonts w:asciiTheme="minorHAnsi" w:eastAsiaTheme="minorHAnsi" w:hAnsiTheme="minorHAnsi" w:cstheme="minorHAnsi"/>
        </w:rPr>
        <w:t>e</w:t>
      </w:r>
      <w:r w:rsidR="00F979B2" w:rsidRPr="00344201">
        <w:rPr>
          <w:rFonts w:asciiTheme="minorHAnsi" w:eastAsiaTheme="minorHAnsi" w:hAnsiTheme="minorHAnsi" w:cstheme="minorHAnsi"/>
        </w:rPr>
        <w:t xml:space="preserve">view of FFD policy violations. </w:t>
      </w:r>
      <w:r w:rsidRPr="00344201">
        <w:rPr>
          <w:rFonts w:asciiTheme="minorHAnsi" w:eastAsiaTheme="minorHAnsi" w:hAnsiTheme="minorHAnsi" w:cstheme="minorHAnsi"/>
        </w:rPr>
        <w:t>(</w:t>
      </w:r>
      <w:r w:rsidR="000C1688" w:rsidRPr="00344201">
        <w:rPr>
          <w:rFonts w:asciiTheme="minorHAnsi" w:eastAsiaTheme="minorHAnsi" w:hAnsiTheme="minorHAnsi" w:cstheme="minorHAnsi"/>
        </w:rPr>
        <w:t>10 CFR </w:t>
      </w:r>
      <w:r w:rsidRPr="00344201">
        <w:rPr>
          <w:rFonts w:asciiTheme="minorHAnsi" w:eastAsiaTheme="minorHAnsi" w:hAnsiTheme="minorHAnsi" w:cstheme="minorHAnsi"/>
        </w:rPr>
        <w:t>26.39)</w:t>
      </w:r>
    </w:p>
    <w:p w14:paraId="161E00E2" w14:textId="4D62657C" w:rsidR="004C33BD" w:rsidRPr="00344201" w:rsidRDefault="004C33B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6877E88E" w14:textId="0BFFBEB8" w:rsidR="00A166B7" w:rsidRPr="00344201" w:rsidRDefault="001B5103" w:rsidP="00057C1C">
      <w:pPr>
        <w:pStyle w:val="BodyText"/>
        <w:numPr>
          <w:ilvl w:val="1"/>
          <w:numId w:val="44"/>
        </w:numPr>
        <w:rPr>
          <w:rFonts w:asciiTheme="minorHAnsi" w:hAnsiTheme="minorHAnsi" w:cstheme="minorHAnsi"/>
        </w:rPr>
      </w:pPr>
      <w:r w:rsidRPr="00344201">
        <w:rPr>
          <w:rFonts w:asciiTheme="minorHAnsi" w:hAnsiTheme="minorHAnsi" w:cstheme="minorHAnsi"/>
        </w:rPr>
        <w:t xml:space="preserve">The inspector(s) should evaluate the licensee’s </w:t>
      </w:r>
      <w:r w:rsidR="003D5D1D" w:rsidRPr="00344201">
        <w:rPr>
          <w:rFonts w:asciiTheme="minorHAnsi" w:hAnsiTheme="minorHAnsi" w:cstheme="minorHAnsi"/>
        </w:rPr>
        <w:t>FFD policy statement and FFD</w:t>
      </w:r>
      <w:r w:rsidR="003D5D1D" w:rsidRPr="00344201" w:rsidDel="003D5D1D">
        <w:rPr>
          <w:rFonts w:asciiTheme="minorHAnsi" w:hAnsiTheme="minorHAnsi" w:cstheme="minorHAnsi"/>
        </w:rPr>
        <w:t xml:space="preserve"> </w:t>
      </w:r>
      <w:r w:rsidRPr="00344201">
        <w:rPr>
          <w:rFonts w:asciiTheme="minorHAnsi" w:hAnsiTheme="minorHAnsi" w:cstheme="minorHAnsi"/>
        </w:rPr>
        <w:t>procedure</w:t>
      </w:r>
      <w:r w:rsidR="00F979B2" w:rsidRPr="00344201">
        <w:rPr>
          <w:rFonts w:asciiTheme="minorHAnsi" w:hAnsiTheme="minorHAnsi" w:cstheme="minorHAnsi"/>
        </w:rPr>
        <w:t>(</w:t>
      </w:r>
      <w:r w:rsidRPr="00344201">
        <w:rPr>
          <w:rFonts w:asciiTheme="minorHAnsi" w:hAnsiTheme="minorHAnsi" w:cstheme="minorHAnsi"/>
        </w:rPr>
        <w:t>s</w:t>
      </w:r>
      <w:r w:rsidR="00F979B2" w:rsidRPr="00344201">
        <w:rPr>
          <w:rFonts w:asciiTheme="minorHAnsi" w:hAnsiTheme="minorHAnsi" w:cstheme="minorHAnsi"/>
        </w:rPr>
        <w:t>)</w:t>
      </w:r>
      <w:r w:rsidRPr="00344201">
        <w:rPr>
          <w:rFonts w:asciiTheme="minorHAnsi" w:hAnsiTheme="minorHAnsi" w:cstheme="minorHAnsi"/>
        </w:rPr>
        <w:t xml:space="preserve"> to verify that </w:t>
      </w:r>
      <w:r w:rsidR="00F979B2" w:rsidRPr="00344201">
        <w:rPr>
          <w:rFonts w:asciiTheme="minorHAnsi" w:hAnsiTheme="minorHAnsi" w:cstheme="minorHAnsi"/>
        </w:rPr>
        <w:t>it</w:t>
      </w:r>
      <w:r w:rsidRPr="00344201">
        <w:rPr>
          <w:rFonts w:asciiTheme="minorHAnsi" w:hAnsiTheme="minorHAnsi" w:cstheme="minorHAnsi"/>
        </w:rPr>
        <w:t xml:space="preserve"> include</w:t>
      </w:r>
      <w:r w:rsidR="00F979B2" w:rsidRPr="00344201">
        <w:rPr>
          <w:rFonts w:asciiTheme="minorHAnsi" w:hAnsiTheme="minorHAnsi" w:cstheme="minorHAnsi"/>
        </w:rPr>
        <w:t>s</w:t>
      </w:r>
      <w:r w:rsidRPr="00344201">
        <w:rPr>
          <w:rFonts w:asciiTheme="minorHAnsi" w:hAnsiTheme="minorHAnsi" w:cstheme="minorHAnsi"/>
        </w:rPr>
        <w:t xml:space="preserve"> a</w:t>
      </w:r>
      <w:r w:rsidR="003D5D1D" w:rsidRPr="00344201">
        <w:rPr>
          <w:rFonts w:asciiTheme="minorHAnsi" w:hAnsiTheme="minorHAnsi" w:cstheme="minorHAnsi"/>
        </w:rPr>
        <w:t>n objective and impartial</w:t>
      </w:r>
      <w:r w:rsidRPr="00344201">
        <w:rPr>
          <w:rFonts w:asciiTheme="minorHAnsi" w:hAnsiTheme="minorHAnsi" w:cstheme="minorHAnsi"/>
        </w:rPr>
        <w:t xml:space="preserve"> review </w:t>
      </w:r>
      <w:r w:rsidR="00823FB8" w:rsidRPr="00344201">
        <w:rPr>
          <w:rFonts w:asciiTheme="minorHAnsi" w:hAnsiTheme="minorHAnsi" w:cstheme="minorHAnsi"/>
        </w:rPr>
        <w:t xml:space="preserve">process </w:t>
      </w:r>
      <w:r w:rsidR="003D5D1D" w:rsidRPr="00344201">
        <w:rPr>
          <w:rFonts w:asciiTheme="minorHAnsi" w:hAnsiTheme="minorHAnsi" w:cstheme="minorHAnsi"/>
        </w:rPr>
        <w:t xml:space="preserve">to assess the facts related to the determination that an individual has violated the </w:t>
      </w:r>
      <w:r w:rsidR="0043204E" w:rsidRPr="00344201">
        <w:rPr>
          <w:rFonts w:asciiTheme="minorHAnsi" w:hAnsiTheme="minorHAnsi" w:cstheme="minorHAnsi"/>
        </w:rPr>
        <w:t>FFD policy.</w:t>
      </w:r>
    </w:p>
    <w:p w14:paraId="45E34237" w14:textId="27CA8365" w:rsidR="006B2D71" w:rsidRPr="00344201" w:rsidRDefault="00CF2425" w:rsidP="00057C1C">
      <w:pPr>
        <w:pStyle w:val="BodyText"/>
        <w:numPr>
          <w:ilvl w:val="1"/>
          <w:numId w:val="44"/>
        </w:numPr>
        <w:rPr>
          <w:rFonts w:asciiTheme="minorHAnsi" w:hAnsiTheme="minorHAnsi" w:cstheme="minorHAnsi"/>
        </w:rPr>
      </w:pPr>
      <w:r w:rsidRPr="00344201">
        <w:rPr>
          <w:rFonts w:asciiTheme="minorHAnsi" w:hAnsiTheme="minorHAnsi" w:cstheme="minorHAnsi"/>
        </w:rPr>
        <w:t>As</w:t>
      </w:r>
      <w:r w:rsidR="00DF08F7" w:rsidRPr="00344201">
        <w:rPr>
          <w:rFonts w:asciiTheme="minorHAnsi" w:hAnsiTheme="minorHAnsi" w:cstheme="minorHAnsi"/>
        </w:rPr>
        <w:t xml:space="preserve"> applicable, t</w:t>
      </w:r>
      <w:r w:rsidR="001B5103" w:rsidRPr="00344201">
        <w:rPr>
          <w:rFonts w:asciiTheme="minorHAnsi" w:hAnsiTheme="minorHAnsi" w:cstheme="minorHAnsi"/>
        </w:rPr>
        <w:t>he inspector(s) should examine cases of FFD policy violations to verify that a review of the policy violation determination was conducted</w:t>
      </w:r>
      <w:r w:rsidR="009F64BF" w:rsidRPr="00344201">
        <w:rPr>
          <w:rFonts w:asciiTheme="minorHAnsi" w:hAnsiTheme="minorHAnsi" w:cstheme="minorHAnsi"/>
        </w:rPr>
        <w:t>, if requested by the individual</w:t>
      </w:r>
      <w:r w:rsidR="001B5103" w:rsidRPr="00344201">
        <w:rPr>
          <w:rFonts w:asciiTheme="minorHAnsi" w:hAnsiTheme="minorHAnsi" w:cstheme="minorHAnsi"/>
        </w:rPr>
        <w:t>.</w:t>
      </w:r>
      <w:r w:rsidR="00823FB8" w:rsidRPr="00344201">
        <w:rPr>
          <w:rFonts w:asciiTheme="minorHAnsi" w:hAnsiTheme="minorHAnsi" w:cstheme="minorHAnsi"/>
        </w:rPr>
        <w:t xml:space="preserve"> </w:t>
      </w:r>
      <w:r w:rsidR="009F64BF" w:rsidRPr="00344201">
        <w:rPr>
          <w:rFonts w:asciiTheme="minorHAnsi" w:hAnsiTheme="minorHAnsi" w:cstheme="minorHAnsi"/>
        </w:rPr>
        <w:t xml:space="preserve">If an FFD policy violation was overturned, were any corrective actions implemented </w:t>
      </w:r>
      <w:proofErr w:type="gramStart"/>
      <w:r w:rsidR="009F64BF" w:rsidRPr="00344201">
        <w:rPr>
          <w:rFonts w:asciiTheme="minorHAnsi" w:hAnsiTheme="minorHAnsi" w:cstheme="minorHAnsi"/>
        </w:rPr>
        <w:t>as a result of</w:t>
      </w:r>
      <w:proofErr w:type="gramEnd"/>
      <w:r w:rsidR="009F64BF" w:rsidRPr="00344201">
        <w:rPr>
          <w:rFonts w:asciiTheme="minorHAnsi" w:hAnsiTheme="minorHAnsi" w:cstheme="minorHAnsi"/>
        </w:rPr>
        <w:t xml:space="preserve"> this review; </w:t>
      </w:r>
      <w:r w:rsidR="009413C6" w:rsidRPr="00344201">
        <w:rPr>
          <w:rFonts w:asciiTheme="minorHAnsi" w:hAnsiTheme="minorHAnsi" w:cstheme="minorHAnsi"/>
        </w:rPr>
        <w:t xml:space="preserve">and did the licensee make a </w:t>
      </w:r>
      <w:r w:rsidR="009F64BF" w:rsidRPr="00344201">
        <w:rPr>
          <w:rFonts w:asciiTheme="minorHAnsi" w:hAnsiTheme="minorHAnsi" w:cstheme="minorHAnsi"/>
        </w:rPr>
        <w:t xml:space="preserve">30-day </w:t>
      </w:r>
      <w:r w:rsidR="009413C6" w:rsidRPr="00344201">
        <w:rPr>
          <w:rFonts w:asciiTheme="minorHAnsi" w:hAnsiTheme="minorHAnsi" w:cstheme="minorHAnsi"/>
        </w:rPr>
        <w:t>report to the NRC under 10 CFR 26.719</w:t>
      </w:r>
      <w:r w:rsidR="009F64BF" w:rsidRPr="00344201">
        <w:rPr>
          <w:rFonts w:asciiTheme="minorHAnsi" w:hAnsiTheme="minorHAnsi" w:cstheme="minorHAnsi"/>
        </w:rPr>
        <w:t>(c)(1)</w:t>
      </w:r>
      <w:r w:rsidR="00823FB8" w:rsidRPr="00344201">
        <w:rPr>
          <w:rFonts w:asciiTheme="minorHAnsi" w:hAnsiTheme="minorHAnsi" w:cstheme="minorHAnsi"/>
        </w:rPr>
        <w:t>?</w:t>
      </w:r>
    </w:p>
    <w:p w14:paraId="76630E3D" w14:textId="3E2AA79E" w:rsidR="006C53D1" w:rsidRPr="00344201" w:rsidRDefault="006C53D1" w:rsidP="00057C1C">
      <w:pPr>
        <w:pStyle w:val="Heading2"/>
        <w:keepNext w:val="0"/>
        <w:rPr>
          <w:rFonts w:asciiTheme="minorHAnsi" w:hAnsiTheme="minorHAnsi" w:cstheme="minorHAnsi"/>
        </w:rPr>
      </w:pPr>
      <w:r w:rsidRPr="00344201">
        <w:rPr>
          <w:rFonts w:asciiTheme="minorHAnsi" w:hAnsiTheme="minorHAnsi" w:cstheme="minorHAnsi"/>
        </w:rPr>
        <w:t>02.0</w:t>
      </w:r>
      <w:r w:rsidR="00412B3C" w:rsidRPr="00344201">
        <w:rPr>
          <w:rFonts w:asciiTheme="minorHAnsi" w:hAnsiTheme="minorHAnsi" w:cstheme="minorHAnsi"/>
        </w:rPr>
        <w:t>5</w:t>
      </w:r>
      <w:r w:rsidRPr="00344201">
        <w:rPr>
          <w:rFonts w:asciiTheme="minorHAnsi" w:hAnsiTheme="minorHAnsi" w:cstheme="minorHAnsi"/>
        </w:rPr>
        <w:tab/>
      </w:r>
      <w:r w:rsidR="00082D01" w:rsidRPr="00344201">
        <w:rPr>
          <w:rFonts w:asciiTheme="minorHAnsi" w:hAnsiTheme="minorHAnsi" w:cstheme="minorHAnsi"/>
          <w:u w:val="single"/>
        </w:rPr>
        <w:t xml:space="preserve">FFD Program </w:t>
      </w:r>
      <w:r w:rsidR="004C0649" w:rsidRPr="00344201">
        <w:rPr>
          <w:rFonts w:asciiTheme="minorHAnsi" w:hAnsiTheme="minorHAnsi" w:cstheme="minorHAnsi"/>
          <w:u w:val="single"/>
        </w:rPr>
        <w:t xml:space="preserve">Policy </w:t>
      </w:r>
      <w:r w:rsidR="00082D01" w:rsidRPr="00344201">
        <w:rPr>
          <w:rFonts w:asciiTheme="minorHAnsi" w:hAnsiTheme="minorHAnsi" w:cstheme="minorHAnsi"/>
          <w:u w:val="single"/>
        </w:rPr>
        <w:t xml:space="preserve">Statement </w:t>
      </w:r>
      <w:r w:rsidR="00684ACA" w:rsidRPr="00344201">
        <w:rPr>
          <w:rFonts w:asciiTheme="minorHAnsi" w:hAnsiTheme="minorHAnsi" w:cstheme="minorHAnsi"/>
          <w:u w:val="single"/>
        </w:rPr>
        <w:t xml:space="preserve">and </w:t>
      </w:r>
      <w:r w:rsidR="00082D01" w:rsidRPr="00344201">
        <w:rPr>
          <w:rFonts w:asciiTheme="minorHAnsi" w:hAnsiTheme="minorHAnsi" w:cstheme="minorHAnsi"/>
          <w:u w:val="single"/>
        </w:rPr>
        <w:t xml:space="preserve">FFD </w:t>
      </w:r>
      <w:r w:rsidR="00684ACA" w:rsidRPr="00344201">
        <w:rPr>
          <w:rFonts w:asciiTheme="minorHAnsi" w:hAnsiTheme="minorHAnsi" w:cstheme="minorHAnsi"/>
          <w:u w:val="single"/>
        </w:rPr>
        <w:t xml:space="preserve">Procedures </w:t>
      </w:r>
      <w:r w:rsidR="004C0649" w:rsidRPr="00344201">
        <w:rPr>
          <w:rFonts w:asciiTheme="minorHAnsi" w:hAnsiTheme="minorHAnsi" w:cstheme="minorHAnsi"/>
          <w:u w:val="single"/>
        </w:rPr>
        <w:t>Review</w:t>
      </w:r>
    </w:p>
    <w:p w14:paraId="1E3A5565" w14:textId="06FF41FF" w:rsidR="00D54881" w:rsidRPr="00344201" w:rsidRDefault="00C175D7" w:rsidP="00057C1C">
      <w:pPr>
        <w:pStyle w:val="BodyText"/>
        <w:rPr>
          <w:rFonts w:asciiTheme="minorHAnsi" w:hAnsiTheme="minorHAnsi" w:cstheme="minorHAnsi"/>
        </w:rPr>
      </w:pPr>
      <w:r w:rsidRPr="00344201">
        <w:rPr>
          <w:rFonts w:asciiTheme="minorHAnsi" w:hAnsiTheme="minorHAnsi" w:cstheme="minorHAnsi"/>
        </w:rPr>
        <w:t xml:space="preserve">The inspector(s) should evaluate the FFD program policy </w:t>
      </w:r>
      <w:r w:rsidR="00ED1168" w:rsidRPr="00344201">
        <w:rPr>
          <w:rFonts w:asciiTheme="minorHAnsi" w:hAnsiTheme="minorHAnsi" w:cstheme="minorHAnsi"/>
        </w:rPr>
        <w:t xml:space="preserve">statement </w:t>
      </w:r>
      <w:r w:rsidRPr="00344201">
        <w:rPr>
          <w:rFonts w:asciiTheme="minorHAnsi" w:hAnsiTheme="minorHAnsi" w:cstheme="minorHAnsi"/>
        </w:rPr>
        <w:t xml:space="preserve">and </w:t>
      </w:r>
      <w:r w:rsidR="00ED1168" w:rsidRPr="00344201">
        <w:rPr>
          <w:rFonts w:asciiTheme="minorHAnsi" w:hAnsiTheme="minorHAnsi" w:cstheme="minorHAnsi"/>
        </w:rPr>
        <w:t xml:space="preserve">FFD </w:t>
      </w:r>
      <w:r w:rsidRPr="00344201">
        <w:rPr>
          <w:rFonts w:asciiTheme="minorHAnsi" w:hAnsiTheme="minorHAnsi" w:cstheme="minorHAnsi"/>
        </w:rPr>
        <w:t>procedures and discuss the information with the FFD</w:t>
      </w:r>
      <w:r w:rsidR="002F4F70" w:rsidRPr="00344201">
        <w:rPr>
          <w:rFonts w:asciiTheme="minorHAnsi" w:hAnsiTheme="minorHAnsi" w:cstheme="minorHAnsi"/>
        </w:rPr>
        <w:t xml:space="preserve"> program</w:t>
      </w:r>
      <w:r w:rsidR="00D66D3A" w:rsidRPr="00344201">
        <w:rPr>
          <w:rFonts w:asciiTheme="minorHAnsi" w:hAnsiTheme="minorHAnsi" w:cstheme="minorHAnsi"/>
        </w:rPr>
        <w:t xml:space="preserve"> </w:t>
      </w:r>
      <w:r w:rsidRPr="00344201">
        <w:rPr>
          <w:rFonts w:asciiTheme="minorHAnsi" w:hAnsiTheme="minorHAnsi" w:cstheme="minorHAnsi"/>
        </w:rPr>
        <w:t>manager and/or staff directly responsib</w:t>
      </w:r>
      <w:r w:rsidR="006C19FA" w:rsidRPr="00344201">
        <w:rPr>
          <w:rFonts w:asciiTheme="minorHAnsi" w:hAnsiTheme="minorHAnsi" w:cstheme="minorHAnsi"/>
        </w:rPr>
        <w:t>le</w:t>
      </w:r>
      <w:r w:rsidRPr="00344201">
        <w:rPr>
          <w:rFonts w:asciiTheme="minorHAnsi" w:hAnsiTheme="minorHAnsi" w:cstheme="minorHAnsi"/>
        </w:rPr>
        <w:t xml:space="preserve"> for the </w:t>
      </w:r>
      <w:r w:rsidR="00ED1168" w:rsidRPr="00344201">
        <w:rPr>
          <w:rFonts w:asciiTheme="minorHAnsi" w:hAnsiTheme="minorHAnsi" w:cstheme="minorHAnsi"/>
        </w:rPr>
        <w:t xml:space="preserve">FFD </w:t>
      </w:r>
      <w:r w:rsidRPr="00344201">
        <w:rPr>
          <w:rFonts w:asciiTheme="minorHAnsi" w:hAnsiTheme="minorHAnsi" w:cstheme="minorHAnsi"/>
        </w:rPr>
        <w:t>policy</w:t>
      </w:r>
      <w:r w:rsidR="00ED1168" w:rsidRPr="00344201">
        <w:rPr>
          <w:rFonts w:asciiTheme="minorHAnsi" w:hAnsiTheme="minorHAnsi" w:cstheme="minorHAnsi"/>
        </w:rPr>
        <w:t>, FFD procedures,</w:t>
      </w:r>
      <w:r w:rsidRPr="00344201">
        <w:rPr>
          <w:rFonts w:asciiTheme="minorHAnsi" w:hAnsiTheme="minorHAnsi" w:cstheme="minorHAnsi"/>
        </w:rPr>
        <w:t xml:space="preserve"> and </w:t>
      </w:r>
      <w:r w:rsidR="00ED1168" w:rsidRPr="00344201">
        <w:rPr>
          <w:rFonts w:asciiTheme="minorHAnsi" w:hAnsiTheme="minorHAnsi" w:cstheme="minorHAnsi"/>
        </w:rPr>
        <w:t xml:space="preserve">the </w:t>
      </w:r>
      <w:r w:rsidRPr="00344201">
        <w:rPr>
          <w:rFonts w:asciiTheme="minorHAnsi" w:hAnsiTheme="minorHAnsi" w:cstheme="minorHAnsi"/>
        </w:rPr>
        <w:t xml:space="preserve">implementation of the </w:t>
      </w:r>
      <w:r w:rsidR="00ED1168" w:rsidRPr="00344201">
        <w:rPr>
          <w:rFonts w:asciiTheme="minorHAnsi" w:hAnsiTheme="minorHAnsi" w:cstheme="minorHAnsi"/>
        </w:rPr>
        <w:t xml:space="preserve">FFD </w:t>
      </w:r>
      <w:r w:rsidRPr="00344201">
        <w:rPr>
          <w:rFonts w:asciiTheme="minorHAnsi" w:hAnsiTheme="minorHAnsi" w:cstheme="minorHAnsi"/>
        </w:rPr>
        <w:t>program.</w:t>
      </w:r>
    </w:p>
    <w:p w14:paraId="394E0B27" w14:textId="13DECC2E" w:rsidR="008164AF" w:rsidRPr="00344201" w:rsidRDefault="00DB19A0" w:rsidP="00057C1C">
      <w:pPr>
        <w:pStyle w:val="Requirement"/>
        <w:keepNext w:val="0"/>
        <w:numPr>
          <w:ilvl w:val="0"/>
          <w:numId w:val="45"/>
        </w:numPr>
        <w:rPr>
          <w:rFonts w:asciiTheme="minorHAnsi" w:eastAsiaTheme="minorHAnsi" w:hAnsiTheme="minorHAnsi" w:cstheme="minorHAnsi"/>
        </w:rPr>
      </w:pPr>
      <w:r w:rsidRPr="00344201">
        <w:rPr>
          <w:rFonts w:asciiTheme="minorHAnsi" w:eastAsiaTheme="minorHAnsi" w:hAnsiTheme="minorHAnsi" w:cstheme="minorHAnsi"/>
        </w:rPr>
        <w:t>V</w:t>
      </w:r>
      <w:r w:rsidR="008164AF" w:rsidRPr="00344201">
        <w:rPr>
          <w:rFonts w:asciiTheme="minorHAnsi" w:eastAsiaTheme="minorHAnsi" w:hAnsiTheme="minorHAnsi" w:cstheme="minorHAnsi"/>
        </w:rPr>
        <w:t xml:space="preserve">erify that all FFD program personnel involved in the day-to-day operations of the program and whose duties require access or </w:t>
      </w:r>
      <w:r w:rsidR="00F43BF6" w:rsidRPr="00344201">
        <w:rPr>
          <w:rFonts w:asciiTheme="minorHAnsi" w:eastAsiaTheme="minorHAnsi" w:hAnsiTheme="minorHAnsi" w:cstheme="minorHAnsi"/>
        </w:rPr>
        <w:t xml:space="preserve">the </w:t>
      </w:r>
      <w:r w:rsidR="008164AF" w:rsidRPr="00344201">
        <w:rPr>
          <w:rFonts w:asciiTheme="minorHAnsi" w:eastAsiaTheme="minorHAnsi" w:hAnsiTheme="minorHAnsi" w:cstheme="minorHAnsi"/>
        </w:rPr>
        <w:t>perform</w:t>
      </w:r>
      <w:r w:rsidR="00F43BF6" w:rsidRPr="00344201">
        <w:rPr>
          <w:rFonts w:asciiTheme="minorHAnsi" w:eastAsiaTheme="minorHAnsi" w:hAnsiTheme="minorHAnsi" w:cstheme="minorHAnsi"/>
        </w:rPr>
        <w:t>ance of</w:t>
      </w:r>
      <w:r w:rsidR="008164AF" w:rsidRPr="00344201">
        <w:rPr>
          <w:rFonts w:asciiTheme="minorHAnsi" w:eastAsiaTheme="minorHAnsi" w:hAnsiTheme="minorHAnsi" w:cstheme="minorHAnsi"/>
        </w:rPr>
        <w:t xml:space="preserve"> activities </w:t>
      </w:r>
      <w:r w:rsidR="00F43BF6" w:rsidRPr="00344201">
        <w:rPr>
          <w:rFonts w:asciiTheme="minorHAnsi" w:eastAsiaTheme="minorHAnsi" w:hAnsiTheme="minorHAnsi" w:cstheme="minorHAnsi"/>
        </w:rPr>
        <w:t xml:space="preserve">specified </w:t>
      </w:r>
      <w:r w:rsidR="008164AF" w:rsidRPr="00344201">
        <w:rPr>
          <w:rFonts w:asciiTheme="minorHAnsi" w:eastAsiaTheme="minorHAnsi" w:hAnsiTheme="minorHAnsi" w:cstheme="minorHAnsi"/>
        </w:rPr>
        <w:t xml:space="preserve">in </w:t>
      </w:r>
      <w:r w:rsidR="000C1688" w:rsidRPr="00344201">
        <w:rPr>
          <w:rFonts w:asciiTheme="minorHAnsi" w:eastAsiaTheme="minorHAnsi" w:hAnsiTheme="minorHAnsi" w:cstheme="minorHAnsi"/>
        </w:rPr>
        <w:t>10 CFR </w:t>
      </w:r>
      <w:r w:rsidR="008164AF" w:rsidRPr="00344201">
        <w:rPr>
          <w:rFonts w:asciiTheme="minorHAnsi" w:eastAsiaTheme="minorHAnsi" w:hAnsiTheme="minorHAnsi" w:cstheme="minorHAnsi"/>
        </w:rPr>
        <w:t>26.4(g)(1)</w:t>
      </w:r>
      <w:r w:rsidR="006D6FCC" w:rsidRPr="00344201">
        <w:rPr>
          <w:rFonts w:asciiTheme="minorHAnsi" w:eastAsiaTheme="minorHAnsi" w:hAnsiTheme="minorHAnsi" w:cstheme="minorHAnsi"/>
        </w:rPr>
        <w:t xml:space="preserve"> through </w:t>
      </w:r>
      <w:r w:rsidR="008164AF" w:rsidRPr="00344201">
        <w:rPr>
          <w:rFonts w:asciiTheme="minorHAnsi" w:eastAsiaTheme="minorHAnsi" w:hAnsiTheme="minorHAnsi" w:cstheme="minorHAnsi"/>
        </w:rPr>
        <w:t xml:space="preserve">(5) </w:t>
      </w:r>
      <w:r w:rsidR="00857445" w:rsidRPr="00344201">
        <w:rPr>
          <w:rFonts w:asciiTheme="minorHAnsi" w:eastAsiaTheme="minorHAnsi" w:hAnsiTheme="minorHAnsi" w:cstheme="minorHAnsi"/>
        </w:rPr>
        <w:t>are or will be</w:t>
      </w:r>
      <w:r w:rsidRPr="00344201">
        <w:rPr>
          <w:rFonts w:asciiTheme="minorHAnsi" w:eastAsiaTheme="minorHAnsi" w:hAnsiTheme="minorHAnsi" w:cstheme="minorHAnsi"/>
        </w:rPr>
        <w:t xml:space="preserve"> </w:t>
      </w:r>
      <w:r w:rsidR="008164AF" w:rsidRPr="00344201">
        <w:rPr>
          <w:rFonts w:asciiTheme="minorHAnsi" w:eastAsiaTheme="minorHAnsi" w:hAnsiTheme="minorHAnsi" w:cstheme="minorHAnsi"/>
        </w:rPr>
        <w:t xml:space="preserve">subject to </w:t>
      </w:r>
      <w:r w:rsidR="00F43BF6" w:rsidRPr="00344201">
        <w:rPr>
          <w:rFonts w:asciiTheme="minorHAnsi" w:eastAsiaTheme="minorHAnsi" w:hAnsiTheme="minorHAnsi" w:cstheme="minorHAnsi"/>
        </w:rPr>
        <w:t>the</w:t>
      </w:r>
      <w:r w:rsidR="008164AF" w:rsidRPr="00344201">
        <w:rPr>
          <w:rFonts w:asciiTheme="minorHAnsi" w:eastAsiaTheme="minorHAnsi" w:hAnsiTheme="minorHAnsi" w:cstheme="minorHAnsi"/>
        </w:rPr>
        <w:t xml:space="preserve"> FFD program. (</w:t>
      </w:r>
      <w:r w:rsidR="000C1688" w:rsidRPr="00344201">
        <w:rPr>
          <w:rFonts w:asciiTheme="minorHAnsi" w:eastAsiaTheme="minorHAnsi" w:hAnsiTheme="minorHAnsi" w:cstheme="minorHAnsi"/>
        </w:rPr>
        <w:t>10 CFR </w:t>
      </w:r>
      <w:r w:rsidR="008164AF" w:rsidRPr="00344201">
        <w:rPr>
          <w:rFonts w:asciiTheme="minorHAnsi" w:eastAsiaTheme="minorHAnsi" w:hAnsiTheme="minorHAnsi" w:cstheme="minorHAnsi"/>
        </w:rPr>
        <w:t>26.4(g))</w:t>
      </w:r>
    </w:p>
    <w:p w14:paraId="053CB2D9" w14:textId="5DA2A94F" w:rsidR="004C33BD" w:rsidRPr="00344201" w:rsidRDefault="004C33BD" w:rsidP="00057C1C">
      <w:pPr>
        <w:pStyle w:val="SpecificGuidance"/>
        <w:keepNext w:val="0"/>
        <w:rPr>
          <w:rFonts w:asciiTheme="minorHAnsi" w:hAnsiTheme="minorHAnsi" w:cstheme="minorHAnsi"/>
        </w:rPr>
      </w:pPr>
      <w:r w:rsidRPr="00344201">
        <w:rPr>
          <w:rFonts w:asciiTheme="minorHAnsi" w:hAnsiTheme="minorHAnsi" w:cstheme="minorHAnsi"/>
        </w:rPr>
        <w:lastRenderedPageBreak/>
        <w:t>Specific Guidance</w:t>
      </w:r>
    </w:p>
    <w:p w14:paraId="697AC9C9" w14:textId="6B7EE18F" w:rsidR="007A4922" w:rsidRPr="00344201" w:rsidRDefault="00C175D7" w:rsidP="00057C1C">
      <w:pPr>
        <w:pStyle w:val="BodyText3"/>
        <w:rPr>
          <w:rFonts w:asciiTheme="minorHAnsi" w:hAnsiTheme="minorHAnsi" w:cstheme="minorHAnsi"/>
        </w:rPr>
      </w:pPr>
      <w:r w:rsidRPr="00344201">
        <w:rPr>
          <w:rFonts w:asciiTheme="minorHAnsi" w:hAnsiTheme="minorHAnsi" w:cstheme="minorHAnsi"/>
        </w:rPr>
        <w:t xml:space="preserve">The inspector(s) should interview the FFD </w:t>
      </w:r>
      <w:r w:rsidR="002F4F70" w:rsidRPr="00344201">
        <w:rPr>
          <w:rFonts w:asciiTheme="minorHAnsi" w:hAnsiTheme="minorHAnsi" w:cstheme="minorHAnsi"/>
        </w:rPr>
        <w:t xml:space="preserve">program </w:t>
      </w:r>
      <w:r w:rsidR="008042D2" w:rsidRPr="00344201">
        <w:rPr>
          <w:rFonts w:asciiTheme="minorHAnsi" w:hAnsiTheme="minorHAnsi" w:cstheme="minorHAnsi"/>
        </w:rPr>
        <w:t>m</w:t>
      </w:r>
      <w:r w:rsidRPr="00344201">
        <w:rPr>
          <w:rFonts w:asciiTheme="minorHAnsi" w:hAnsiTheme="minorHAnsi" w:cstheme="minorHAnsi"/>
        </w:rPr>
        <w:t>anager</w:t>
      </w:r>
      <w:r w:rsidR="00D66D2D" w:rsidRPr="00344201">
        <w:rPr>
          <w:rFonts w:asciiTheme="minorHAnsi" w:hAnsiTheme="minorHAnsi" w:cstheme="minorHAnsi"/>
        </w:rPr>
        <w:t xml:space="preserve"> </w:t>
      </w:r>
      <w:r w:rsidR="0031349E" w:rsidRPr="00344201">
        <w:rPr>
          <w:rFonts w:asciiTheme="minorHAnsi" w:hAnsiTheme="minorHAnsi" w:cstheme="minorHAnsi"/>
        </w:rPr>
        <w:t xml:space="preserve">and obtain a list of </w:t>
      </w:r>
      <w:r w:rsidRPr="00344201">
        <w:rPr>
          <w:rFonts w:asciiTheme="minorHAnsi" w:hAnsiTheme="minorHAnsi" w:cstheme="minorHAnsi"/>
        </w:rPr>
        <w:t>all FFD</w:t>
      </w:r>
      <w:r w:rsidR="00B034AC" w:rsidRPr="00344201">
        <w:rPr>
          <w:rFonts w:asciiTheme="minorHAnsi" w:hAnsiTheme="minorHAnsi" w:cstheme="minorHAnsi"/>
        </w:rPr>
        <w:t xml:space="preserve"> </w:t>
      </w:r>
      <w:r w:rsidRPr="00344201">
        <w:rPr>
          <w:rFonts w:asciiTheme="minorHAnsi" w:hAnsiTheme="minorHAnsi" w:cstheme="minorHAnsi"/>
        </w:rPr>
        <w:t xml:space="preserve">program personnel involved in the day-to-day operations of the </w:t>
      </w:r>
      <w:r w:rsidR="0031349E" w:rsidRPr="00344201">
        <w:rPr>
          <w:rFonts w:asciiTheme="minorHAnsi" w:hAnsiTheme="minorHAnsi" w:cstheme="minorHAnsi"/>
        </w:rPr>
        <w:t xml:space="preserve">FFD </w:t>
      </w:r>
      <w:r w:rsidRPr="00344201">
        <w:rPr>
          <w:rFonts w:asciiTheme="minorHAnsi" w:hAnsiTheme="minorHAnsi" w:cstheme="minorHAnsi"/>
        </w:rPr>
        <w:t>program and whose duties</w:t>
      </w:r>
      <w:r w:rsidR="00C95326" w:rsidRPr="00344201">
        <w:rPr>
          <w:rFonts w:asciiTheme="minorHAnsi" w:hAnsiTheme="minorHAnsi" w:cstheme="minorHAnsi"/>
        </w:rPr>
        <w:t xml:space="preserve"> </w:t>
      </w:r>
      <w:r w:rsidRPr="00344201">
        <w:rPr>
          <w:rFonts w:asciiTheme="minorHAnsi" w:hAnsiTheme="minorHAnsi" w:cstheme="minorHAnsi"/>
        </w:rPr>
        <w:t>require them to have the types of access or perform the activities</w:t>
      </w:r>
      <w:r w:rsidR="00750077" w:rsidRPr="00344201">
        <w:rPr>
          <w:rFonts w:asciiTheme="minorHAnsi" w:hAnsiTheme="minorHAnsi" w:cstheme="minorHAnsi"/>
        </w:rPr>
        <w:t xml:space="preserve"> described</w:t>
      </w:r>
      <w:r w:rsidRPr="00344201">
        <w:rPr>
          <w:rFonts w:asciiTheme="minorHAnsi" w:hAnsiTheme="minorHAnsi" w:cstheme="minorHAnsi"/>
        </w:rPr>
        <w:t xml:space="preserve"> in </w:t>
      </w:r>
      <w:r w:rsidR="000C1688" w:rsidRPr="00344201">
        <w:rPr>
          <w:rFonts w:asciiTheme="minorHAnsi" w:hAnsiTheme="minorHAnsi" w:cstheme="minorHAnsi"/>
        </w:rPr>
        <w:t>10 CFR </w:t>
      </w:r>
      <w:r w:rsidRPr="00344201">
        <w:rPr>
          <w:rFonts w:asciiTheme="minorHAnsi" w:hAnsiTheme="minorHAnsi" w:cstheme="minorHAnsi"/>
        </w:rPr>
        <w:t xml:space="preserve">26.4(g)(1) through </w:t>
      </w:r>
      <w:r w:rsidR="000E0D29" w:rsidRPr="00344201">
        <w:rPr>
          <w:rFonts w:asciiTheme="minorHAnsi" w:hAnsiTheme="minorHAnsi" w:cstheme="minorHAnsi"/>
        </w:rPr>
        <w:t>(</w:t>
      </w:r>
      <w:r w:rsidRPr="00344201">
        <w:rPr>
          <w:rFonts w:asciiTheme="minorHAnsi" w:hAnsiTheme="minorHAnsi" w:cstheme="minorHAnsi"/>
        </w:rPr>
        <w:t>5</w:t>
      </w:r>
      <w:r w:rsidR="0043204E" w:rsidRPr="00344201">
        <w:rPr>
          <w:rFonts w:asciiTheme="minorHAnsi" w:hAnsiTheme="minorHAnsi" w:cstheme="minorHAnsi"/>
        </w:rPr>
        <w:t>)</w:t>
      </w:r>
      <w:r w:rsidR="00750077" w:rsidRPr="00344201">
        <w:rPr>
          <w:rFonts w:asciiTheme="minorHAnsi" w:hAnsiTheme="minorHAnsi" w:cstheme="minorHAnsi"/>
        </w:rPr>
        <w:t xml:space="preserve">, to confirm that </w:t>
      </w:r>
      <w:proofErr w:type="gramStart"/>
      <w:r w:rsidR="00750077" w:rsidRPr="00344201">
        <w:rPr>
          <w:rFonts w:asciiTheme="minorHAnsi" w:hAnsiTheme="minorHAnsi" w:cstheme="minorHAnsi"/>
        </w:rPr>
        <w:t>each individual</w:t>
      </w:r>
      <w:proofErr w:type="gramEnd"/>
      <w:r w:rsidR="00750077" w:rsidRPr="00344201">
        <w:rPr>
          <w:rFonts w:asciiTheme="minorHAnsi" w:hAnsiTheme="minorHAnsi" w:cstheme="minorHAnsi"/>
        </w:rPr>
        <w:t xml:space="preserve"> is</w:t>
      </w:r>
      <w:r w:rsidR="00750077" w:rsidRPr="00344201" w:rsidDel="00750077">
        <w:rPr>
          <w:rFonts w:asciiTheme="minorHAnsi" w:hAnsiTheme="minorHAnsi" w:cstheme="minorHAnsi"/>
        </w:rPr>
        <w:t xml:space="preserve"> </w:t>
      </w:r>
      <w:r w:rsidRPr="00344201">
        <w:rPr>
          <w:rFonts w:asciiTheme="minorHAnsi" w:hAnsiTheme="minorHAnsi" w:cstheme="minorHAnsi"/>
        </w:rPr>
        <w:t>subject to an FFD program.</w:t>
      </w:r>
    </w:p>
    <w:p w14:paraId="4F21C499" w14:textId="6235748E" w:rsidR="008164AF" w:rsidRPr="00344201" w:rsidRDefault="008164AF" w:rsidP="00057C1C">
      <w:pPr>
        <w:pStyle w:val="Requirement"/>
        <w:keepNext w:val="0"/>
        <w:numPr>
          <w:ilvl w:val="0"/>
          <w:numId w:val="45"/>
        </w:numPr>
        <w:rPr>
          <w:rFonts w:asciiTheme="minorHAnsi" w:eastAsiaTheme="minorHAnsi" w:hAnsiTheme="minorHAnsi" w:cstheme="minorHAnsi"/>
        </w:rPr>
      </w:pPr>
      <w:r w:rsidRPr="00344201">
        <w:rPr>
          <w:rFonts w:asciiTheme="minorHAnsi" w:eastAsiaTheme="minorHAnsi" w:hAnsiTheme="minorHAnsi" w:cstheme="minorHAnsi"/>
        </w:rPr>
        <w:t>Verify that all contractor and vendor</w:t>
      </w:r>
      <w:r w:rsidR="00D81B81" w:rsidRPr="00344201">
        <w:rPr>
          <w:rFonts w:asciiTheme="minorHAnsi" w:eastAsiaTheme="minorHAnsi" w:hAnsiTheme="minorHAnsi" w:cstheme="minorHAnsi"/>
        </w:rPr>
        <w:t xml:space="preserve"> </w:t>
      </w:r>
      <w:r w:rsidR="00750077" w:rsidRPr="00344201">
        <w:rPr>
          <w:rFonts w:asciiTheme="minorHAnsi" w:eastAsiaTheme="minorHAnsi" w:hAnsiTheme="minorHAnsi" w:cstheme="minorHAnsi"/>
        </w:rPr>
        <w:t xml:space="preserve">(C/V) </w:t>
      </w:r>
      <w:r w:rsidRPr="00344201">
        <w:rPr>
          <w:rFonts w:asciiTheme="minorHAnsi" w:eastAsiaTheme="minorHAnsi" w:hAnsiTheme="minorHAnsi" w:cstheme="minorHAnsi"/>
        </w:rPr>
        <w:t xml:space="preserve">personnel performing activities within the scope of </w:t>
      </w:r>
      <w:r w:rsidR="000C1688" w:rsidRPr="00344201">
        <w:rPr>
          <w:rFonts w:asciiTheme="minorHAnsi" w:eastAsiaTheme="minorHAnsi" w:hAnsiTheme="minorHAnsi" w:cstheme="minorHAnsi"/>
        </w:rPr>
        <w:t>10 CFR </w:t>
      </w:r>
      <w:r w:rsidRPr="00344201">
        <w:rPr>
          <w:rFonts w:asciiTheme="minorHAnsi" w:eastAsiaTheme="minorHAnsi" w:hAnsiTheme="minorHAnsi" w:cstheme="minorHAnsi"/>
        </w:rPr>
        <w:t>Part 26 are</w:t>
      </w:r>
      <w:r w:rsidR="003E5A6F" w:rsidRPr="00344201">
        <w:rPr>
          <w:rFonts w:asciiTheme="minorHAnsi" w:eastAsiaTheme="minorHAnsi" w:hAnsiTheme="minorHAnsi" w:cstheme="minorHAnsi"/>
        </w:rPr>
        <w:t xml:space="preserve"> or will be</w:t>
      </w:r>
      <w:r w:rsidRPr="00344201">
        <w:rPr>
          <w:rFonts w:asciiTheme="minorHAnsi" w:eastAsiaTheme="minorHAnsi" w:hAnsiTheme="minorHAnsi" w:cstheme="minorHAnsi"/>
        </w:rPr>
        <w:t xml:space="preserve"> subject to either the licensee’s FFD program</w:t>
      </w:r>
      <w:r w:rsidR="003E18E4" w:rsidRPr="00344201">
        <w:rPr>
          <w:rFonts w:asciiTheme="minorHAnsi" w:eastAsiaTheme="minorHAnsi" w:hAnsiTheme="minorHAnsi" w:cstheme="minorHAnsi"/>
        </w:rPr>
        <w:t>,</w:t>
      </w:r>
      <w:r w:rsidRPr="00344201">
        <w:rPr>
          <w:rFonts w:asciiTheme="minorHAnsi" w:eastAsiaTheme="minorHAnsi" w:hAnsiTheme="minorHAnsi" w:cstheme="minorHAnsi"/>
        </w:rPr>
        <w:t xml:space="preserve"> or to</w:t>
      </w:r>
      <w:r w:rsidR="00D81B81" w:rsidRPr="00344201">
        <w:rPr>
          <w:rFonts w:asciiTheme="minorHAnsi" w:eastAsiaTheme="minorHAnsi" w:hAnsiTheme="minorHAnsi" w:cstheme="minorHAnsi"/>
        </w:rPr>
        <w:t xml:space="preserve"> </w:t>
      </w:r>
      <w:r w:rsidR="00750077" w:rsidRPr="00344201">
        <w:rPr>
          <w:rFonts w:asciiTheme="minorHAnsi" w:eastAsiaTheme="minorHAnsi" w:hAnsiTheme="minorHAnsi" w:cstheme="minorHAnsi"/>
        </w:rPr>
        <w:t xml:space="preserve">the C/Vs FFD </w:t>
      </w:r>
      <w:r w:rsidRPr="00344201">
        <w:rPr>
          <w:rFonts w:asciiTheme="minorHAnsi" w:eastAsiaTheme="minorHAnsi" w:hAnsiTheme="minorHAnsi" w:cstheme="minorHAnsi"/>
        </w:rPr>
        <w:t>program that has been formally reviewed and approved by the licensee. (</w:t>
      </w:r>
      <w:r w:rsidR="000C1688" w:rsidRPr="00344201">
        <w:rPr>
          <w:rFonts w:asciiTheme="minorHAnsi" w:eastAsiaTheme="minorHAnsi" w:hAnsiTheme="minorHAnsi" w:cstheme="minorHAnsi"/>
        </w:rPr>
        <w:t>10 CFR </w:t>
      </w:r>
      <w:r w:rsidRPr="00344201">
        <w:rPr>
          <w:rFonts w:asciiTheme="minorHAnsi" w:eastAsiaTheme="minorHAnsi" w:hAnsiTheme="minorHAnsi" w:cstheme="minorHAnsi"/>
        </w:rPr>
        <w:t>26.21)</w:t>
      </w:r>
    </w:p>
    <w:p w14:paraId="12EE43A0" w14:textId="44462EA4" w:rsidR="004C33BD" w:rsidRPr="00344201" w:rsidRDefault="004C33B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296F47F9" w14:textId="005F9401" w:rsidR="00C175D7" w:rsidRPr="00344201" w:rsidRDefault="00C175D7" w:rsidP="00057C1C">
      <w:pPr>
        <w:pStyle w:val="BodyText3"/>
        <w:rPr>
          <w:rFonts w:asciiTheme="minorHAnsi" w:hAnsiTheme="minorHAnsi" w:cstheme="minorHAnsi"/>
        </w:rPr>
      </w:pPr>
      <w:r w:rsidRPr="00344201">
        <w:rPr>
          <w:rFonts w:asciiTheme="minorHAnsi" w:hAnsiTheme="minorHAnsi" w:cstheme="minorHAnsi"/>
        </w:rPr>
        <w:t xml:space="preserve">The inspector(s) should interview the FFD </w:t>
      </w:r>
      <w:r w:rsidR="002F4F70" w:rsidRPr="00344201">
        <w:rPr>
          <w:rFonts w:asciiTheme="minorHAnsi" w:hAnsiTheme="minorHAnsi" w:cstheme="minorHAnsi"/>
        </w:rPr>
        <w:t>program</w:t>
      </w:r>
      <w:r w:rsidR="00D66D3A" w:rsidRPr="00344201">
        <w:rPr>
          <w:rFonts w:asciiTheme="minorHAnsi" w:hAnsiTheme="minorHAnsi" w:cstheme="minorHAnsi"/>
        </w:rPr>
        <w:t xml:space="preserve"> </w:t>
      </w:r>
      <w:r w:rsidR="008042D2" w:rsidRPr="00344201">
        <w:rPr>
          <w:rFonts w:asciiTheme="minorHAnsi" w:hAnsiTheme="minorHAnsi" w:cstheme="minorHAnsi"/>
        </w:rPr>
        <w:t>m</w:t>
      </w:r>
      <w:r w:rsidRPr="00344201">
        <w:rPr>
          <w:rFonts w:asciiTheme="minorHAnsi" w:hAnsiTheme="minorHAnsi" w:cstheme="minorHAnsi"/>
        </w:rPr>
        <w:t xml:space="preserve">anager to confirm that all C/V personnel performing activities within the scope of </w:t>
      </w:r>
      <w:r w:rsidR="000C1688" w:rsidRPr="00344201">
        <w:rPr>
          <w:rFonts w:asciiTheme="minorHAnsi" w:hAnsiTheme="minorHAnsi" w:cstheme="minorHAnsi"/>
        </w:rPr>
        <w:t>10 CFR </w:t>
      </w:r>
      <w:r w:rsidRPr="00344201">
        <w:rPr>
          <w:rFonts w:asciiTheme="minorHAnsi" w:hAnsiTheme="minorHAnsi" w:cstheme="minorHAnsi"/>
        </w:rPr>
        <w:t>Part 26 have been</w:t>
      </w:r>
      <w:r w:rsidR="00BC5C64">
        <w:rPr>
          <w:rFonts w:asciiTheme="minorHAnsi" w:hAnsiTheme="minorHAnsi" w:cstheme="minorHAnsi"/>
        </w:rPr>
        <w:t xml:space="preserve"> or will be</w:t>
      </w:r>
      <w:r w:rsidRPr="00344201">
        <w:rPr>
          <w:rFonts w:asciiTheme="minorHAnsi" w:hAnsiTheme="minorHAnsi" w:cstheme="minorHAnsi"/>
        </w:rPr>
        <w:t xml:space="preserve"> subject to an FFD program.</w:t>
      </w:r>
    </w:p>
    <w:p w14:paraId="16D5DC1B" w14:textId="1D4A6E46" w:rsidR="000A2AE0" w:rsidRPr="00344201" w:rsidRDefault="00192F3B" w:rsidP="00057C1C">
      <w:pPr>
        <w:pStyle w:val="Requirement"/>
        <w:keepNext w:val="0"/>
        <w:numPr>
          <w:ilvl w:val="0"/>
          <w:numId w:val="45"/>
        </w:numPr>
        <w:rPr>
          <w:rFonts w:asciiTheme="minorHAnsi" w:eastAsiaTheme="minorHAnsi" w:hAnsiTheme="minorHAnsi" w:cstheme="minorHAnsi"/>
        </w:rPr>
      </w:pPr>
      <w:r w:rsidRPr="00344201">
        <w:rPr>
          <w:rFonts w:asciiTheme="minorHAnsi" w:eastAsiaTheme="minorHAnsi" w:hAnsiTheme="minorHAnsi" w:cstheme="minorHAnsi"/>
        </w:rPr>
        <w:t xml:space="preserve">Verify that the licensee </w:t>
      </w:r>
      <w:r w:rsidR="00341432" w:rsidRPr="00344201">
        <w:rPr>
          <w:rFonts w:asciiTheme="minorHAnsi" w:eastAsiaTheme="minorHAnsi" w:hAnsiTheme="minorHAnsi" w:cstheme="minorHAnsi"/>
        </w:rPr>
        <w:t>makes</w:t>
      </w:r>
      <w:r w:rsidR="009B51D7" w:rsidRPr="00344201">
        <w:rPr>
          <w:rFonts w:asciiTheme="minorHAnsi" w:eastAsiaTheme="minorHAnsi" w:hAnsiTheme="minorHAnsi" w:cstheme="minorHAnsi"/>
        </w:rPr>
        <w:t xml:space="preserve"> </w:t>
      </w:r>
      <w:r w:rsidR="00F27348" w:rsidRPr="00344201">
        <w:rPr>
          <w:rFonts w:asciiTheme="minorHAnsi" w:eastAsiaTheme="minorHAnsi" w:hAnsiTheme="minorHAnsi" w:cstheme="minorHAnsi"/>
        </w:rPr>
        <w:t>its FFD policy statement</w:t>
      </w:r>
      <w:r w:rsidRPr="00344201">
        <w:rPr>
          <w:rFonts w:asciiTheme="minorHAnsi" w:eastAsiaTheme="minorHAnsi" w:hAnsiTheme="minorHAnsi" w:cstheme="minorHAnsi"/>
        </w:rPr>
        <w:t xml:space="preserve"> </w:t>
      </w:r>
      <w:r w:rsidR="00F27348" w:rsidRPr="00344201">
        <w:rPr>
          <w:rFonts w:asciiTheme="minorHAnsi" w:eastAsiaTheme="minorHAnsi" w:hAnsiTheme="minorHAnsi" w:cstheme="minorHAnsi"/>
        </w:rPr>
        <w:t>readily available to all individuals subject to the policy</w:t>
      </w:r>
      <w:r w:rsidRPr="00344201">
        <w:rPr>
          <w:rFonts w:asciiTheme="minorHAnsi" w:eastAsiaTheme="minorHAnsi" w:hAnsiTheme="minorHAnsi" w:cstheme="minorHAnsi"/>
        </w:rPr>
        <w:t>.</w:t>
      </w:r>
      <w:r w:rsidR="009C75BF" w:rsidRPr="00344201">
        <w:rPr>
          <w:rFonts w:asciiTheme="minorHAnsi" w:eastAsiaTheme="minorHAnsi" w:hAnsiTheme="minorHAnsi" w:cstheme="minorHAnsi"/>
        </w:rPr>
        <w:t xml:space="preserve"> (</w:t>
      </w:r>
      <w:r w:rsidR="000C1688" w:rsidRPr="00344201">
        <w:rPr>
          <w:rFonts w:asciiTheme="minorHAnsi" w:eastAsiaTheme="minorHAnsi" w:hAnsiTheme="minorHAnsi" w:cstheme="minorHAnsi"/>
        </w:rPr>
        <w:t>10 CFR </w:t>
      </w:r>
      <w:r w:rsidRPr="00344201">
        <w:rPr>
          <w:rFonts w:asciiTheme="minorHAnsi" w:eastAsiaTheme="minorHAnsi" w:hAnsiTheme="minorHAnsi" w:cstheme="minorHAnsi"/>
        </w:rPr>
        <w:t>26.</w:t>
      </w:r>
      <w:r w:rsidR="00F27348" w:rsidRPr="00344201">
        <w:rPr>
          <w:rFonts w:asciiTheme="minorHAnsi" w:eastAsiaTheme="minorHAnsi" w:hAnsiTheme="minorHAnsi" w:cstheme="minorHAnsi"/>
        </w:rPr>
        <w:t>27</w:t>
      </w:r>
      <w:r w:rsidRPr="00344201">
        <w:rPr>
          <w:rFonts w:asciiTheme="minorHAnsi" w:eastAsiaTheme="minorHAnsi" w:hAnsiTheme="minorHAnsi" w:cstheme="minorHAnsi"/>
        </w:rPr>
        <w:t>(b))</w:t>
      </w:r>
    </w:p>
    <w:p w14:paraId="60D74CF5" w14:textId="52DC2DE6" w:rsidR="004C33BD" w:rsidRPr="00344201" w:rsidRDefault="004C33B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70FB7B53" w14:textId="68BD4393" w:rsidR="008F00FE" w:rsidRPr="00344201" w:rsidRDefault="00DE1368" w:rsidP="00057C1C">
      <w:pPr>
        <w:pStyle w:val="BodyText3"/>
        <w:rPr>
          <w:rFonts w:asciiTheme="minorHAnsi" w:hAnsiTheme="minorHAnsi" w:cstheme="minorHAnsi"/>
        </w:rPr>
      </w:pPr>
      <w:r w:rsidRPr="00344201">
        <w:rPr>
          <w:rFonts w:asciiTheme="minorHAnsi" w:hAnsiTheme="minorHAnsi" w:cstheme="minorHAnsi"/>
        </w:rPr>
        <w:t>The inspector(s) should confirm</w:t>
      </w:r>
      <w:r w:rsidR="00A26A8F" w:rsidRPr="00344201">
        <w:rPr>
          <w:rFonts w:asciiTheme="minorHAnsi" w:hAnsiTheme="minorHAnsi" w:cstheme="minorHAnsi"/>
        </w:rPr>
        <w:t>,</w:t>
      </w:r>
      <w:r w:rsidRPr="00344201">
        <w:rPr>
          <w:rFonts w:asciiTheme="minorHAnsi" w:hAnsiTheme="minorHAnsi" w:cstheme="minorHAnsi"/>
        </w:rPr>
        <w:t xml:space="preserve"> through discussion with the FFD </w:t>
      </w:r>
      <w:r w:rsidR="002F4F70" w:rsidRPr="00344201">
        <w:rPr>
          <w:rFonts w:asciiTheme="minorHAnsi" w:hAnsiTheme="minorHAnsi" w:cstheme="minorHAnsi"/>
        </w:rPr>
        <w:t xml:space="preserve">program </w:t>
      </w:r>
      <w:r w:rsidR="008042D2" w:rsidRPr="00344201">
        <w:rPr>
          <w:rFonts w:asciiTheme="minorHAnsi" w:hAnsiTheme="minorHAnsi" w:cstheme="minorHAnsi"/>
        </w:rPr>
        <w:t>m</w:t>
      </w:r>
      <w:r w:rsidRPr="00344201">
        <w:rPr>
          <w:rFonts w:asciiTheme="minorHAnsi" w:hAnsiTheme="minorHAnsi" w:cstheme="minorHAnsi"/>
        </w:rPr>
        <w:t>anager and through review of available documentation</w:t>
      </w:r>
      <w:r w:rsidR="00A26A8F" w:rsidRPr="00344201">
        <w:rPr>
          <w:rFonts w:asciiTheme="minorHAnsi" w:hAnsiTheme="minorHAnsi" w:cstheme="minorHAnsi"/>
        </w:rPr>
        <w:t>,</w:t>
      </w:r>
      <w:r w:rsidRPr="00344201">
        <w:rPr>
          <w:rFonts w:asciiTheme="minorHAnsi" w:hAnsiTheme="minorHAnsi" w:cstheme="minorHAnsi"/>
        </w:rPr>
        <w:t xml:space="preserve"> that the most up</w:t>
      </w:r>
      <w:r w:rsidR="001E65B8" w:rsidRPr="00344201">
        <w:rPr>
          <w:rFonts w:asciiTheme="minorHAnsi" w:hAnsiTheme="minorHAnsi" w:cstheme="minorHAnsi"/>
        </w:rPr>
        <w:t xml:space="preserve"> </w:t>
      </w:r>
      <w:r w:rsidRPr="00344201">
        <w:rPr>
          <w:rFonts w:asciiTheme="minorHAnsi" w:hAnsiTheme="minorHAnsi" w:cstheme="minorHAnsi"/>
        </w:rPr>
        <w:t>to</w:t>
      </w:r>
      <w:r w:rsidR="001E65B8" w:rsidRPr="00344201">
        <w:rPr>
          <w:rFonts w:asciiTheme="minorHAnsi" w:hAnsiTheme="minorHAnsi" w:cstheme="minorHAnsi"/>
        </w:rPr>
        <w:t xml:space="preserve"> </w:t>
      </w:r>
      <w:r w:rsidRPr="00344201">
        <w:rPr>
          <w:rFonts w:asciiTheme="minorHAnsi" w:hAnsiTheme="minorHAnsi" w:cstheme="minorHAnsi"/>
        </w:rPr>
        <w:t>date FFD policy statement is readily available to all individuals subject to the policy.</w:t>
      </w:r>
      <w:r w:rsidR="00D66D2D" w:rsidRPr="00344201">
        <w:rPr>
          <w:rFonts w:asciiTheme="minorHAnsi" w:hAnsiTheme="minorHAnsi" w:cstheme="minorHAnsi"/>
        </w:rPr>
        <w:t xml:space="preserve"> </w:t>
      </w:r>
      <w:r w:rsidR="00750077" w:rsidRPr="00344201">
        <w:rPr>
          <w:rFonts w:asciiTheme="minorHAnsi" w:hAnsiTheme="minorHAnsi" w:cstheme="minorHAnsi"/>
        </w:rPr>
        <w:t xml:space="preserve">For example, is the FFD policy statement available for review on a company website or posted on bulletin boards, and are individuals knowledgeable about how to obtain the </w:t>
      </w:r>
      <w:r w:rsidR="003064B8" w:rsidRPr="00344201">
        <w:rPr>
          <w:rFonts w:asciiTheme="minorHAnsi" w:hAnsiTheme="minorHAnsi" w:cstheme="minorHAnsi"/>
        </w:rPr>
        <w:t xml:space="preserve">FFD </w:t>
      </w:r>
      <w:r w:rsidR="00750077" w:rsidRPr="00344201">
        <w:rPr>
          <w:rFonts w:asciiTheme="minorHAnsi" w:hAnsiTheme="minorHAnsi" w:cstheme="minorHAnsi"/>
        </w:rPr>
        <w:t xml:space="preserve">policy statement? </w:t>
      </w:r>
    </w:p>
    <w:p w14:paraId="523D5B1A" w14:textId="067971E8" w:rsidR="00B946E9" w:rsidRPr="00344201" w:rsidRDefault="00F27348" w:rsidP="00057C1C">
      <w:pPr>
        <w:pStyle w:val="Requirement"/>
        <w:keepNext w:val="0"/>
        <w:numPr>
          <w:ilvl w:val="0"/>
          <w:numId w:val="45"/>
        </w:numPr>
        <w:rPr>
          <w:rFonts w:asciiTheme="minorHAnsi" w:eastAsiaTheme="minorHAnsi" w:hAnsiTheme="minorHAnsi" w:cstheme="minorHAnsi"/>
        </w:rPr>
      </w:pPr>
      <w:r w:rsidRPr="00344201">
        <w:rPr>
          <w:rFonts w:asciiTheme="minorHAnsi" w:eastAsiaTheme="minorHAnsi" w:hAnsiTheme="minorHAnsi" w:cstheme="minorHAnsi"/>
        </w:rPr>
        <w:t xml:space="preserve">Verify that the licensee’s </w:t>
      </w:r>
      <w:bookmarkStart w:id="4" w:name="OLE_LINK1"/>
      <w:r w:rsidRPr="00344201">
        <w:rPr>
          <w:rFonts w:asciiTheme="minorHAnsi" w:eastAsiaTheme="minorHAnsi" w:hAnsiTheme="minorHAnsi" w:cstheme="minorHAnsi"/>
        </w:rPr>
        <w:t xml:space="preserve">written </w:t>
      </w:r>
      <w:r w:rsidR="004A64DE" w:rsidRPr="00344201">
        <w:rPr>
          <w:rFonts w:asciiTheme="minorHAnsi" w:eastAsiaTheme="minorHAnsi" w:hAnsiTheme="minorHAnsi" w:cstheme="minorHAnsi"/>
        </w:rPr>
        <w:t xml:space="preserve">FFD </w:t>
      </w:r>
      <w:r w:rsidRPr="00344201">
        <w:rPr>
          <w:rFonts w:asciiTheme="minorHAnsi" w:eastAsiaTheme="minorHAnsi" w:hAnsiTheme="minorHAnsi" w:cstheme="minorHAnsi"/>
        </w:rPr>
        <w:t xml:space="preserve">policy statement </w:t>
      </w:r>
      <w:r w:rsidR="0057509B" w:rsidRPr="00344201">
        <w:rPr>
          <w:rFonts w:asciiTheme="minorHAnsi" w:eastAsiaTheme="minorHAnsi" w:hAnsiTheme="minorHAnsi" w:cstheme="minorHAnsi"/>
        </w:rPr>
        <w:t>is consistent with rule requirements.</w:t>
      </w:r>
      <w:bookmarkEnd w:id="4"/>
      <w:r w:rsidR="0057509B" w:rsidRPr="00344201">
        <w:rPr>
          <w:rFonts w:asciiTheme="minorHAnsi" w:eastAsiaTheme="minorHAnsi" w:hAnsiTheme="minorHAnsi" w:cstheme="minorHAnsi"/>
        </w:rPr>
        <w:t xml:space="preserve"> </w:t>
      </w:r>
      <w:r w:rsidRPr="00344201">
        <w:rPr>
          <w:rFonts w:asciiTheme="minorHAnsi" w:eastAsiaTheme="minorHAnsi" w:hAnsiTheme="minorHAnsi" w:cstheme="minorHAnsi"/>
        </w:rPr>
        <w:t>(</w:t>
      </w:r>
      <w:r w:rsidR="000C1688" w:rsidRPr="00344201">
        <w:rPr>
          <w:rFonts w:asciiTheme="minorHAnsi" w:eastAsiaTheme="minorHAnsi" w:hAnsiTheme="minorHAnsi" w:cstheme="minorHAnsi"/>
        </w:rPr>
        <w:t>10 CFR </w:t>
      </w:r>
      <w:r w:rsidRPr="00344201">
        <w:rPr>
          <w:rFonts w:asciiTheme="minorHAnsi" w:eastAsiaTheme="minorHAnsi" w:hAnsiTheme="minorHAnsi" w:cstheme="minorHAnsi"/>
        </w:rPr>
        <w:t>26.</w:t>
      </w:r>
      <w:r w:rsidR="002E03F8" w:rsidRPr="00344201">
        <w:rPr>
          <w:rFonts w:asciiTheme="minorHAnsi" w:eastAsiaTheme="minorHAnsi" w:hAnsiTheme="minorHAnsi" w:cstheme="minorHAnsi"/>
        </w:rPr>
        <w:t>27</w:t>
      </w:r>
      <w:r w:rsidRPr="00344201">
        <w:rPr>
          <w:rFonts w:asciiTheme="minorHAnsi" w:eastAsiaTheme="minorHAnsi" w:hAnsiTheme="minorHAnsi" w:cstheme="minorHAnsi"/>
        </w:rPr>
        <w:t>(</w:t>
      </w:r>
      <w:r w:rsidR="00095DC4" w:rsidRPr="00344201">
        <w:rPr>
          <w:rFonts w:asciiTheme="minorHAnsi" w:eastAsiaTheme="minorHAnsi" w:hAnsiTheme="minorHAnsi" w:cstheme="minorHAnsi"/>
        </w:rPr>
        <w:t>b</w:t>
      </w:r>
      <w:r w:rsidRPr="00344201">
        <w:rPr>
          <w:rFonts w:asciiTheme="minorHAnsi" w:eastAsiaTheme="minorHAnsi" w:hAnsiTheme="minorHAnsi" w:cstheme="minorHAnsi"/>
        </w:rPr>
        <w:t>)</w:t>
      </w:r>
      <w:r w:rsidR="002F4F70" w:rsidRPr="00344201">
        <w:rPr>
          <w:rFonts w:asciiTheme="minorHAnsi" w:eastAsiaTheme="minorHAnsi" w:hAnsiTheme="minorHAnsi" w:cstheme="minorHAnsi"/>
        </w:rPr>
        <w:t xml:space="preserve"> and </w:t>
      </w:r>
      <w:r w:rsidR="000C1688" w:rsidRPr="00344201">
        <w:rPr>
          <w:rFonts w:asciiTheme="minorHAnsi" w:eastAsiaTheme="minorHAnsi" w:hAnsiTheme="minorHAnsi" w:cstheme="minorHAnsi"/>
        </w:rPr>
        <w:t>10 CFR </w:t>
      </w:r>
      <w:r w:rsidR="00095DC4" w:rsidRPr="00344201">
        <w:rPr>
          <w:rFonts w:asciiTheme="minorHAnsi" w:eastAsiaTheme="minorHAnsi" w:hAnsiTheme="minorHAnsi" w:cstheme="minorHAnsi"/>
        </w:rPr>
        <w:t>26.203(a)</w:t>
      </w:r>
      <w:r w:rsidR="002E03F8" w:rsidRPr="00344201">
        <w:rPr>
          <w:rFonts w:asciiTheme="minorHAnsi" w:eastAsiaTheme="minorHAnsi" w:hAnsiTheme="minorHAnsi" w:cstheme="minorHAnsi"/>
        </w:rPr>
        <w:t>)</w:t>
      </w:r>
    </w:p>
    <w:p w14:paraId="2E644965" w14:textId="6A34ADD0" w:rsidR="004C33BD" w:rsidRPr="00344201" w:rsidRDefault="004C33B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052BA010" w14:textId="77777777" w:rsidR="00DE1368" w:rsidRPr="00344201" w:rsidRDefault="00DE1368" w:rsidP="00057C1C">
      <w:pPr>
        <w:pStyle w:val="BodyText3"/>
        <w:rPr>
          <w:rFonts w:asciiTheme="minorHAnsi" w:hAnsiTheme="minorHAnsi" w:cstheme="minorHAnsi"/>
        </w:rPr>
      </w:pPr>
      <w:r w:rsidRPr="00344201">
        <w:rPr>
          <w:rFonts w:asciiTheme="minorHAnsi" w:hAnsiTheme="minorHAnsi" w:cstheme="minorHAnsi"/>
        </w:rPr>
        <w:t>The inspector(s) should review the written FFD policy statement to ensure that it addresses the following:</w:t>
      </w:r>
    </w:p>
    <w:p w14:paraId="50C1C808" w14:textId="3382E3B6" w:rsidR="00E95D50" w:rsidRPr="00344201" w:rsidRDefault="00DE1368" w:rsidP="00057C1C">
      <w:pPr>
        <w:pStyle w:val="BodyText"/>
        <w:numPr>
          <w:ilvl w:val="0"/>
          <w:numId w:val="15"/>
        </w:numPr>
        <w:tabs>
          <w:tab w:val="num" w:pos="1080"/>
        </w:tabs>
        <w:ind w:left="1080"/>
        <w:rPr>
          <w:rFonts w:asciiTheme="minorHAnsi" w:hAnsiTheme="minorHAnsi" w:cstheme="minorHAnsi"/>
        </w:rPr>
      </w:pPr>
      <w:r w:rsidRPr="00344201">
        <w:rPr>
          <w:rFonts w:asciiTheme="minorHAnsi" w:hAnsiTheme="minorHAnsi" w:cstheme="minorHAnsi"/>
        </w:rPr>
        <w:t>Consequences of the use, sale, or possession of illegal drugs on or off</w:t>
      </w:r>
      <w:r w:rsidR="002D476E" w:rsidRPr="00344201">
        <w:rPr>
          <w:rFonts w:asciiTheme="minorHAnsi" w:hAnsiTheme="minorHAnsi" w:cstheme="minorHAnsi"/>
        </w:rPr>
        <w:t>-</w:t>
      </w:r>
      <w:r w:rsidRPr="00344201">
        <w:rPr>
          <w:rFonts w:asciiTheme="minorHAnsi" w:hAnsiTheme="minorHAnsi" w:cstheme="minorHAnsi"/>
        </w:rPr>
        <w:t>site, the abuse of legal drugs and alcohol, and the misuse of prescript</w:t>
      </w:r>
      <w:r w:rsidR="00C71886" w:rsidRPr="00344201">
        <w:rPr>
          <w:rFonts w:asciiTheme="minorHAnsi" w:hAnsiTheme="minorHAnsi" w:cstheme="minorHAnsi"/>
        </w:rPr>
        <w:t>ion and over</w:t>
      </w:r>
      <w:r w:rsidR="00AB700A" w:rsidRPr="00344201">
        <w:rPr>
          <w:rFonts w:asciiTheme="minorHAnsi" w:hAnsiTheme="minorHAnsi" w:cstheme="minorHAnsi"/>
        </w:rPr>
        <w:noBreakHyphen/>
      </w:r>
      <w:r w:rsidR="00C71886" w:rsidRPr="00344201">
        <w:rPr>
          <w:rFonts w:asciiTheme="minorHAnsi" w:hAnsiTheme="minorHAnsi" w:cstheme="minorHAnsi"/>
        </w:rPr>
        <w:t>the</w:t>
      </w:r>
      <w:r w:rsidR="00AB700A" w:rsidRPr="00344201">
        <w:rPr>
          <w:rFonts w:asciiTheme="minorHAnsi" w:hAnsiTheme="minorHAnsi" w:cstheme="minorHAnsi"/>
        </w:rPr>
        <w:noBreakHyphen/>
      </w:r>
      <w:r w:rsidR="00C71886" w:rsidRPr="00344201">
        <w:rPr>
          <w:rFonts w:asciiTheme="minorHAnsi" w:hAnsiTheme="minorHAnsi" w:cstheme="minorHAnsi"/>
        </w:rPr>
        <w:t xml:space="preserve">counter </w:t>
      </w:r>
      <w:proofErr w:type="gramStart"/>
      <w:r w:rsidR="00C71886" w:rsidRPr="00344201">
        <w:rPr>
          <w:rFonts w:asciiTheme="minorHAnsi" w:hAnsiTheme="minorHAnsi" w:cstheme="minorHAnsi"/>
        </w:rPr>
        <w:t>drugs;</w:t>
      </w:r>
      <w:proofErr w:type="gramEnd"/>
    </w:p>
    <w:p w14:paraId="3413A97E" w14:textId="77777777" w:rsidR="00DE1368" w:rsidRPr="00344201" w:rsidRDefault="00DE1368" w:rsidP="00057C1C">
      <w:pPr>
        <w:pStyle w:val="BodyText"/>
        <w:numPr>
          <w:ilvl w:val="0"/>
          <w:numId w:val="15"/>
        </w:numPr>
        <w:tabs>
          <w:tab w:val="num" w:pos="1080"/>
        </w:tabs>
        <w:ind w:left="1080"/>
        <w:rPr>
          <w:rFonts w:asciiTheme="minorHAnsi" w:hAnsiTheme="minorHAnsi" w:cstheme="minorHAnsi"/>
        </w:rPr>
      </w:pPr>
      <w:r w:rsidRPr="00344201">
        <w:rPr>
          <w:rFonts w:asciiTheme="minorHAnsi" w:hAnsiTheme="minorHAnsi" w:cstheme="minorHAnsi"/>
        </w:rPr>
        <w:t xml:space="preserve">The requirement that individuals who are notified that they have been selected for random testing must report to the collection site within the time period specified by the </w:t>
      </w:r>
      <w:proofErr w:type="gramStart"/>
      <w:r w:rsidRPr="00344201">
        <w:rPr>
          <w:rFonts w:asciiTheme="minorHAnsi" w:hAnsiTheme="minorHAnsi" w:cstheme="minorHAnsi"/>
        </w:rPr>
        <w:t>licensee;</w:t>
      </w:r>
      <w:proofErr w:type="gramEnd"/>
    </w:p>
    <w:p w14:paraId="29687B4C" w14:textId="77777777" w:rsidR="0076472D" w:rsidRPr="00344201" w:rsidRDefault="00DE1368" w:rsidP="00057C1C">
      <w:pPr>
        <w:pStyle w:val="BodyText"/>
        <w:numPr>
          <w:ilvl w:val="0"/>
          <w:numId w:val="15"/>
        </w:numPr>
        <w:tabs>
          <w:tab w:val="num" w:pos="1080"/>
        </w:tabs>
        <w:ind w:left="1080"/>
        <w:rPr>
          <w:rFonts w:asciiTheme="minorHAnsi" w:hAnsiTheme="minorHAnsi" w:cstheme="minorHAnsi"/>
        </w:rPr>
      </w:pPr>
      <w:r w:rsidRPr="00344201">
        <w:rPr>
          <w:rFonts w:asciiTheme="minorHAnsi" w:hAnsiTheme="minorHAnsi" w:cstheme="minorHAnsi"/>
        </w:rPr>
        <w:t xml:space="preserve">The actions that constitute a refusal to provide a specimen for testing, the consequences of a refusal to test, as well as the consequences of subverting or attempting to subvert the testing </w:t>
      </w:r>
      <w:proofErr w:type="gramStart"/>
      <w:r w:rsidRPr="00344201">
        <w:rPr>
          <w:rFonts w:asciiTheme="minorHAnsi" w:hAnsiTheme="minorHAnsi" w:cstheme="minorHAnsi"/>
        </w:rPr>
        <w:t>process;</w:t>
      </w:r>
      <w:proofErr w:type="gramEnd"/>
    </w:p>
    <w:p w14:paraId="71E1025A" w14:textId="47BD4C08" w:rsidR="0076472D" w:rsidRPr="00344201" w:rsidRDefault="00DE1368" w:rsidP="00057C1C">
      <w:pPr>
        <w:pStyle w:val="BodyText"/>
        <w:numPr>
          <w:ilvl w:val="0"/>
          <w:numId w:val="15"/>
        </w:numPr>
        <w:tabs>
          <w:tab w:val="num" w:pos="1080"/>
        </w:tabs>
        <w:ind w:left="1080"/>
        <w:rPr>
          <w:rFonts w:asciiTheme="minorHAnsi" w:hAnsiTheme="minorHAnsi" w:cstheme="minorHAnsi"/>
        </w:rPr>
      </w:pPr>
      <w:r w:rsidRPr="00344201">
        <w:rPr>
          <w:rFonts w:asciiTheme="minorHAnsi" w:hAnsiTheme="minorHAnsi" w:cstheme="minorHAnsi"/>
        </w:rPr>
        <w:lastRenderedPageBreak/>
        <w:t>Prohibits the consumption of alcohol, at a minimum, within an abstinence period of 5</w:t>
      </w:r>
      <w:r w:rsidR="000C1688" w:rsidRPr="00344201">
        <w:rPr>
          <w:rFonts w:asciiTheme="minorHAnsi" w:hAnsiTheme="minorHAnsi" w:cstheme="minorHAnsi"/>
        </w:rPr>
        <w:t> </w:t>
      </w:r>
      <w:r w:rsidRPr="00344201">
        <w:rPr>
          <w:rFonts w:asciiTheme="minorHAnsi" w:hAnsiTheme="minorHAnsi" w:cstheme="minorHAnsi"/>
        </w:rPr>
        <w:t xml:space="preserve">hours preceding the individual’s arrival at the licensee’s facility, and during the period of any tour of </w:t>
      </w:r>
      <w:proofErr w:type="gramStart"/>
      <w:r w:rsidRPr="00344201">
        <w:rPr>
          <w:rFonts w:asciiTheme="minorHAnsi" w:hAnsiTheme="minorHAnsi" w:cstheme="minorHAnsi"/>
        </w:rPr>
        <w:t>duty;</w:t>
      </w:r>
      <w:proofErr w:type="gramEnd"/>
    </w:p>
    <w:p w14:paraId="6410D8B4" w14:textId="14B65D39" w:rsidR="0076472D" w:rsidRPr="00344201" w:rsidRDefault="00DE1368" w:rsidP="00057C1C">
      <w:pPr>
        <w:pStyle w:val="BodyText"/>
        <w:numPr>
          <w:ilvl w:val="0"/>
          <w:numId w:val="15"/>
        </w:numPr>
        <w:tabs>
          <w:tab w:val="num" w:pos="1080"/>
        </w:tabs>
        <w:ind w:left="1080"/>
        <w:rPr>
          <w:rFonts w:asciiTheme="minorHAnsi" w:hAnsiTheme="minorHAnsi" w:cstheme="minorHAnsi"/>
        </w:rPr>
      </w:pPr>
      <w:r w:rsidRPr="00344201">
        <w:rPr>
          <w:rFonts w:asciiTheme="minorHAnsi" w:hAnsiTheme="minorHAnsi" w:cstheme="minorHAnsi"/>
        </w:rPr>
        <w:t xml:space="preserve">Conveys that abstinence from alcohol for </w:t>
      </w:r>
      <w:r w:rsidR="002F4F70" w:rsidRPr="00344201">
        <w:rPr>
          <w:rFonts w:asciiTheme="minorHAnsi" w:hAnsiTheme="minorHAnsi" w:cstheme="minorHAnsi"/>
        </w:rPr>
        <w:t>5</w:t>
      </w:r>
      <w:r w:rsidR="00E97B6E" w:rsidRPr="00344201">
        <w:rPr>
          <w:rFonts w:asciiTheme="minorHAnsi" w:hAnsiTheme="minorHAnsi" w:cstheme="minorHAnsi"/>
        </w:rPr>
        <w:t> </w:t>
      </w:r>
      <w:r w:rsidRPr="00344201">
        <w:rPr>
          <w:rFonts w:asciiTheme="minorHAnsi" w:hAnsiTheme="minorHAnsi" w:cstheme="minorHAnsi"/>
        </w:rPr>
        <w:t xml:space="preserve">hours preceding any scheduled tour of duty is considered to be a minimum that is necessary, but may not be sufficient, to ensure that the individual is fit for </w:t>
      </w:r>
      <w:proofErr w:type="gramStart"/>
      <w:r w:rsidRPr="00344201">
        <w:rPr>
          <w:rFonts w:asciiTheme="minorHAnsi" w:hAnsiTheme="minorHAnsi" w:cstheme="minorHAnsi"/>
        </w:rPr>
        <w:t>duty;</w:t>
      </w:r>
      <w:proofErr w:type="gramEnd"/>
    </w:p>
    <w:p w14:paraId="0BBEBA88" w14:textId="77777777" w:rsidR="0076472D" w:rsidRPr="00344201" w:rsidRDefault="0076472D" w:rsidP="00057C1C">
      <w:pPr>
        <w:pStyle w:val="BodyText"/>
        <w:numPr>
          <w:ilvl w:val="0"/>
          <w:numId w:val="15"/>
        </w:numPr>
        <w:tabs>
          <w:tab w:val="num" w:pos="1080"/>
        </w:tabs>
        <w:ind w:left="1080"/>
        <w:rPr>
          <w:rFonts w:asciiTheme="minorHAnsi" w:hAnsiTheme="minorHAnsi" w:cstheme="minorHAnsi"/>
        </w:rPr>
      </w:pPr>
      <w:r w:rsidRPr="00344201">
        <w:rPr>
          <w:rFonts w:asciiTheme="minorHAnsi" w:hAnsiTheme="minorHAnsi" w:cstheme="minorHAnsi"/>
        </w:rPr>
        <w:t>A</w:t>
      </w:r>
      <w:r w:rsidR="00DE1368" w:rsidRPr="00344201">
        <w:rPr>
          <w:rFonts w:asciiTheme="minorHAnsi" w:hAnsiTheme="minorHAnsi" w:cstheme="minorHAnsi"/>
        </w:rPr>
        <w:t xml:space="preserve">ddresses other factors that could affect FFD, such as mental stress, fatigue, or illness, and the use of prescription and over-the-counter medications that could cause </w:t>
      </w:r>
      <w:proofErr w:type="gramStart"/>
      <w:r w:rsidR="00DE1368" w:rsidRPr="00344201">
        <w:rPr>
          <w:rFonts w:asciiTheme="minorHAnsi" w:hAnsiTheme="minorHAnsi" w:cstheme="minorHAnsi"/>
        </w:rPr>
        <w:t>impairment;</w:t>
      </w:r>
      <w:proofErr w:type="gramEnd"/>
    </w:p>
    <w:p w14:paraId="2B9390EA" w14:textId="77777777" w:rsidR="0076472D" w:rsidRPr="00344201" w:rsidRDefault="00DE1368" w:rsidP="00057C1C">
      <w:pPr>
        <w:pStyle w:val="BodyText"/>
        <w:numPr>
          <w:ilvl w:val="0"/>
          <w:numId w:val="15"/>
        </w:numPr>
        <w:tabs>
          <w:tab w:val="num" w:pos="1080"/>
        </w:tabs>
        <w:ind w:left="1080"/>
        <w:rPr>
          <w:rFonts w:asciiTheme="minorHAnsi" w:hAnsiTheme="minorHAnsi" w:cstheme="minorHAnsi"/>
        </w:rPr>
      </w:pPr>
      <w:r w:rsidRPr="00344201">
        <w:rPr>
          <w:rFonts w:asciiTheme="minorHAnsi" w:hAnsiTheme="minorHAnsi" w:cstheme="minorHAnsi"/>
        </w:rPr>
        <w:t xml:space="preserve">Provides a description of any program available to individuals seeking assistance in dealing with drug, alcohol, fatigue, or other problems that could adversely affect an individual’s ability to perform safely and competently the duties that require an individual to be subject to this </w:t>
      </w:r>
      <w:proofErr w:type="gramStart"/>
      <w:r w:rsidRPr="00344201">
        <w:rPr>
          <w:rFonts w:asciiTheme="minorHAnsi" w:hAnsiTheme="minorHAnsi" w:cstheme="minorHAnsi"/>
        </w:rPr>
        <w:t>subpart;</w:t>
      </w:r>
      <w:proofErr w:type="gramEnd"/>
    </w:p>
    <w:p w14:paraId="2FD6B002" w14:textId="77777777" w:rsidR="0076472D" w:rsidRPr="00344201" w:rsidRDefault="00DE1368" w:rsidP="00057C1C">
      <w:pPr>
        <w:pStyle w:val="BodyText"/>
        <w:numPr>
          <w:ilvl w:val="0"/>
          <w:numId w:val="15"/>
        </w:numPr>
        <w:tabs>
          <w:tab w:val="num" w:pos="1080"/>
        </w:tabs>
        <w:ind w:left="1080"/>
        <w:rPr>
          <w:rFonts w:asciiTheme="minorHAnsi" w:hAnsiTheme="minorHAnsi" w:cstheme="minorHAnsi"/>
        </w:rPr>
      </w:pPr>
      <w:r w:rsidRPr="00344201">
        <w:rPr>
          <w:rFonts w:asciiTheme="minorHAnsi" w:hAnsiTheme="minorHAnsi" w:cstheme="minorHAnsi"/>
        </w:rPr>
        <w:t xml:space="preserve">The consequences of violating the </w:t>
      </w:r>
      <w:proofErr w:type="gramStart"/>
      <w:r w:rsidRPr="00344201">
        <w:rPr>
          <w:rFonts w:asciiTheme="minorHAnsi" w:hAnsiTheme="minorHAnsi" w:cstheme="minorHAnsi"/>
        </w:rPr>
        <w:t>policy;</w:t>
      </w:r>
      <w:proofErr w:type="gramEnd"/>
    </w:p>
    <w:p w14:paraId="3D8FBE14" w14:textId="3390D550" w:rsidR="0076472D" w:rsidRPr="00344201" w:rsidRDefault="00DE1368" w:rsidP="00057C1C">
      <w:pPr>
        <w:pStyle w:val="BodyText"/>
        <w:numPr>
          <w:ilvl w:val="0"/>
          <w:numId w:val="15"/>
        </w:numPr>
        <w:tabs>
          <w:tab w:val="num" w:pos="1080"/>
        </w:tabs>
        <w:ind w:left="1080"/>
        <w:rPr>
          <w:rFonts w:asciiTheme="minorHAnsi" w:hAnsiTheme="minorHAnsi" w:cstheme="minorHAnsi"/>
        </w:rPr>
      </w:pPr>
      <w:r w:rsidRPr="00344201">
        <w:rPr>
          <w:rFonts w:asciiTheme="minorHAnsi" w:hAnsiTheme="minorHAnsi" w:cstheme="minorHAnsi"/>
        </w:rPr>
        <w:t xml:space="preserve">The individual’s responsibility to report legal actions, as defined in </w:t>
      </w:r>
      <w:r w:rsidR="000C1688" w:rsidRPr="00344201">
        <w:rPr>
          <w:rFonts w:asciiTheme="minorHAnsi" w:hAnsiTheme="minorHAnsi" w:cstheme="minorHAnsi"/>
        </w:rPr>
        <w:t>10 CFR </w:t>
      </w:r>
      <w:proofErr w:type="gramStart"/>
      <w:r w:rsidRPr="00344201">
        <w:rPr>
          <w:rFonts w:asciiTheme="minorHAnsi" w:hAnsiTheme="minorHAnsi" w:cstheme="minorHAnsi"/>
        </w:rPr>
        <w:t>26.5;</w:t>
      </w:r>
      <w:proofErr w:type="gramEnd"/>
    </w:p>
    <w:p w14:paraId="5F3984F8" w14:textId="4AE2158A" w:rsidR="00D95C37" w:rsidRPr="00344201" w:rsidRDefault="00D95C37" w:rsidP="00057C1C">
      <w:pPr>
        <w:pStyle w:val="BodyText"/>
        <w:numPr>
          <w:ilvl w:val="0"/>
          <w:numId w:val="15"/>
        </w:numPr>
        <w:tabs>
          <w:tab w:val="num" w:pos="1080"/>
        </w:tabs>
        <w:ind w:left="1080"/>
        <w:rPr>
          <w:rFonts w:asciiTheme="minorHAnsi" w:hAnsiTheme="minorHAnsi" w:cstheme="minorHAnsi"/>
        </w:rPr>
      </w:pPr>
      <w:r w:rsidRPr="00344201">
        <w:rPr>
          <w:rFonts w:asciiTheme="minorHAnsi" w:hAnsiTheme="minorHAnsi" w:cstheme="minorHAnsi"/>
        </w:rPr>
        <w:t xml:space="preserve">The responsibilities of managers, supervisors, and escorts to report FFD concerns; </w:t>
      </w:r>
      <w:r w:rsidR="00FC0CE9" w:rsidRPr="00344201">
        <w:rPr>
          <w:rFonts w:asciiTheme="minorHAnsi" w:hAnsiTheme="minorHAnsi" w:cstheme="minorHAnsi"/>
        </w:rPr>
        <w:t>and</w:t>
      </w:r>
    </w:p>
    <w:p w14:paraId="3BB4B483" w14:textId="53B5B770" w:rsidR="00D95C37" w:rsidRPr="00344201" w:rsidRDefault="00B574B6" w:rsidP="00057C1C">
      <w:pPr>
        <w:pStyle w:val="BodyText"/>
        <w:numPr>
          <w:ilvl w:val="0"/>
          <w:numId w:val="15"/>
        </w:numPr>
        <w:tabs>
          <w:tab w:val="num" w:pos="1080"/>
        </w:tabs>
        <w:ind w:left="1080"/>
        <w:rPr>
          <w:rFonts w:asciiTheme="minorHAnsi" w:hAnsiTheme="minorHAnsi" w:cstheme="minorHAnsi"/>
        </w:rPr>
      </w:pPr>
      <w:r w:rsidRPr="00344201">
        <w:rPr>
          <w:rFonts w:asciiTheme="minorHAnsi" w:hAnsiTheme="minorHAnsi" w:cstheme="minorHAnsi"/>
        </w:rPr>
        <w:t>The individual’s responsibility to report FFD concerns.</w:t>
      </w:r>
    </w:p>
    <w:p w14:paraId="43CD5306" w14:textId="318A4A0A" w:rsidR="008F00FE" w:rsidRPr="00344201" w:rsidRDefault="002E03F8" w:rsidP="00057C1C">
      <w:pPr>
        <w:pStyle w:val="Requirement"/>
        <w:keepNext w:val="0"/>
        <w:numPr>
          <w:ilvl w:val="0"/>
          <w:numId w:val="45"/>
        </w:numPr>
        <w:rPr>
          <w:rFonts w:asciiTheme="minorHAnsi" w:eastAsiaTheme="minorHAnsi" w:hAnsiTheme="minorHAnsi" w:cstheme="minorHAnsi"/>
        </w:rPr>
      </w:pPr>
      <w:r w:rsidRPr="00344201">
        <w:rPr>
          <w:rFonts w:asciiTheme="minorHAnsi" w:eastAsiaTheme="minorHAnsi" w:hAnsiTheme="minorHAnsi" w:cstheme="minorHAnsi"/>
        </w:rPr>
        <w:t xml:space="preserve">Verify that the licensee’s </w:t>
      </w:r>
      <w:r w:rsidR="004A64DE" w:rsidRPr="00344201">
        <w:rPr>
          <w:rFonts w:asciiTheme="minorHAnsi" w:eastAsiaTheme="minorHAnsi" w:hAnsiTheme="minorHAnsi" w:cstheme="minorHAnsi"/>
        </w:rPr>
        <w:t xml:space="preserve">FFD </w:t>
      </w:r>
      <w:r w:rsidRPr="00344201">
        <w:rPr>
          <w:rFonts w:asciiTheme="minorHAnsi" w:eastAsiaTheme="minorHAnsi" w:hAnsiTheme="minorHAnsi" w:cstheme="minorHAnsi"/>
        </w:rPr>
        <w:t xml:space="preserve">procedures </w:t>
      </w:r>
      <w:r w:rsidR="00341432" w:rsidRPr="00344201">
        <w:rPr>
          <w:rFonts w:asciiTheme="minorHAnsi" w:eastAsiaTheme="minorHAnsi" w:hAnsiTheme="minorHAnsi" w:cstheme="minorHAnsi"/>
        </w:rPr>
        <w:t>are</w:t>
      </w:r>
      <w:r w:rsidR="0057509B" w:rsidRPr="00344201">
        <w:rPr>
          <w:rFonts w:asciiTheme="minorHAnsi" w:eastAsiaTheme="minorHAnsi" w:hAnsiTheme="minorHAnsi" w:cstheme="minorHAnsi"/>
        </w:rPr>
        <w:t xml:space="preserve"> consistent with rule requirements</w:t>
      </w:r>
      <w:r w:rsidR="004A64DE" w:rsidRPr="00344201">
        <w:rPr>
          <w:rFonts w:asciiTheme="minorHAnsi" w:eastAsiaTheme="minorHAnsi" w:hAnsiTheme="minorHAnsi" w:cstheme="minorHAnsi"/>
        </w:rPr>
        <w:t xml:space="preserve">. </w:t>
      </w:r>
      <w:r w:rsidR="00095DC4" w:rsidRPr="00344201">
        <w:rPr>
          <w:rFonts w:asciiTheme="minorHAnsi" w:eastAsiaTheme="minorHAnsi" w:hAnsiTheme="minorHAnsi" w:cstheme="minorHAnsi"/>
        </w:rPr>
        <w:t>(</w:t>
      </w:r>
      <w:r w:rsidR="000C1688" w:rsidRPr="00344201">
        <w:rPr>
          <w:rFonts w:asciiTheme="minorHAnsi" w:eastAsiaTheme="minorHAnsi" w:hAnsiTheme="minorHAnsi" w:cstheme="minorHAnsi"/>
        </w:rPr>
        <w:t>10 CFR </w:t>
      </w:r>
      <w:r w:rsidR="00095DC4" w:rsidRPr="00344201">
        <w:rPr>
          <w:rFonts w:asciiTheme="minorHAnsi" w:eastAsiaTheme="minorHAnsi" w:hAnsiTheme="minorHAnsi" w:cstheme="minorHAnsi"/>
        </w:rPr>
        <w:t>26.27(c)</w:t>
      </w:r>
      <w:r w:rsidR="004A64DE" w:rsidRPr="00344201">
        <w:rPr>
          <w:rFonts w:asciiTheme="minorHAnsi" w:eastAsiaTheme="minorHAnsi" w:hAnsiTheme="minorHAnsi" w:cstheme="minorHAnsi"/>
        </w:rPr>
        <w:t xml:space="preserve"> for FFD procedures on drug and alcohol testing, specific guidance items 1 through 4; and</w:t>
      </w:r>
      <w:r w:rsidR="008F00FE" w:rsidRPr="00344201">
        <w:rPr>
          <w:rFonts w:asciiTheme="minorHAnsi" w:eastAsiaTheme="minorHAnsi" w:hAnsiTheme="minorHAnsi" w:cstheme="minorHAnsi"/>
        </w:rPr>
        <w:t xml:space="preserve"> </w:t>
      </w:r>
      <w:r w:rsidR="000C1688" w:rsidRPr="00344201">
        <w:rPr>
          <w:rFonts w:asciiTheme="minorHAnsi" w:eastAsiaTheme="minorHAnsi" w:hAnsiTheme="minorHAnsi" w:cstheme="minorHAnsi"/>
        </w:rPr>
        <w:t>10 CFR </w:t>
      </w:r>
      <w:r w:rsidR="008F00FE" w:rsidRPr="00344201">
        <w:rPr>
          <w:rFonts w:asciiTheme="minorHAnsi" w:eastAsiaTheme="minorHAnsi" w:hAnsiTheme="minorHAnsi" w:cstheme="minorHAnsi"/>
        </w:rPr>
        <w:t>26.203(b)</w:t>
      </w:r>
      <w:r w:rsidR="004A64DE" w:rsidRPr="00344201">
        <w:rPr>
          <w:rFonts w:asciiTheme="minorHAnsi" w:eastAsiaTheme="minorHAnsi" w:hAnsiTheme="minorHAnsi" w:cstheme="minorHAnsi"/>
        </w:rPr>
        <w:t xml:space="preserve"> for the fatigue management procedures for the security force, specific guidance items 5 through 8</w:t>
      </w:r>
      <w:r w:rsidR="002F4F70" w:rsidRPr="00344201">
        <w:rPr>
          <w:rFonts w:asciiTheme="minorHAnsi" w:eastAsiaTheme="minorHAnsi" w:hAnsiTheme="minorHAnsi" w:cstheme="minorHAnsi"/>
        </w:rPr>
        <w:t>)</w:t>
      </w:r>
    </w:p>
    <w:p w14:paraId="79B49A78" w14:textId="67377154" w:rsidR="00CA592C" w:rsidRPr="00344201" w:rsidRDefault="004C33BD" w:rsidP="00235BF9">
      <w:pPr>
        <w:pStyle w:val="SpecificGuidance"/>
      </w:pPr>
      <w:r w:rsidRPr="00344201">
        <w:t>Specific Guidance</w:t>
      </w:r>
    </w:p>
    <w:p w14:paraId="6878EF7F" w14:textId="19E447FA" w:rsidR="00E614A7" w:rsidRPr="00344201" w:rsidRDefault="00010444" w:rsidP="00057C1C">
      <w:pPr>
        <w:pStyle w:val="BodyText3"/>
        <w:rPr>
          <w:rFonts w:asciiTheme="minorHAnsi" w:hAnsiTheme="minorHAnsi" w:cstheme="minorHAnsi"/>
        </w:rPr>
      </w:pPr>
      <w:r w:rsidRPr="00344201">
        <w:rPr>
          <w:rFonts w:asciiTheme="minorHAnsi" w:hAnsiTheme="minorHAnsi" w:cstheme="minorHAnsi"/>
        </w:rPr>
        <w:t>The inspector(s) should verify that written</w:t>
      </w:r>
      <w:r w:rsidR="00E614A7" w:rsidRPr="00344201">
        <w:rPr>
          <w:rFonts w:asciiTheme="minorHAnsi" w:hAnsiTheme="minorHAnsi" w:cstheme="minorHAnsi"/>
        </w:rPr>
        <w:t xml:space="preserve"> </w:t>
      </w:r>
      <w:r w:rsidR="00DD50B9" w:rsidRPr="00344201">
        <w:rPr>
          <w:rFonts w:asciiTheme="minorHAnsi" w:hAnsiTheme="minorHAnsi" w:cstheme="minorHAnsi"/>
        </w:rPr>
        <w:t xml:space="preserve">FFD </w:t>
      </w:r>
      <w:r w:rsidR="00E614A7" w:rsidRPr="00344201">
        <w:rPr>
          <w:rFonts w:asciiTheme="minorHAnsi" w:hAnsiTheme="minorHAnsi" w:cstheme="minorHAnsi"/>
        </w:rPr>
        <w:t>procedures exist that describe:</w:t>
      </w:r>
    </w:p>
    <w:p w14:paraId="0288D19A" w14:textId="77777777" w:rsidR="00010444" w:rsidRPr="00344201" w:rsidRDefault="00010444" w:rsidP="00057C1C">
      <w:pPr>
        <w:pStyle w:val="BodyText"/>
        <w:numPr>
          <w:ilvl w:val="0"/>
          <w:numId w:val="16"/>
        </w:numPr>
        <w:tabs>
          <w:tab w:val="num" w:pos="1080"/>
        </w:tabs>
        <w:ind w:left="1080"/>
        <w:rPr>
          <w:rFonts w:asciiTheme="minorHAnsi" w:hAnsiTheme="minorHAnsi" w:cstheme="minorHAnsi"/>
        </w:rPr>
      </w:pPr>
      <w:r w:rsidRPr="00344201">
        <w:rPr>
          <w:rFonts w:asciiTheme="minorHAnsi" w:hAnsiTheme="minorHAnsi" w:cstheme="minorHAnsi"/>
        </w:rPr>
        <w:t>The methods and techniques to be used in testing for drugs and alcohol, including procedures for protecting the privacy and other rights (including due process) of an individual who provides a specimen, procedures for protecting the integrity of the specimen, and procedures used to ensure that the test results are valid and attributable to the correct individual.</w:t>
      </w:r>
    </w:p>
    <w:p w14:paraId="365F3966" w14:textId="6A6A6216" w:rsidR="00010444" w:rsidRPr="00344201" w:rsidRDefault="00086D8E" w:rsidP="00057C1C">
      <w:pPr>
        <w:pStyle w:val="BodyText4"/>
        <w:rPr>
          <w:rFonts w:asciiTheme="minorHAnsi" w:hAnsiTheme="minorHAnsi" w:cstheme="minorHAnsi"/>
          <w:szCs w:val="22"/>
        </w:rPr>
      </w:pPr>
      <w:r w:rsidRPr="00344201">
        <w:rPr>
          <w:rFonts w:asciiTheme="minorHAnsi" w:hAnsiTheme="minorHAnsi" w:cstheme="minorHAnsi"/>
          <w:szCs w:val="22"/>
        </w:rPr>
        <w:t xml:space="preserve">For special analyses testing performed under 10 CFR 26.163(a)(2) on specimens with </w:t>
      </w:r>
      <w:r w:rsidR="00010444" w:rsidRPr="00344201">
        <w:rPr>
          <w:rFonts w:asciiTheme="minorHAnsi" w:hAnsiTheme="minorHAnsi" w:cstheme="minorHAnsi"/>
          <w:szCs w:val="22"/>
        </w:rPr>
        <w:t>dilute</w:t>
      </w:r>
      <w:r w:rsidR="000F0B1B" w:rsidRPr="00344201">
        <w:rPr>
          <w:rFonts w:asciiTheme="minorHAnsi" w:hAnsiTheme="minorHAnsi" w:cstheme="minorHAnsi"/>
          <w:szCs w:val="22"/>
        </w:rPr>
        <w:t xml:space="preserve"> </w:t>
      </w:r>
      <w:r w:rsidRPr="00344201">
        <w:rPr>
          <w:rFonts w:asciiTheme="minorHAnsi" w:hAnsiTheme="minorHAnsi" w:cstheme="minorHAnsi"/>
          <w:szCs w:val="22"/>
        </w:rPr>
        <w:t xml:space="preserve">validity test results and </w:t>
      </w:r>
      <w:r w:rsidR="00010444" w:rsidRPr="00344201">
        <w:rPr>
          <w:rFonts w:asciiTheme="minorHAnsi" w:hAnsiTheme="minorHAnsi" w:cstheme="minorHAnsi"/>
          <w:szCs w:val="22"/>
        </w:rPr>
        <w:t>specimens</w:t>
      </w:r>
      <w:r w:rsidRPr="00344201">
        <w:rPr>
          <w:rFonts w:asciiTheme="minorHAnsi" w:hAnsiTheme="minorHAnsi" w:cstheme="minorHAnsi"/>
          <w:szCs w:val="22"/>
        </w:rPr>
        <w:t xml:space="preserve"> collected under the direct observation conditions specified in 10 CFR 26.115(a)(1) through (3) and (5)</w:t>
      </w:r>
      <w:r w:rsidR="00010444" w:rsidRPr="00344201">
        <w:rPr>
          <w:rFonts w:asciiTheme="minorHAnsi" w:hAnsiTheme="minorHAnsi" w:cstheme="minorHAnsi"/>
          <w:szCs w:val="22"/>
        </w:rPr>
        <w:t xml:space="preserve">, confirm that the testing process is documented in the FFD </w:t>
      </w:r>
      <w:r w:rsidR="00DD50B9" w:rsidRPr="00344201">
        <w:rPr>
          <w:rFonts w:asciiTheme="minorHAnsi" w:hAnsiTheme="minorHAnsi" w:cstheme="minorHAnsi"/>
          <w:szCs w:val="22"/>
        </w:rPr>
        <w:t xml:space="preserve">policy statement and FFD </w:t>
      </w:r>
      <w:r w:rsidR="00010444" w:rsidRPr="00344201">
        <w:rPr>
          <w:rFonts w:asciiTheme="minorHAnsi" w:hAnsiTheme="minorHAnsi" w:cstheme="minorHAnsi"/>
          <w:szCs w:val="22"/>
        </w:rPr>
        <w:t>procedures.</w:t>
      </w:r>
    </w:p>
    <w:p w14:paraId="26747C0E" w14:textId="65F88C94" w:rsidR="00010444" w:rsidRPr="00344201" w:rsidRDefault="00010444" w:rsidP="00057C1C">
      <w:pPr>
        <w:pStyle w:val="BodyText"/>
        <w:numPr>
          <w:ilvl w:val="0"/>
          <w:numId w:val="16"/>
        </w:numPr>
        <w:tabs>
          <w:tab w:val="num" w:pos="1080"/>
        </w:tabs>
        <w:ind w:left="1080"/>
        <w:rPr>
          <w:rFonts w:asciiTheme="minorHAnsi" w:hAnsiTheme="minorHAnsi" w:cstheme="minorHAnsi"/>
        </w:rPr>
      </w:pPr>
      <w:r w:rsidRPr="00344201">
        <w:rPr>
          <w:rFonts w:asciiTheme="minorHAnsi" w:hAnsiTheme="minorHAnsi" w:cstheme="minorHAnsi"/>
        </w:rPr>
        <w:t>Immediate and follow</w:t>
      </w:r>
      <w:r w:rsidR="00BA50C6" w:rsidRPr="00344201">
        <w:rPr>
          <w:rFonts w:asciiTheme="minorHAnsi" w:hAnsiTheme="minorHAnsi" w:cstheme="minorHAnsi"/>
        </w:rPr>
        <w:t xml:space="preserve"> </w:t>
      </w:r>
      <w:r w:rsidR="00C3125D" w:rsidRPr="00344201">
        <w:rPr>
          <w:rFonts w:asciiTheme="minorHAnsi" w:hAnsiTheme="minorHAnsi" w:cstheme="minorHAnsi"/>
        </w:rPr>
        <w:t>up</w:t>
      </w:r>
      <w:r w:rsidRPr="00344201">
        <w:rPr>
          <w:rFonts w:asciiTheme="minorHAnsi" w:hAnsiTheme="minorHAnsi" w:cstheme="minorHAnsi"/>
        </w:rPr>
        <w:t xml:space="preserve"> actions that will be taken, and the procedures to be used, in cases in which </w:t>
      </w:r>
      <w:r w:rsidR="00DD50B9" w:rsidRPr="00344201">
        <w:rPr>
          <w:rFonts w:asciiTheme="minorHAnsi" w:hAnsiTheme="minorHAnsi" w:cstheme="minorHAnsi"/>
        </w:rPr>
        <w:t xml:space="preserve">an </w:t>
      </w:r>
      <w:r w:rsidRPr="00344201">
        <w:rPr>
          <w:rFonts w:asciiTheme="minorHAnsi" w:hAnsiTheme="minorHAnsi" w:cstheme="minorHAnsi"/>
        </w:rPr>
        <w:t>individual</w:t>
      </w:r>
      <w:r w:rsidR="00DD50B9" w:rsidRPr="00344201">
        <w:rPr>
          <w:rFonts w:asciiTheme="minorHAnsi" w:hAnsiTheme="minorHAnsi" w:cstheme="minorHAnsi"/>
        </w:rPr>
        <w:t xml:space="preserve"> is </w:t>
      </w:r>
      <w:r w:rsidRPr="00344201">
        <w:rPr>
          <w:rFonts w:asciiTheme="minorHAnsi" w:hAnsiTheme="minorHAnsi" w:cstheme="minorHAnsi"/>
        </w:rPr>
        <w:t>determined to have:</w:t>
      </w:r>
    </w:p>
    <w:p w14:paraId="5994BDE9" w14:textId="77777777" w:rsidR="00010444" w:rsidRPr="00932A70" w:rsidRDefault="00010444" w:rsidP="001A5612">
      <w:pPr>
        <w:pStyle w:val="BodyText"/>
        <w:numPr>
          <w:ilvl w:val="0"/>
          <w:numId w:val="85"/>
        </w:numPr>
      </w:pPr>
      <w:r w:rsidRPr="00932A70">
        <w:t xml:space="preserve">Been involved in the use, sale, or possession of illegal </w:t>
      </w:r>
      <w:proofErr w:type="gramStart"/>
      <w:r w:rsidRPr="00932A70">
        <w:t>drugs;</w:t>
      </w:r>
      <w:proofErr w:type="gramEnd"/>
    </w:p>
    <w:p w14:paraId="5E6EAFC5" w14:textId="4F17A3A3" w:rsidR="00427C44" w:rsidRPr="00344201" w:rsidRDefault="00010444" w:rsidP="001A5612">
      <w:pPr>
        <w:pStyle w:val="BodyText"/>
        <w:numPr>
          <w:ilvl w:val="0"/>
          <w:numId w:val="85"/>
        </w:numPr>
        <w:rPr>
          <w:rFonts w:asciiTheme="minorHAnsi" w:hAnsiTheme="minorHAnsi" w:cstheme="minorHAnsi"/>
        </w:rPr>
      </w:pPr>
      <w:r w:rsidRPr="00344201">
        <w:rPr>
          <w:rFonts w:asciiTheme="minorHAnsi" w:hAnsiTheme="minorHAnsi" w:cstheme="minorHAnsi"/>
        </w:rPr>
        <w:lastRenderedPageBreak/>
        <w:t xml:space="preserve">Consumed alcohol to excess before the </w:t>
      </w:r>
      <w:r w:rsidR="00362C97" w:rsidRPr="00344201">
        <w:rPr>
          <w:rFonts w:asciiTheme="minorHAnsi" w:hAnsiTheme="minorHAnsi" w:cstheme="minorHAnsi"/>
        </w:rPr>
        <w:t>mandatory pre-work abstinence</w:t>
      </w:r>
      <w:r w:rsidR="00002C7C" w:rsidRPr="00344201">
        <w:rPr>
          <w:rFonts w:asciiTheme="minorHAnsi" w:hAnsiTheme="minorHAnsi" w:cstheme="minorHAnsi"/>
        </w:rPr>
        <w:t xml:space="preserve"> </w:t>
      </w:r>
      <w:r w:rsidRPr="00344201">
        <w:rPr>
          <w:rFonts w:asciiTheme="minorHAnsi" w:hAnsiTheme="minorHAnsi" w:cstheme="minorHAnsi"/>
        </w:rPr>
        <w:t xml:space="preserve">period, or consumed any alcohol during the mandatory pre-work abstinence period or while on duty, as determined by a test that measures </w:t>
      </w:r>
      <w:proofErr w:type="gramStart"/>
      <w:r w:rsidRPr="00344201">
        <w:rPr>
          <w:rFonts w:asciiTheme="minorHAnsi" w:hAnsiTheme="minorHAnsi" w:cstheme="minorHAnsi"/>
        </w:rPr>
        <w:t>BAC;</w:t>
      </w:r>
      <w:proofErr w:type="gramEnd"/>
    </w:p>
    <w:p w14:paraId="3336549D" w14:textId="18A6A41B" w:rsidR="00427C44" w:rsidRPr="00344201" w:rsidRDefault="00010444" w:rsidP="001A5612">
      <w:pPr>
        <w:pStyle w:val="BodyText"/>
        <w:numPr>
          <w:ilvl w:val="0"/>
          <w:numId w:val="85"/>
        </w:numPr>
        <w:rPr>
          <w:rFonts w:asciiTheme="minorHAnsi" w:hAnsiTheme="minorHAnsi" w:cstheme="minorHAnsi"/>
        </w:rPr>
      </w:pPr>
      <w:r w:rsidRPr="00344201">
        <w:rPr>
          <w:rFonts w:asciiTheme="minorHAnsi" w:hAnsiTheme="minorHAnsi" w:cstheme="minorHAnsi"/>
        </w:rPr>
        <w:t>Attempted to subvert the testing process by adulterating or diluting specimens (in</w:t>
      </w:r>
      <w:r w:rsidR="002974FD" w:rsidRPr="00344201">
        <w:rPr>
          <w:rFonts w:asciiTheme="minorHAnsi" w:hAnsiTheme="minorHAnsi" w:cstheme="minorHAnsi"/>
        </w:rPr>
        <w:t> </w:t>
      </w:r>
      <w:r w:rsidRPr="00344201">
        <w:rPr>
          <w:rFonts w:asciiTheme="minorHAnsi" w:hAnsiTheme="minorHAnsi" w:cstheme="minorHAnsi"/>
        </w:rPr>
        <w:t xml:space="preserve">vivo or in vitro), substituting specimens, or by any other </w:t>
      </w:r>
      <w:proofErr w:type="gramStart"/>
      <w:r w:rsidRPr="00344201">
        <w:rPr>
          <w:rFonts w:asciiTheme="minorHAnsi" w:hAnsiTheme="minorHAnsi" w:cstheme="minorHAnsi"/>
        </w:rPr>
        <w:t>means;</w:t>
      </w:r>
      <w:proofErr w:type="gramEnd"/>
    </w:p>
    <w:p w14:paraId="5B8214D9" w14:textId="77777777" w:rsidR="00427C44" w:rsidRPr="00344201" w:rsidRDefault="00010444" w:rsidP="001A5612">
      <w:pPr>
        <w:pStyle w:val="BodyText"/>
        <w:numPr>
          <w:ilvl w:val="0"/>
          <w:numId w:val="85"/>
        </w:numPr>
        <w:rPr>
          <w:rFonts w:asciiTheme="minorHAnsi" w:hAnsiTheme="minorHAnsi" w:cstheme="minorHAnsi"/>
        </w:rPr>
      </w:pPr>
      <w:r w:rsidRPr="00344201">
        <w:rPr>
          <w:rFonts w:asciiTheme="minorHAnsi" w:hAnsiTheme="minorHAnsi" w:cstheme="minorHAnsi"/>
        </w:rPr>
        <w:t>Refused to provide a specimen for analysis; or</w:t>
      </w:r>
    </w:p>
    <w:p w14:paraId="056A076D" w14:textId="1F09FD0A" w:rsidR="00010444" w:rsidRPr="00344201" w:rsidRDefault="00010444" w:rsidP="001A5612">
      <w:pPr>
        <w:pStyle w:val="BodyText"/>
        <w:numPr>
          <w:ilvl w:val="0"/>
          <w:numId w:val="85"/>
        </w:numPr>
        <w:rPr>
          <w:rFonts w:asciiTheme="minorHAnsi" w:hAnsiTheme="minorHAnsi" w:cstheme="minorHAnsi"/>
        </w:rPr>
      </w:pPr>
      <w:r w:rsidRPr="00344201">
        <w:rPr>
          <w:rFonts w:asciiTheme="minorHAnsi" w:hAnsiTheme="minorHAnsi" w:cstheme="minorHAnsi"/>
        </w:rPr>
        <w:t>Had legal action taken relating to drug or alcohol use</w:t>
      </w:r>
      <w:r w:rsidR="002F4F70" w:rsidRPr="00344201">
        <w:rPr>
          <w:rFonts w:asciiTheme="minorHAnsi" w:hAnsiTheme="minorHAnsi" w:cstheme="minorHAnsi"/>
        </w:rPr>
        <w:t>.</w:t>
      </w:r>
    </w:p>
    <w:p w14:paraId="04C6C9CB" w14:textId="77777777" w:rsidR="001151F7" w:rsidRPr="00344201" w:rsidRDefault="00010444" w:rsidP="00057C1C">
      <w:pPr>
        <w:pStyle w:val="BodyText"/>
        <w:numPr>
          <w:ilvl w:val="0"/>
          <w:numId w:val="16"/>
        </w:numPr>
        <w:tabs>
          <w:tab w:val="num" w:pos="1080"/>
        </w:tabs>
        <w:ind w:left="1080"/>
        <w:rPr>
          <w:rFonts w:asciiTheme="minorHAnsi" w:hAnsiTheme="minorHAnsi" w:cstheme="minorHAnsi"/>
        </w:rPr>
      </w:pPr>
      <w:r w:rsidRPr="00344201">
        <w:rPr>
          <w:rFonts w:asciiTheme="minorHAnsi" w:hAnsiTheme="minorHAnsi" w:cstheme="minorHAnsi"/>
        </w:rPr>
        <w:t xml:space="preserve">The process that the licensee will use to ensure that individuals who are called in to perform unscheduled work are fit for </w:t>
      </w:r>
      <w:proofErr w:type="gramStart"/>
      <w:r w:rsidRPr="00344201">
        <w:rPr>
          <w:rFonts w:asciiTheme="minorHAnsi" w:hAnsiTheme="minorHAnsi" w:cstheme="minorHAnsi"/>
        </w:rPr>
        <w:t>duty;</w:t>
      </w:r>
      <w:proofErr w:type="gramEnd"/>
    </w:p>
    <w:p w14:paraId="0EA3AA23" w14:textId="79365B8A" w:rsidR="00C06852" w:rsidRPr="00344201" w:rsidRDefault="00010444" w:rsidP="00057C1C">
      <w:pPr>
        <w:pStyle w:val="BodyText"/>
        <w:numPr>
          <w:ilvl w:val="0"/>
          <w:numId w:val="16"/>
        </w:numPr>
        <w:tabs>
          <w:tab w:val="num" w:pos="1080"/>
        </w:tabs>
        <w:ind w:left="1080"/>
        <w:rPr>
          <w:rFonts w:asciiTheme="minorHAnsi" w:hAnsiTheme="minorHAnsi" w:cstheme="minorHAnsi"/>
        </w:rPr>
      </w:pPr>
      <w:r w:rsidRPr="00344201">
        <w:rPr>
          <w:rFonts w:asciiTheme="minorHAnsi" w:hAnsiTheme="minorHAnsi" w:cstheme="minorHAnsi"/>
        </w:rPr>
        <w:t>The process to be followed if an individual’s behavior raises a concern regarding the possible use, sale, or possession of illegal drugs on or off site; the possible possession or consumption of alcohol on site; or impairment from any cause</w:t>
      </w:r>
      <w:r w:rsidR="000E0D29" w:rsidRPr="00344201">
        <w:rPr>
          <w:rFonts w:asciiTheme="minorHAnsi" w:hAnsiTheme="minorHAnsi" w:cstheme="minorHAnsi"/>
        </w:rPr>
        <w:t xml:space="preserve"> </w:t>
      </w:r>
      <w:r w:rsidRPr="00344201">
        <w:rPr>
          <w:rFonts w:asciiTheme="minorHAnsi" w:hAnsiTheme="minorHAnsi" w:cstheme="minorHAnsi"/>
        </w:rPr>
        <w:t xml:space="preserve">which in any way could adversely affect the individual’s ability to perform </w:t>
      </w:r>
      <w:r w:rsidR="0047444B" w:rsidRPr="00344201">
        <w:rPr>
          <w:rFonts w:asciiTheme="minorHAnsi" w:hAnsiTheme="minorHAnsi" w:cstheme="minorHAnsi"/>
        </w:rPr>
        <w:t>their</w:t>
      </w:r>
      <w:r w:rsidRPr="00344201">
        <w:rPr>
          <w:rFonts w:asciiTheme="minorHAnsi" w:hAnsiTheme="minorHAnsi" w:cstheme="minorHAnsi"/>
        </w:rPr>
        <w:t xml:space="preserve"> duties safely and competently. The procedure must require that individuals</w:t>
      </w:r>
      <w:r w:rsidR="000A2AE0" w:rsidRPr="00344201">
        <w:rPr>
          <w:rFonts w:asciiTheme="minorHAnsi" w:hAnsiTheme="minorHAnsi" w:cstheme="minorHAnsi"/>
        </w:rPr>
        <w:t xml:space="preserve"> who have a</w:t>
      </w:r>
      <w:r w:rsidRPr="00344201">
        <w:rPr>
          <w:rFonts w:asciiTheme="minorHAnsi" w:hAnsiTheme="minorHAnsi" w:cstheme="minorHAnsi"/>
        </w:rPr>
        <w:t xml:space="preserve"> FFD concern about another individual’s behavior shall contact the personnel designated in the </w:t>
      </w:r>
      <w:r w:rsidR="00DD50B9" w:rsidRPr="00344201">
        <w:rPr>
          <w:rFonts w:asciiTheme="minorHAnsi" w:hAnsiTheme="minorHAnsi" w:cstheme="minorHAnsi"/>
        </w:rPr>
        <w:t xml:space="preserve">FFD policy </w:t>
      </w:r>
      <w:r w:rsidR="003064B8" w:rsidRPr="00344201">
        <w:rPr>
          <w:rFonts w:asciiTheme="minorHAnsi" w:hAnsiTheme="minorHAnsi" w:cstheme="minorHAnsi"/>
        </w:rPr>
        <w:t xml:space="preserve">statement </w:t>
      </w:r>
      <w:r w:rsidR="00DD50B9" w:rsidRPr="00344201">
        <w:rPr>
          <w:rFonts w:asciiTheme="minorHAnsi" w:hAnsiTheme="minorHAnsi" w:cstheme="minorHAnsi"/>
        </w:rPr>
        <w:t xml:space="preserve">or FFD </w:t>
      </w:r>
      <w:r w:rsidRPr="00344201">
        <w:rPr>
          <w:rFonts w:asciiTheme="minorHAnsi" w:hAnsiTheme="minorHAnsi" w:cstheme="minorHAnsi"/>
        </w:rPr>
        <w:t xml:space="preserve">procedures to report the </w:t>
      </w:r>
      <w:proofErr w:type="gramStart"/>
      <w:r w:rsidRPr="00344201">
        <w:rPr>
          <w:rFonts w:asciiTheme="minorHAnsi" w:hAnsiTheme="minorHAnsi" w:cstheme="minorHAnsi"/>
        </w:rPr>
        <w:t>concern;</w:t>
      </w:r>
      <w:proofErr w:type="gramEnd"/>
    </w:p>
    <w:p w14:paraId="437C0DFD" w14:textId="5AD83EEB" w:rsidR="00010444" w:rsidRPr="00344201" w:rsidRDefault="00010444" w:rsidP="00057C1C">
      <w:pPr>
        <w:pStyle w:val="BodyText"/>
        <w:numPr>
          <w:ilvl w:val="0"/>
          <w:numId w:val="17"/>
        </w:numPr>
        <w:tabs>
          <w:tab w:val="num" w:pos="1080"/>
        </w:tabs>
        <w:ind w:left="1080"/>
        <w:rPr>
          <w:rFonts w:asciiTheme="minorHAnsi" w:hAnsiTheme="minorHAnsi" w:cstheme="minorHAnsi"/>
        </w:rPr>
      </w:pPr>
      <w:r w:rsidRPr="00344201">
        <w:rPr>
          <w:rFonts w:asciiTheme="minorHAnsi" w:hAnsiTheme="minorHAnsi" w:cstheme="minorHAnsi"/>
        </w:rPr>
        <w:t xml:space="preserve">The process to be followed when a security officer makes a self-declaration that </w:t>
      </w:r>
      <w:r w:rsidR="003064B8" w:rsidRPr="00344201">
        <w:rPr>
          <w:rFonts w:asciiTheme="minorHAnsi" w:hAnsiTheme="minorHAnsi" w:cstheme="minorHAnsi"/>
        </w:rPr>
        <w:t xml:space="preserve">they are </w:t>
      </w:r>
      <w:r w:rsidRPr="00344201">
        <w:rPr>
          <w:rFonts w:asciiTheme="minorHAnsi" w:hAnsiTheme="minorHAnsi" w:cstheme="minorHAnsi"/>
        </w:rPr>
        <w:t>not fit to perform</w:t>
      </w:r>
      <w:r w:rsidR="00897017" w:rsidRPr="00344201">
        <w:rPr>
          <w:rFonts w:asciiTheme="minorHAnsi" w:hAnsiTheme="minorHAnsi" w:cstheme="minorHAnsi"/>
        </w:rPr>
        <w:t xml:space="preserve"> their</w:t>
      </w:r>
      <w:r w:rsidR="00C51201" w:rsidRPr="00344201">
        <w:rPr>
          <w:rFonts w:asciiTheme="minorHAnsi" w:hAnsiTheme="minorHAnsi" w:cstheme="minorHAnsi"/>
        </w:rPr>
        <w:t xml:space="preserve"> </w:t>
      </w:r>
      <w:r w:rsidRPr="00344201">
        <w:rPr>
          <w:rFonts w:asciiTheme="minorHAnsi" w:hAnsiTheme="minorHAnsi" w:cstheme="minorHAnsi"/>
        </w:rPr>
        <w:t xml:space="preserve">duties safely and competently for any part of a working tour as a result of </w:t>
      </w:r>
      <w:proofErr w:type="gramStart"/>
      <w:r w:rsidRPr="00344201">
        <w:rPr>
          <w:rFonts w:asciiTheme="minorHAnsi" w:hAnsiTheme="minorHAnsi" w:cstheme="minorHAnsi"/>
        </w:rPr>
        <w:t>fatigue;</w:t>
      </w:r>
      <w:proofErr w:type="gramEnd"/>
    </w:p>
    <w:p w14:paraId="4CF2C7BF" w14:textId="77777777" w:rsidR="00010444" w:rsidRPr="00344201" w:rsidRDefault="00010444" w:rsidP="00057C1C">
      <w:pPr>
        <w:pStyle w:val="BodyText"/>
        <w:numPr>
          <w:ilvl w:val="0"/>
          <w:numId w:val="17"/>
        </w:numPr>
        <w:tabs>
          <w:tab w:val="num" w:pos="1080"/>
        </w:tabs>
        <w:ind w:left="1080"/>
        <w:rPr>
          <w:rFonts w:asciiTheme="minorHAnsi" w:hAnsiTheme="minorHAnsi" w:cstheme="minorHAnsi"/>
        </w:rPr>
      </w:pPr>
      <w:r w:rsidRPr="00344201">
        <w:rPr>
          <w:rFonts w:asciiTheme="minorHAnsi" w:hAnsiTheme="minorHAnsi" w:cstheme="minorHAnsi"/>
        </w:rPr>
        <w:t xml:space="preserve">The process for implementing the work hour controls for security </w:t>
      </w:r>
      <w:proofErr w:type="gramStart"/>
      <w:r w:rsidRPr="00344201">
        <w:rPr>
          <w:rFonts w:asciiTheme="minorHAnsi" w:hAnsiTheme="minorHAnsi" w:cstheme="minorHAnsi"/>
        </w:rPr>
        <w:t>officers;</w:t>
      </w:r>
      <w:proofErr w:type="gramEnd"/>
    </w:p>
    <w:p w14:paraId="41A5B6BE" w14:textId="7EBB8DA4" w:rsidR="00010444" w:rsidRPr="00344201" w:rsidRDefault="00010444" w:rsidP="00057C1C">
      <w:pPr>
        <w:pStyle w:val="BodyText"/>
        <w:numPr>
          <w:ilvl w:val="0"/>
          <w:numId w:val="17"/>
        </w:numPr>
        <w:tabs>
          <w:tab w:val="num" w:pos="1080"/>
        </w:tabs>
        <w:ind w:left="1080"/>
        <w:rPr>
          <w:rFonts w:asciiTheme="minorHAnsi" w:hAnsiTheme="minorHAnsi" w:cstheme="minorHAnsi"/>
        </w:rPr>
      </w:pPr>
      <w:r w:rsidRPr="00344201">
        <w:rPr>
          <w:rFonts w:asciiTheme="minorHAnsi" w:hAnsiTheme="minorHAnsi" w:cstheme="minorHAnsi"/>
        </w:rPr>
        <w:t xml:space="preserve">The process to be followed </w:t>
      </w:r>
      <w:r w:rsidR="00DD50B9" w:rsidRPr="00344201">
        <w:rPr>
          <w:rFonts w:asciiTheme="minorHAnsi" w:hAnsiTheme="minorHAnsi" w:cstheme="minorHAnsi"/>
        </w:rPr>
        <w:t xml:space="preserve">when </w:t>
      </w:r>
      <w:r w:rsidRPr="00344201">
        <w:rPr>
          <w:rFonts w:asciiTheme="minorHAnsi" w:hAnsiTheme="minorHAnsi" w:cstheme="minorHAnsi"/>
        </w:rPr>
        <w:t xml:space="preserve">conducting </w:t>
      </w:r>
      <w:r w:rsidR="00DD50B9" w:rsidRPr="00344201">
        <w:rPr>
          <w:rFonts w:asciiTheme="minorHAnsi" w:hAnsiTheme="minorHAnsi" w:cstheme="minorHAnsi"/>
        </w:rPr>
        <w:t xml:space="preserve">a </w:t>
      </w:r>
      <w:r w:rsidRPr="00344201">
        <w:rPr>
          <w:rFonts w:asciiTheme="minorHAnsi" w:hAnsiTheme="minorHAnsi" w:cstheme="minorHAnsi"/>
        </w:rPr>
        <w:t xml:space="preserve">fatigue assessment of </w:t>
      </w:r>
      <w:r w:rsidR="00720639" w:rsidRPr="00344201">
        <w:rPr>
          <w:rFonts w:asciiTheme="minorHAnsi" w:hAnsiTheme="minorHAnsi" w:cstheme="minorHAnsi"/>
        </w:rPr>
        <w:t xml:space="preserve">a </w:t>
      </w:r>
      <w:r w:rsidRPr="00344201">
        <w:rPr>
          <w:rFonts w:asciiTheme="minorHAnsi" w:hAnsiTheme="minorHAnsi" w:cstheme="minorHAnsi"/>
        </w:rPr>
        <w:t>security officer; and</w:t>
      </w:r>
    </w:p>
    <w:p w14:paraId="47C560BC" w14:textId="77777777" w:rsidR="00010444" w:rsidRPr="00344201" w:rsidRDefault="00010444" w:rsidP="00057C1C">
      <w:pPr>
        <w:pStyle w:val="BodyText"/>
        <w:numPr>
          <w:ilvl w:val="0"/>
          <w:numId w:val="17"/>
        </w:numPr>
        <w:tabs>
          <w:tab w:val="num" w:pos="1080"/>
        </w:tabs>
        <w:ind w:left="1080"/>
        <w:rPr>
          <w:rFonts w:asciiTheme="minorHAnsi" w:hAnsiTheme="minorHAnsi" w:cstheme="minorHAnsi"/>
        </w:rPr>
      </w:pPr>
      <w:r w:rsidRPr="00344201">
        <w:rPr>
          <w:rFonts w:asciiTheme="minorHAnsi" w:hAnsiTheme="minorHAnsi" w:cstheme="minorHAnsi"/>
        </w:rPr>
        <w:t>The disciplinary actions that the licensee may impose on a security officer following a fatigue assessment, and the conditions and considerations for taking those disciplinary actions.</w:t>
      </w:r>
    </w:p>
    <w:p w14:paraId="3F9936B3" w14:textId="39442B8B" w:rsidR="00B709C5" w:rsidRPr="00344201" w:rsidRDefault="004C0649" w:rsidP="00057C1C">
      <w:pPr>
        <w:pStyle w:val="Requirement"/>
        <w:keepNext w:val="0"/>
        <w:numPr>
          <w:ilvl w:val="0"/>
          <w:numId w:val="45"/>
        </w:numPr>
        <w:rPr>
          <w:rFonts w:asciiTheme="minorHAnsi" w:eastAsiaTheme="minorHAnsi" w:hAnsiTheme="minorHAnsi" w:cstheme="minorHAnsi"/>
        </w:rPr>
      </w:pPr>
      <w:r w:rsidRPr="00344201">
        <w:rPr>
          <w:rFonts w:asciiTheme="minorHAnsi" w:eastAsiaTheme="minorHAnsi" w:hAnsiTheme="minorHAnsi" w:cstheme="minorHAnsi"/>
        </w:rPr>
        <w:t xml:space="preserve">Verify that the licensee has </w:t>
      </w:r>
      <w:r w:rsidR="00D84A0B" w:rsidRPr="00344201">
        <w:rPr>
          <w:rFonts w:asciiTheme="minorHAnsi" w:eastAsiaTheme="minorHAnsi" w:hAnsiTheme="minorHAnsi" w:cstheme="minorHAnsi"/>
        </w:rPr>
        <w:t xml:space="preserve">developed, </w:t>
      </w:r>
      <w:r w:rsidRPr="00344201">
        <w:rPr>
          <w:rFonts w:asciiTheme="minorHAnsi" w:eastAsiaTheme="minorHAnsi" w:hAnsiTheme="minorHAnsi" w:cstheme="minorHAnsi"/>
        </w:rPr>
        <w:t>implemented</w:t>
      </w:r>
      <w:r w:rsidR="00D84A0B" w:rsidRPr="00344201">
        <w:rPr>
          <w:rFonts w:asciiTheme="minorHAnsi" w:eastAsiaTheme="minorHAnsi" w:hAnsiTheme="minorHAnsi" w:cstheme="minorHAnsi"/>
        </w:rPr>
        <w:t>, or is prepared to implement</w:t>
      </w:r>
      <w:r w:rsidRPr="00344201">
        <w:rPr>
          <w:rFonts w:asciiTheme="minorHAnsi" w:eastAsiaTheme="minorHAnsi" w:hAnsiTheme="minorHAnsi" w:cstheme="minorHAnsi"/>
        </w:rPr>
        <w:t xml:space="preserve"> a</w:t>
      </w:r>
      <w:r w:rsidR="000227BE" w:rsidRPr="00344201">
        <w:rPr>
          <w:rFonts w:asciiTheme="minorHAnsi" w:eastAsiaTheme="minorHAnsi" w:hAnsiTheme="minorHAnsi" w:cstheme="minorHAnsi"/>
        </w:rPr>
        <w:t xml:space="preserve">n auditing </w:t>
      </w:r>
      <w:r w:rsidRPr="00344201">
        <w:rPr>
          <w:rFonts w:asciiTheme="minorHAnsi" w:eastAsiaTheme="minorHAnsi" w:hAnsiTheme="minorHAnsi" w:cstheme="minorHAnsi"/>
        </w:rPr>
        <w:t>program that</w:t>
      </w:r>
      <w:r w:rsidR="00341432" w:rsidRPr="00344201">
        <w:rPr>
          <w:rFonts w:asciiTheme="minorHAnsi" w:eastAsiaTheme="minorHAnsi" w:hAnsiTheme="minorHAnsi" w:cstheme="minorHAnsi"/>
        </w:rPr>
        <w:t>:</w:t>
      </w:r>
    </w:p>
    <w:p w14:paraId="335CEBE8" w14:textId="381A3B30" w:rsidR="006A01F2" w:rsidRPr="00344201" w:rsidRDefault="00341432" w:rsidP="00057C1C">
      <w:pPr>
        <w:pStyle w:val="BodyText"/>
        <w:numPr>
          <w:ilvl w:val="1"/>
          <w:numId w:val="18"/>
        </w:numPr>
        <w:rPr>
          <w:rFonts w:asciiTheme="minorHAnsi" w:hAnsiTheme="minorHAnsi" w:cstheme="minorHAnsi"/>
          <w:b/>
          <w:bCs/>
        </w:rPr>
      </w:pPr>
      <w:r w:rsidRPr="00344201">
        <w:rPr>
          <w:rFonts w:asciiTheme="minorHAnsi" w:hAnsiTheme="minorHAnsi" w:cstheme="minorHAnsi"/>
          <w:b/>
          <w:bCs/>
        </w:rPr>
        <w:t>A</w:t>
      </w:r>
      <w:r w:rsidR="004C0649" w:rsidRPr="00344201">
        <w:rPr>
          <w:rFonts w:asciiTheme="minorHAnsi" w:hAnsiTheme="minorHAnsi" w:cstheme="minorHAnsi"/>
          <w:b/>
          <w:bCs/>
        </w:rPr>
        <w:t xml:space="preserve">ssures continuing effectiveness </w:t>
      </w:r>
      <w:r w:rsidRPr="00344201">
        <w:rPr>
          <w:rFonts w:asciiTheme="minorHAnsi" w:hAnsiTheme="minorHAnsi" w:cstheme="minorHAnsi"/>
          <w:b/>
          <w:bCs/>
        </w:rPr>
        <w:t>of</w:t>
      </w:r>
      <w:r w:rsidR="004C0649" w:rsidRPr="00344201">
        <w:rPr>
          <w:rFonts w:asciiTheme="minorHAnsi" w:hAnsiTheme="minorHAnsi" w:cstheme="minorHAnsi"/>
          <w:b/>
          <w:bCs/>
        </w:rPr>
        <w:t xml:space="preserve"> the FFD program, including an audit of </w:t>
      </w:r>
      <w:r w:rsidRPr="00344201">
        <w:rPr>
          <w:rFonts w:asciiTheme="minorHAnsi" w:hAnsiTheme="minorHAnsi" w:cstheme="minorHAnsi"/>
          <w:b/>
          <w:bCs/>
        </w:rPr>
        <w:t xml:space="preserve">the </w:t>
      </w:r>
      <w:r w:rsidR="004C0649" w:rsidRPr="00344201">
        <w:rPr>
          <w:rFonts w:asciiTheme="minorHAnsi" w:hAnsiTheme="minorHAnsi" w:cstheme="minorHAnsi"/>
          <w:b/>
          <w:bCs/>
        </w:rPr>
        <w:t xml:space="preserve">FFD </w:t>
      </w:r>
      <w:r w:rsidRPr="00344201">
        <w:rPr>
          <w:rFonts w:asciiTheme="minorHAnsi" w:hAnsiTheme="minorHAnsi" w:cstheme="minorHAnsi"/>
          <w:b/>
          <w:bCs/>
        </w:rPr>
        <w:t xml:space="preserve">program </w:t>
      </w:r>
      <w:r w:rsidR="00B43389" w:rsidRPr="00344201">
        <w:rPr>
          <w:rFonts w:asciiTheme="minorHAnsi" w:hAnsiTheme="minorHAnsi" w:cstheme="minorHAnsi"/>
          <w:b/>
          <w:bCs/>
        </w:rPr>
        <w:t xml:space="preserve">elements provided by </w:t>
      </w:r>
      <w:r w:rsidR="004C0649" w:rsidRPr="00344201">
        <w:rPr>
          <w:rFonts w:asciiTheme="minorHAnsi" w:hAnsiTheme="minorHAnsi" w:cstheme="minorHAnsi"/>
          <w:b/>
          <w:bCs/>
        </w:rPr>
        <w:t>C/V programs accepted by the licensee</w:t>
      </w:r>
      <w:r w:rsidR="000227BE" w:rsidRPr="00344201">
        <w:rPr>
          <w:rFonts w:asciiTheme="minorHAnsi" w:hAnsiTheme="minorHAnsi" w:cstheme="minorHAnsi"/>
          <w:b/>
          <w:bCs/>
        </w:rPr>
        <w:t>, the FFD programs of C/Vs accepted by the licensee</w:t>
      </w:r>
      <w:r w:rsidRPr="00344201">
        <w:rPr>
          <w:rFonts w:asciiTheme="minorHAnsi" w:hAnsiTheme="minorHAnsi" w:cstheme="minorHAnsi"/>
          <w:b/>
          <w:bCs/>
        </w:rPr>
        <w:t>, and the</w:t>
      </w:r>
      <w:r w:rsidR="00A37FDB" w:rsidRPr="00344201">
        <w:rPr>
          <w:rFonts w:asciiTheme="minorHAnsi" w:hAnsiTheme="minorHAnsi" w:cstheme="minorHAnsi"/>
          <w:b/>
          <w:bCs/>
        </w:rPr>
        <w:t xml:space="preserve"> manageme</w:t>
      </w:r>
      <w:r w:rsidR="00B43389" w:rsidRPr="00344201">
        <w:rPr>
          <w:rFonts w:asciiTheme="minorHAnsi" w:hAnsiTheme="minorHAnsi" w:cstheme="minorHAnsi"/>
          <w:b/>
          <w:bCs/>
        </w:rPr>
        <w:t xml:space="preserve">nt of security officer fatigue. </w:t>
      </w:r>
      <w:r w:rsidR="009C75BF" w:rsidRPr="00344201">
        <w:rPr>
          <w:rFonts w:asciiTheme="minorHAnsi" w:hAnsiTheme="minorHAnsi" w:cstheme="minorHAnsi"/>
          <w:b/>
          <w:bCs/>
        </w:rPr>
        <w:t>(</w:t>
      </w:r>
      <w:r w:rsidR="000C1688" w:rsidRPr="00344201">
        <w:rPr>
          <w:rFonts w:asciiTheme="minorHAnsi" w:hAnsiTheme="minorHAnsi" w:cstheme="minorHAnsi"/>
          <w:b/>
          <w:bCs/>
        </w:rPr>
        <w:t>10 CFR </w:t>
      </w:r>
      <w:r w:rsidR="009D3771" w:rsidRPr="00344201">
        <w:rPr>
          <w:rFonts w:asciiTheme="minorHAnsi" w:hAnsiTheme="minorHAnsi" w:cstheme="minorHAnsi"/>
          <w:b/>
          <w:bCs/>
        </w:rPr>
        <w:t>26.41</w:t>
      </w:r>
      <w:r w:rsidR="004C0649" w:rsidRPr="00344201">
        <w:rPr>
          <w:rFonts w:asciiTheme="minorHAnsi" w:hAnsiTheme="minorHAnsi" w:cstheme="minorHAnsi"/>
          <w:b/>
          <w:bCs/>
        </w:rPr>
        <w:t>(a)</w:t>
      </w:r>
      <w:r w:rsidR="002F4F70" w:rsidRPr="00344201">
        <w:rPr>
          <w:rFonts w:asciiTheme="minorHAnsi" w:hAnsiTheme="minorHAnsi" w:cstheme="minorHAnsi"/>
          <w:b/>
          <w:bCs/>
        </w:rPr>
        <w:t xml:space="preserve"> and</w:t>
      </w:r>
      <w:r w:rsidR="00C414EB" w:rsidRPr="00344201">
        <w:rPr>
          <w:rFonts w:asciiTheme="minorHAnsi" w:hAnsiTheme="minorHAnsi" w:cstheme="minorHAnsi"/>
          <w:b/>
          <w:bCs/>
        </w:rPr>
        <w:t xml:space="preserve"> </w:t>
      </w:r>
      <w:r w:rsidR="000C1688" w:rsidRPr="00344201">
        <w:rPr>
          <w:rFonts w:asciiTheme="minorHAnsi" w:hAnsiTheme="minorHAnsi" w:cstheme="minorHAnsi"/>
          <w:b/>
          <w:bCs/>
        </w:rPr>
        <w:t>10 CFR </w:t>
      </w:r>
      <w:r w:rsidR="00A37FDB" w:rsidRPr="00344201">
        <w:rPr>
          <w:rFonts w:asciiTheme="minorHAnsi" w:hAnsiTheme="minorHAnsi" w:cstheme="minorHAnsi"/>
          <w:b/>
          <w:bCs/>
        </w:rPr>
        <w:t>26.203(f)</w:t>
      </w:r>
      <w:r w:rsidR="004C0649" w:rsidRPr="00344201">
        <w:rPr>
          <w:rFonts w:asciiTheme="minorHAnsi" w:hAnsiTheme="minorHAnsi" w:cstheme="minorHAnsi"/>
          <w:b/>
          <w:bCs/>
        </w:rPr>
        <w:t>)</w:t>
      </w:r>
    </w:p>
    <w:p w14:paraId="4D6DF524" w14:textId="607F9843" w:rsidR="004C0649" w:rsidRPr="00344201" w:rsidRDefault="00341432" w:rsidP="00057C1C">
      <w:pPr>
        <w:pStyle w:val="BodyText"/>
        <w:numPr>
          <w:ilvl w:val="1"/>
          <w:numId w:val="18"/>
        </w:numPr>
        <w:rPr>
          <w:rFonts w:asciiTheme="minorHAnsi" w:hAnsiTheme="minorHAnsi" w:cstheme="minorHAnsi"/>
          <w:b/>
          <w:bCs/>
        </w:rPr>
      </w:pPr>
      <w:r w:rsidRPr="00344201">
        <w:rPr>
          <w:rFonts w:asciiTheme="minorHAnsi" w:hAnsiTheme="minorHAnsi" w:cstheme="minorHAnsi"/>
          <w:b/>
          <w:bCs/>
        </w:rPr>
        <w:t xml:space="preserve">Audits </w:t>
      </w:r>
      <w:r w:rsidR="006A01F2" w:rsidRPr="00344201">
        <w:rPr>
          <w:rFonts w:asciiTheme="minorHAnsi" w:hAnsiTheme="minorHAnsi" w:cstheme="minorHAnsi"/>
          <w:b/>
          <w:bCs/>
        </w:rPr>
        <w:t>the entire FFD program on at least a 24-month</w:t>
      </w:r>
      <w:r w:rsidR="00C468B2" w:rsidRPr="00344201">
        <w:rPr>
          <w:rFonts w:asciiTheme="minorHAnsi" w:hAnsiTheme="minorHAnsi" w:cstheme="minorHAnsi"/>
          <w:b/>
          <w:bCs/>
        </w:rPr>
        <w:t xml:space="preserve"> frequency</w:t>
      </w:r>
      <w:r w:rsidR="004C0649" w:rsidRPr="00344201">
        <w:rPr>
          <w:rFonts w:asciiTheme="minorHAnsi" w:hAnsiTheme="minorHAnsi" w:cstheme="minorHAnsi"/>
          <w:b/>
          <w:bCs/>
        </w:rPr>
        <w:t xml:space="preserve"> and </w:t>
      </w:r>
      <w:r w:rsidRPr="00344201">
        <w:rPr>
          <w:rFonts w:asciiTheme="minorHAnsi" w:hAnsiTheme="minorHAnsi" w:cstheme="minorHAnsi"/>
          <w:b/>
          <w:bCs/>
        </w:rPr>
        <w:t xml:space="preserve">ensures that </w:t>
      </w:r>
      <w:r w:rsidR="004C0649" w:rsidRPr="00344201">
        <w:rPr>
          <w:rFonts w:asciiTheme="minorHAnsi" w:hAnsiTheme="minorHAnsi" w:cstheme="minorHAnsi"/>
          <w:b/>
          <w:bCs/>
        </w:rPr>
        <w:t xml:space="preserve">corrective actions are </w:t>
      </w:r>
      <w:r w:rsidRPr="00344201">
        <w:rPr>
          <w:rFonts w:asciiTheme="minorHAnsi" w:hAnsiTheme="minorHAnsi" w:cstheme="minorHAnsi"/>
          <w:b/>
          <w:bCs/>
        </w:rPr>
        <w:t xml:space="preserve">implemented </w:t>
      </w:r>
      <w:r w:rsidR="004C0649" w:rsidRPr="00344201">
        <w:rPr>
          <w:rFonts w:asciiTheme="minorHAnsi" w:hAnsiTheme="minorHAnsi" w:cstheme="minorHAnsi"/>
          <w:b/>
          <w:bCs/>
        </w:rPr>
        <w:t>to resolve problems identified in accordance with the licensee's corrective acti</w:t>
      </w:r>
      <w:r w:rsidR="00994088" w:rsidRPr="00344201">
        <w:rPr>
          <w:rFonts w:asciiTheme="minorHAnsi" w:hAnsiTheme="minorHAnsi" w:cstheme="minorHAnsi"/>
          <w:b/>
          <w:bCs/>
        </w:rPr>
        <w:t>on program.</w:t>
      </w:r>
      <w:r w:rsidR="006A68D1" w:rsidRPr="00344201">
        <w:rPr>
          <w:rFonts w:asciiTheme="minorHAnsi" w:hAnsiTheme="minorHAnsi" w:cstheme="minorHAnsi"/>
          <w:b/>
          <w:bCs/>
        </w:rPr>
        <w:t xml:space="preserve"> </w:t>
      </w:r>
      <w:r w:rsidR="009C75BF" w:rsidRPr="00344201">
        <w:rPr>
          <w:rFonts w:asciiTheme="minorHAnsi" w:hAnsiTheme="minorHAnsi" w:cstheme="minorHAnsi"/>
          <w:b/>
          <w:bCs/>
        </w:rPr>
        <w:t>(</w:t>
      </w:r>
      <w:r w:rsidR="0086564D" w:rsidRPr="00344201">
        <w:rPr>
          <w:rFonts w:asciiTheme="minorHAnsi" w:hAnsiTheme="minorHAnsi" w:cstheme="minorHAnsi"/>
          <w:b/>
          <w:bCs/>
        </w:rPr>
        <w:t>10 CFR </w:t>
      </w:r>
      <w:r w:rsidR="00994088" w:rsidRPr="00344201">
        <w:rPr>
          <w:rFonts w:asciiTheme="minorHAnsi" w:hAnsiTheme="minorHAnsi" w:cstheme="minorHAnsi"/>
          <w:b/>
          <w:bCs/>
        </w:rPr>
        <w:t>26.41(b),</w:t>
      </w:r>
      <w:r w:rsidR="00737C7A" w:rsidRPr="00344201">
        <w:rPr>
          <w:rFonts w:asciiTheme="minorHAnsi" w:hAnsiTheme="minorHAnsi" w:cstheme="minorHAnsi"/>
          <w:b/>
          <w:bCs/>
        </w:rPr>
        <w:t> </w:t>
      </w:r>
      <w:r w:rsidR="0086564D" w:rsidRPr="00344201">
        <w:rPr>
          <w:rFonts w:asciiTheme="minorHAnsi" w:hAnsiTheme="minorHAnsi" w:cstheme="minorHAnsi"/>
          <w:b/>
          <w:bCs/>
        </w:rPr>
        <w:t>10 CFR </w:t>
      </w:r>
      <w:r w:rsidR="000C1688" w:rsidRPr="00344201">
        <w:rPr>
          <w:rFonts w:asciiTheme="minorHAnsi" w:hAnsiTheme="minorHAnsi" w:cstheme="minorHAnsi"/>
          <w:b/>
          <w:bCs/>
        </w:rPr>
        <w:t>26.41(f),</w:t>
      </w:r>
      <w:r w:rsidR="00C414EB" w:rsidRPr="00344201">
        <w:rPr>
          <w:rFonts w:asciiTheme="minorHAnsi" w:hAnsiTheme="minorHAnsi" w:cstheme="minorHAnsi"/>
          <w:b/>
          <w:bCs/>
        </w:rPr>
        <w:t xml:space="preserve"> </w:t>
      </w:r>
      <w:r w:rsidR="002F4F70" w:rsidRPr="00344201">
        <w:rPr>
          <w:rFonts w:asciiTheme="minorHAnsi" w:hAnsiTheme="minorHAnsi" w:cstheme="minorHAnsi"/>
          <w:b/>
          <w:bCs/>
        </w:rPr>
        <w:t xml:space="preserve">and </w:t>
      </w:r>
      <w:r w:rsidR="0086564D" w:rsidRPr="00344201">
        <w:rPr>
          <w:rFonts w:asciiTheme="minorHAnsi" w:hAnsiTheme="minorHAnsi" w:cstheme="minorHAnsi"/>
          <w:b/>
          <w:bCs/>
        </w:rPr>
        <w:t>10 CFR </w:t>
      </w:r>
      <w:r w:rsidR="00994088" w:rsidRPr="00344201">
        <w:rPr>
          <w:rFonts w:asciiTheme="minorHAnsi" w:hAnsiTheme="minorHAnsi" w:cstheme="minorHAnsi"/>
          <w:b/>
          <w:bCs/>
        </w:rPr>
        <w:t>73.55(b)</w:t>
      </w:r>
      <w:r w:rsidR="004C0649" w:rsidRPr="00344201">
        <w:rPr>
          <w:rFonts w:asciiTheme="minorHAnsi" w:hAnsiTheme="minorHAnsi" w:cstheme="minorHAnsi"/>
          <w:b/>
          <w:bCs/>
        </w:rPr>
        <w:t>(10))</w:t>
      </w:r>
    </w:p>
    <w:p w14:paraId="6DB603F3" w14:textId="260EF6D6" w:rsidR="006A01F2" w:rsidRPr="00344201" w:rsidRDefault="002B07AC" w:rsidP="00057C1C">
      <w:pPr>
        <w:pStyle w:val="BodyText"/>
        <w:numPr>
          <w:ilvl w:val="1"/>
          <w:numId w:val="18"/>
        </w:numPr>
        <w:rPr>
          <w:rFonts w:asciiTheme="minorHAnsi" w:hAnsiTheme="minorHAnsi" w:cstheme="minorHAnsi"/>
          <w:b/>
          <w:bCs/>
        </w:rPr>
      </w:pPr>
      <w:r w:rsidRPr="00344201">
        <w:rPr>
          <w:rFonts w:asciiTheme="minorHAnsi" w:hAnsiTheme="minorHAnsi" w:cstheme="minorHAnsi"/>
          <w:b/>
          <w:bCs/>
        </w:rPr>
        <w:t xml:space="preserve">Audits program services </w:t>
      </w:r>
      <w:r w:rsidR="00470F3D" w:rsidRPr="00344201">
        <w:rPr>
          <w:rFonts w:asciiTheme="minorHAnsi" w:hAnsiTheme="minorHAnsi" w:cstheme="minorHAnsi"/>
          <w:b/>
          <w:bCs/>
        </w:rPr>
        <w:t>provided to a licensee or other entity by C/V personnel</w:t>
      </w:r>
      <w:r w:rsidR="0086564D" w:rsidRPr="00344201">
        <w:rPr>
          <w:rFonts w:asciiTheme="minorHAnsi" w:hAnsiTheme="minorHAnsi" w:cstheme="minorHAnsi"/>
          <w:b/>
          <w:bCs/>
        </w:rPr>
        <w:t xml:space="preserve"> </w:t>
      </w:r>
      <w:r w:rsidR="0042193A" w:rsidRPr="00344201">
        <w:rPr>
          <w:rFonts w:asciiTheme="minorHAnsi" w:hAnsiTheme="minorHAnsi" w:cstheme="minorHAnsi"/>
          <w:b/>
          <w:bCs/>
        </w:rPr>
        <w:t>that</w:t>
      </w:r>
      <w:r w:rsidR="00470F3D" w:rsidRPr="00344201">
        <w:rPr>
          <w:rFonts w:asciiTheme="minorHAnsi" w:hAnsiTheme="minorHAnsi" w:cstheme="minorHAnsi"/>
          <w:b/>
          <w:bCs/>
        </w:rPr>
        <w:t xml:space="preserve"> are off</w:t>
      </w:r>
      <w:r w:rsidR="00085E3B" w:rsidRPr="00344201">
        <w:rPr>
          <w:rFonts w:asciiTheme="minorHAnsi" w:hAnsiTheme="minorHAnsi" w:cstheme="minorHAnsi"/>
          <w:b/>
          <w:bCs/>
        </w:rPr>
        <w:t>-</w:t>
      </w:r>
      <w:r w:rsidR="00470F3D" w:rsidRPr="00344201">
        <w:rPr>
          <w:rFonts w:asciiTheme="minorHAnsi" w:hAnsiTheme="minorHAnsi" w:cstheme="minorHAnsi"/>
          <w:b/>
          <w:bCs/>
        </w:rPr>
        <w:t>site or are not under the direct daily supervision or observation of</w:t>
      </w:r>
      <w:r w:rsidR="00F7305B" w:rsidRPr="00344201">
        <w:rPr>
          <w:rFonts w:asciiTheme="minorHAnsi" w:hAnsiTheme="minorHAnsi" w:cstheme="minorHAnsi"/>
          <w:b/>
          <w:bCs/>
        </w:rPr>
        <w:t xml:space="preserve"> </w:t>
      </w:r>
      <w:r w:rsidR="00470F3D" w:rsidRPr="00344201">
        <w:rPr>
          <w:rFonts w:asciiTheme="minorHAnsi" w:hAnsiTheme="minorHAnsi" w:cstheme="minorHAnsi"/>
          <w:b/>
          <w:bCs/>
        </w:rPr>
        <w:t>the licensee or other entity</w:t>
      </w:r>
      <w:r w:rsidRPr="00344201">
        <w:rPr>
          <w:rFonts w:asciiTheme="minorHAnsi" w:hAnsiTheme="minorHAnsi" w:cstheme="minorHAnsi"/>
          <w:b/>
          <w:bCs/>
        </w:rPr>
        <w:t xml:space="preserve"> on a nominal 12-month frequency.</w:t>
      </w:r>
      <w:r w:rsidR="00B43389" w:rsidRPr="00344201">
        <w:rPr>
          <w:rFonts w:asciiTheme="minorHAnsi" w:hAnsiTheme="minorHAnsi" w:cstheme="minorHAnsi"/>
          <w:b/>
          <w:bCs/>
        </w:rPr>
        <w:t xml:space="preserve"> </w:t>
      </w:r>
      <w:r w:rsidR="006A01F2" w:rsidRPr="00344201">
        <w:rPr>
          <w:rFonts w:asciiTheme="minorHAnsi" w:hAnsiTheme="minorHAnsi" w:cstheme="minorHAnsi"/>
          <w:b/>
          <w:bCs/>
        </w:rPr>
        <w:t>(</w:t>
      </w:r>
      <w:r w:rsidR="000C1688" w:rsidRPr="00344201">
        <w:rPr>
          <w:rFonts w:asciiTheme="minorHAnsi" w:hAnsiTheme="minorHAnsi" w:cstheme="minorHAnsi"/>
          <w:b/>
          <w:bCs/>
        </w:rPr>
        <w:t>10 CFR </w:t>
      </w:r>
      <w:r w:rsidR="006A01F2" w:rsidRPr="00344201">
        <w:rPr>
          <w:rFonts w:asciiTheme="minorHAnsi" w:hAnsiTheme="minorHAnsi" w:cstheme="minorHAnsi"/>
          <w:b/>
          <w:bCs/>
        </w:rPr>
        <w:t>26.41(c))</w:t>
      </w:r>
    </w:p>
    <w:p w14:paraId="11223220" w14:textId="5378157B" w:rsidR="009836CD" w:rsidRPr="00344201" w:rsidRDefault="004C33BD" w:rsidP="00057C1C">
      <w:pPr>
        <w:pStyle w:val="SpecificGuidance"/>
        <w:keepNext w:val="0"/>
        <w:rPr>
          <w:rFonts w:asciiTheme="minorHAnsi" w:hAnsiTheme="minorHAnsi" w:cstheme="minorHAnsi"/>
        </w:rPr>
      </w:pPr>
      <w:r w:rsidRPr="00344201">
        <w:rPr>
          <w:rFonts w:asciiTheme="minorHAnsi" w:hAnsiTheme="minorHAnsi" w:cstheme="minorHAnsi"/>
        </w:rPr>
        <w:lastRenderedPageBreak/>
        <w:t>Specific Guidance</w:t>
      </w:r>
    </w:p>
    <w:p w14:paraId="0C1A0453" w14:textId="61ED3673" w:rsidR="00010444" w:rsidRPr="00344201" w:rsidRDefault="00010444" w:rsidP="00057C1C">
      <w:pPr>
        <w:pStyle w:val="BodyText3"/>
        <w:rPr>
          <w:rFonts w:asciiTheme="minorHAnsi" w:hAnsiTheme="minorHAnsi" w:cstheme="minorHAnsi"/>
        </w:rPr>
      </w:pPr>
      <w:r w:rsidRPr="00344201">
        <w:rPr>
          <w:rFonts w:asciiTheme="minorHAnsi" w:hAnsiTheme="minorHAnsi" w:cstheme="minorHAnsi"/>
        </w:rPr>
        <w:t xml:space="preserve">The inspector(s) should verify that the licensee’s audit program is </w:t>
      </w:r>
      <w:r w:rsidR="005212FD" w:rsidRPr="00344201">
        <w:rPr>
          <w:rFonts w:asciiTheme="minorHAnsi" w:hAnsiTheme="minorHAnsi" w:cstheme="minorHAnsi"/>
        </w:rPr>
        <w:t xml:space="preserve">developed, </w:t>
      </w:r>
      <w:r w:rsidRPr="00344201">
        <w:rPr>
          <w:rFonts w:asciiTheme="minorHAnsi" w:hAnsiTheme="minorHAnsi" w:cstheme="minorHAnsi"/>
        </w:rPr>
        <w:t>implemented</w:t>
      </w:r>
      <w:r w:rsidR="005212FD" w:rsidRPr="00344201">
        <w:rPr>
          <w:rFonts w:asciiTheme="minorHAnsi" w:hAnsiTheme="minorHAnsi" w:cstheme="minorHAnsi"/>
        </w:rPr>
        <w:t>, or</w:t>
      </w:r>
      <w:r w:rsidR="00541907" w:rsidRPr="00344201">
        <w:rPr>
          <w:rFonts w:asciiTheme="minorHAnsi" w:hAnsiTheme="minorHAnsi" w:cstheme="minorHAnsi"/>
        </w:rPr>
        <w:t xml:space="preserve"> prepared to implement</w:t>
      </w:r>
      <w:r w:rsidRPr="00344201">
        <w:rPr>
          <w:rFonts w:asciiTheme="minorHAnsi" w:hAnsiTheme="minorHAnsi" w:cstheme="minorHAnsi"/>
        </w:rPr>
        <w:t xml:space="preserve"> according to the following criteria:</w:t>
      </w:r>
    </w:p>
    <w:p w14:paraId="5CFB9ED1" w14:textId="709EF350" w:rsidR="00010444" w:rsidRPr="00344201" w:rsidRDefault="00010444" w:rsidP="00057C1C">
      <w:pPr>
        <w:pStyle w:val="BodyText"/>
        <w:numPr>
          <w:ilvl w:val="1"/>
          <w:numId w:val="52"/>
        </w:numPr>
        <w:rPr>
          <w:rFonts w:asciiTheme="minorHAnsi" w:hAnsiTheme="minorHAnsi" w:cstheme="minorHAnsi"/>
        </w:rPr>
      </w:pPr>
      <w:r w:rsidRPr="00344201">
        <w:rPr>
          <w:rFonts w:asciiTheme="minorHAnsi" w:hAnsiTheme="minorHAnsi" w:cstheme="minorHAnsi"/>
        </w:rPr>
        <w:t>The inspector(s) should verify that the licensee is performing audits to assure the effectiveness of the FFD program, including FFD elements that are provided by</w:t>
      </w:r>
      <w:r w:rsidR="003E4B54" w:rsidRPr="00344201">
        <w:rPr>
          <w:rFonts w:asciiTheme="minorHAnsi" w:hAnsiTheme="minorHAnsi" w:cstheme="minorHAnsi"/>
        </w:rPr>
        <w:t xml:space="preserve"> </w:t>
      </w:r>
      <w:r w:rsidRPr="00344201">
        <w:rPr>
          <w:rFonts w:asciiTheme="minorHAnsi" w:hAnsiTheme="minorHAnsi" w:cstheme="minorHAnsi"/>
        </w:rPr>
        <w:t xml:space="preserve">C/V programs as well as </w:t>
      </w:r>
      <w:r w:rsidR="00DD50B9" w:rsidRPr="00344201">
        <w:rPr>
          <w:rFonts w:asciiTheme="minorHAnsi" w:hAnsiTheme="minorHAnsi" w:cstheme="minorHAnsi"/>
        </w:rPr>
        <w:t xml:space="preserve">the </w:t>
      </w:r>
      <w:r w:rsidRPr="00344201">
        <w:rPr>
          <w:rFonts w:asciiTheme="minorHAnsi" w:hAnsiTheme="minorHAnsi" w:cstheme="minorHAnsi"/>
        </w:rPr>
        <w:t>FFD programs of C/Vs that are accepted</w:t>
      </w:r>
      <w:r w:rsidR="00B43389" w:rsidRPr="00344201">
        <w:rPr>
          <w:rFonts w:asciiTheme="minorHAnsi" w:hAnsiTheme="minorHAnsi" w:cstheme="minorHAnsi"/>
        </w:rPr>
        <w:t xml:space="preserve"> by the licensee. </w:t>
      </w:r>
      <w:proofErr w:type="gramStart"/>
      <w:r w:rsidRPr="00344201">
        <w:rPr>
          <w:rFonts w:asciiTheme="minorHAnsi" w:hAnsiTheme="minorHAnsi" w:cstheme="minorHAnsi"/>
        </w:rPr>
        <w:t>In particular, the</w:t>
      </w:r>
      <w:proofErr w:type="gramEnd"/>
      <w:r w:rsidRPr="00344201">
        <w:rPr>
          <w:rFonts w:asciiTheme="minorHAnsi" w:hAnsiTheme="minorHAnsi" w:cstheme="minorHAnsi"/>
        </w:rPr>
        <w:t xml:space="preserve"> inspector(s) should review:</w:t>
      </w:r>
    </w:p>
    <w:p w14:paraId="3475C835" w14:textId="77777777" w:rsidR="00F7305B" w:rsidRPr="00344201" w:rsidRDefault="00B6038B" w:rsidP="00057C1C">
      <w:pPr>
        <w:pStyle w:val="BodyText"/>
        <w:numPr>
          <w:ilvl w:val="0"/>
          <w:numId w:val="7"/>
        </w:numPr>
        <w:tabs>
          <w:tab w:val="clear" w:pos="4766"/>
          <w:tab w:val="num" w:pos="1440"/>
        </w:tabs>
        <w:ind w:left="1440" w:hanging="360"/>
        <w:rPr>
          <w:rFonts w:asciiTheme="minorHAnsi" w:hAnsiTheme="minorHAnsi" w:cstheme="minorHAnsi"/>
        </w:rPr>
      </w:pPr>
      <w:r w:rsidRPr="00344201">
        <w:rPr>
          <w:rFonts w:asciiTheme="minorHAnsi" w:hAnsiTheme="minorHAnsi" w:cstheme="minorHAnsi"/>
        </w:rPr>
        <w:t xml:space="preserve">The audit </w:t>
      </w:r>
      <w:proofErr w:type="gramStart"/>
      <w:r w:rsidRPr="00344201">
        <w:rPr>
          <w:rFonts w:asciiTheme="minorHAnsi" w:hAnsiTheme="minorHAnsi" w:cstheme="minorHAnsi"/>
        </w:rPr>
        <w:t>methodology;</w:t>
      </w:r>
      <w:proofErr w:type="gramEnd"/>
    </w:p>
    <w:p w14:paraId="617B3893" w14:textId="7698F6B0" w:rsidR="00010444" w:rsidRPr="00344201" w:rsidRDefault="00B6038B" w:rsidP="00057C1C">
      <w:pPr>
        <w:pStyle w:val="BodyText"/>
        <w:numPr>
          <w:ilvl w:val="0"/>
          <w:numId w:val="7"/>
        </w:numPr>
        <w:tabs>
          <w:tab w:val="clear" w:pos="4766"/>
          <w:tab w:val="num" w:pos="1440"/>
        </w:tabs>
        <w:ind w:left="1440" w:hanging="360"/>
        <w:rPr>
          <w:rFonts w:asciiTheme="minorHAnsi" w:hAnsiTheme="minorHAnsi" w:cstheme="minorHAnsi"/>
        </w:rPr>
      </w:pPr>
      <w:r w:rsidRPr="00344201">
        <w:rPr>
          <w:rFonts w:asciiTheme="minorHAnsi" w:hAnsiTheme="minorHAnsi" w:cstheme="minorHAnsi"/>
        </w:rPr>
        <w:t>The audit reports completed;</w:t>
      </w:r>
      <w:r w:rsidR="002F4F70" w:rsidRPr="00344201">
        <w:rPr>
          <w:rFonts w:asciiTheme="minorHAnsi" w:hAnsiTheme="minorHAnsi" w:cstheme="minorHAnsi"/>
        </w:rPr>
        <w:t xml:space="preserve"> and</w:t>
      </w:r>
    </w:p>
    <w:p w14:paraId="71554DA1" w14:textId="77777777" w:rsidR="00C06852" w:rsidRPr="00344201" w:rsidRDefault="00010444" w:rsidP="00057C1C">
      <w:pPr>
        <w:pStyle w:val="BodyText"/>
        <w:numPr>
          <w:ilvl w:val="0"/>
          <w:numId w:val="7"/>
        </w:numPr>
        <w:tabs>
          <w:tab w:val="clear" w:pos="4766"/>
          <w:tab w:val="num" w:pos="1440"/>
        </w:tabs>
        <w:ind w:left="1440" w:hanging="360"/>
        <w:rPr>
          <w:rFonts w:asciiTheme="minorHAnsi" w:hAnsiTheme="minorHAnsi" w:cstheme="minorHAnsi"/>
        </w:rPr>
      </w:pPr>
      <w:r w:rsidRPr="00344201">
        <w:rPr>
          <w:rFonts w:asciiTheme="minorHAnsi" w:hAnsiTheme="minorHAnsi" w:cstheme="minorHAnsi"/>
        </w:rPr>
        <w:t>The oversight exercised over C/V programs.</w:t>
      </w:r>
    </w:p>
    <w:p w14:paraId="6008F192" w14:textId="2D5DFE50" w:rsidR="00010444" w:rsidRPr="00344201" w:rsidRDefault="00010444" w:rsidP="00057C1C">
      <w:pPr>
        <w:pStyle w:val="BodyText"/>
        <w:numPr>
          <w:ilvl w:val="1"/>
          <w:numId w:val="52"/>
        </w:numPr>
        <w:rPr>
          <w:rFonts w:asciiTheme="minorHAnsi" w:hAnsiTheme="minorHAnsi" w:cstheme="minorHAnsi"/>
        </w:rPr>
      </w:pPr>
      <w:r w:rsidRPr="00344201">
        <w:rPr>
          <w:rFonts w:asciiTheme="minorHAnsi" w:hAnsiTheme="minorHAnsi" w:cstheme="minorHAnsi"/>
        </w:rPr>
        <w:t>The inspector(s) should verify that the licensee is conducting FFD program audits at least once every 24 months</w:t>
      </w:r>
      <w:r w:rsidR="00DD50B9" w:rsidRPr="00344201">
        <w:rPr>
          <w:rFonts w:asciiTheme="minorHAnsi" w:hAnsiTheme="minorHAnsi" w:cstheme="minorHAnsi"/>
        </w:rPr>
        <w:t>,</w:t>
      </w:r>
      <w:r w:rsidRPr="00344201">
        <w:rPr>
          <w:rFonts w:asciiTheme="minorHAnsi" w:hAnsiTheme="minorHAnsi" w:cstheme="minorHAnsi"/>
        </w:rPr>
        <w:t xml:space="preserve"> and that corrective actions are taken to address identified deficiencies. </w:t>
      </w:r>
      <w:proofErr w:type="gramStart"/>
      <w:r w:rsidRPr="00344201">
        <w:rPr>
          <w:rFonts w:asciiTheme="minorHAnsi" w:hAnsiTheme="minorHAnsi" w:cstheme="minorHAnsi"/>
        </w:rPr>
        <w:t>In particular, the</w:t>
      </w:r>
      <w:proofErr w:type="gramEnd"/>
      <w:r w:rsidRPr="00344201">
        <w:rPr>
          <w:rFonts w:asciiTheme="minorHAnsi" w:hAnsiTheme="minorHAnsi" w:cstheme="minorHAnsi"/>
        </w:rPr>
        <w:t xml:space="preserve"> inspector(s) should:</w:t>
      </w:r>
    </w:p>
    <w:p w14:paraId="70993A8B" w14:textId="77777777" w:rsidR="00010444" w:rsidRPr="00344201" w:rsidRDefault="00010444" w:rsidP="00057C1C">
      <w:pPr>
        <w:pStyle w:val="BodyText"/>
        <w:numPr>
          <w:ilvl w:val="0"/>
          <w:numId w:val="8"/>
        </w:numPr>
        <w:tabs>
          <w:tab w:val="clear" w:pos="3960"/>
          <w:tab w:val="num" w:pos="1440"/>
        </w:tabs>
        <w:ind w:left="1440" w:hanging="360"/>
        <w:rPr>
          <w:rFonts w:asciiTheme="minorHAnsi" w:hAnsiTheme="minorHAnsi" w:cstheme="minorHAnsi"/>
        </w:rPr>
      </w:pPr>
      <w:r w:rsidRPr="00344201">
        <w:rPr>
          <w:rFonts w:asciiTheme="minorHAnsi" w:hAnsiTheme="minorHAnsi" w:cstheme="minorHAnsi"/>
        </w:rPr>
        <w:t xml:space="preserve">Evaluate corrective actions implemented by the licensee </w:t>
      </w:r>
      <w:proofErr w:type="gramStart"/>
      <w:r w:rsidRPr="00344201">
        <w:rPr>
          <w:rFonts w:asciiTheme="minorHAnsi" w:hAnsiTheme="minorHAnsi" w:cstheme="minorHAnsi"/>
        </w:rPr>
        <w:t>as a result of</w:t>
      </w:r>
      <w:proofErr w:type="gramEnd"/>
      <w:r w:rsidRPr="00344201">
        <w:rPr>
          <w:rFonts w:asciiTheme="minorHAnsi" w:hAnsiTheme="minorHAnsi" w:cstheme="minorHAnsi"/>
        </w:rPr>
        <w:t xml:space="preserve"> audit findings.</w:t>
      </w:r>
    </w:p>
    <w:p w14:paraId="4730139F" w14:textId="77777777" w:rsidR="00010444" w:rsidRPr="00344201" w:rsidRDefault="00010444" w:rsidP="00057C1C">
      <w:pPr>
        <w:pStyle w:val="BodyText"/>
        <w:numPr>
          <w:ilvl w:val="0"/>
          <w:numId w:val="8"/>
        </w:numPr>
        <w:tabs>
          <w:tab w:val="clear" w:pos="3960"/>
          <w:tab w:val="num" w:pos="1440"/>
        </w:tabs>
        <w:ind w:left="1440" w:hanging="360"/>
        <w:rPr>
          <w:rFonts w:asciiTheme="minorHAnsi" w:hAnsiTheme="minorHAnsi" w:cstheme="minorHAnsi"/>
        </w:rPr>
      </w:pPr>
      <w:r w:rsidRPr="00344201">
        <w:rPr>
          <w:rFonts w:asciiTheme="minorHAnsi" w:hAnsiTheme="minorHAnsi" w:cstheme="minorHAnsi"/>
        </w:rPr>
        <w:t>Assess identified FFD program deficiencies identified in the NRC inspection to determine if the license’s audit program needs improvement and or revised auditing approaches/strategies.</w:t>
      </w:r>
    </w:p>
    <w:p w14:paraId="7B886B7B" w14:textId="4AF519C9" w:rsidR="00010444" w:rsidRPr="00344201" w:rsidRDefault="002279AD" w:rsidP="00057C1C">
      <w:pPr>
        <w:pStyle w:val="BodyText"/>
        <w:numPr>
          <w:ilvl w:val="1"/>
          <w:numId w:val="52"/>
        </w:numPr>
        <w:rPr>
          <w:rFonts w:asciiTheme="minorHAnsi" w:hAnsiTheme="minorHAnsi" w:cstheme="minorHAnsi"/>
        </w:rPr>
      </w:pPr>
      <w:r w:rsidRPr="00344201">
        <w:rPr>
          <w:rFonts w:asciiTheme="minorHAnsi" w:hAnsiTheme="minorHAnsi" w:cstheme="minorHAnsi"/>
        </w:rPr>
        <w:t>T</w:t>
      </w:r>
      <w:r w:rsidR="00010444" w:rsidRPr="00344201">
        <w:rPr>
          <w:rFonts w:asciiTheme="minorHAnsi" w:hAnsiTheme="minorHAnsi" w:cstheme="minorHAnsi"/>
        </w:rPr>
        <w:t>he inspector(s) should verify that the licensee is conducting audits on a 12</w:t>
      </w:r>
      <w:r w:rsidR="006A68D1" w:rsidRPr="00344201">
        <w:rPr>
          <w:rFonts w:asciiTheme="minorHAnsi" w:hAnsiTheme="minorHAnsi" w:cstheme="minorHAnsi"/>
        </w:rPr>
        <w:noBreakHyphen/>
      </w:r>
      <w:r w:rsidR="00010444" w:rsidRPr="00344201">
        <w:rPr>
          <w:rFonts w:asciiTheme="minorHAnsi" w:hAnsiTheme="minorHAnsi" w:cstheme="minorHAnsi"/>
        </w:rPr>
        <w:t>month frequency of the FFD services provided to the licensee by C/V personnel who are off</w:t>
      </w:r>
      <w:r w:rsidR="0075774B" w:rsidRPr="00344201">
        <w:rPr>
          <w:rFonts w:asciiTheme="minorHAnsi" w:hAnsiTheme="minorHAnsi" w:cstheme="minorHAnsi"/>
        </w:rPr>
        <w:t>-</w:t>
      </w:r>
      <w:r w:rsidR="00010444" w:rsidRPr="00344201">
        <w:rPr>
          <w:rFonts w:asciiTheme="minorHAnsi" w:hAnsiTheme="minorHAnsi" w:cstheme="minorHAnsi"/>
        </w:rPr>
        <w:t>site or are not under the direct daily supervision or observation of the licensee and HHS</w:t>
      </w:r>
      <w:r w:rsidR="00E4035B" w:rsidRPr="00344201">
        <w:rPr>
          <w:rFonts w:asciiTheme="minorHAnsi" w:hAnsiTheme="minorHAnsi" w:cstheme="minorHAnsi"/>
        </w:rPr>
        <w:noBreakHyphen/>
      </w:r>
      <w:r w:rsidR="00010444" w:rsidRPr="00344201">
        <w:rPr>
          <w:rFonts w:asciiTheme="minorHAnsi" w:hAnsiTheme="minorHAnsi" w:cstheme="minorHAnsi"/>
        </w:rPr>
        <w:t>certified laboratories pro</w:t>
      </w:r>
      <w:r w:rsidR="00B43389" w:rsidRPr="00344201">
        <w:rPr>
          <w:rFonts w:asciiTheme="minorHAnsi" w:hAnsiTheme="minorHAnsi" w:cstheme="minorHAnsi"/>
        </w:rPr>
        <w:t xml:space="preserve">viding service to the licensee. </w:t>
      </w:r>
      <w:r w:rsidR="00010444" w:rsidRPr="00344201">
        <w:rPr>
          <w:rFonts w:asciiTheme="minorHAnsi" w:hAnsiTheme="minorHAnsi" w:cstheme="minorHAnsi"/>
        </w:rPr>
        <w:t xml:space="preserve">The inspector(s) should verify that corrective actions are taken to address identified deficiencies. </w:t>
      </w:r>
      <w:proofErr w:type="gramStart"/>
      <w:r w:rsidR="00010444" w:rsidRPr="00344201">
        <w:rPr>
          <w:rFonts w:asciiTheme="minorHAnsi" w:hAnsiTheme="minorHAnsi" w:cstheme="minorHAnsi"/>
        </w:rPr>
        <w:t>In particular, the</w:t>
      </w:r>
      <w:proofErr w:type="gramEnd"/>
      <w:r w:rsidR="00010444" w:rsidRPr="00344201">
        <w:rPr>
          <w:rFonts w:asciiTheme="minorHAnsi" w:hAnsiTheme="minorHAnsi" w:cstheme="minorHAnsi"/>
        </w:rPr>
        <w:t xml:space="preserve"> inspector(s) should:</w:t>
      </w:r>
    </w:p>
    <w:p w14:paraId="29CC7201" w14:textId="1837D715" w:rsidR="00010444" w:rsidRPr="00344201" w:rsidRDefault="00010444" w:rsidP="00057C1C">
      <w:pPr>
        <w:pStyle w:val="BodyText"/>
        <w:numPr>
          <w:ilvl w:val="0"/>
          <w:numId w:val="9"/>
        </w:numPr>
        <w:tabs>
          <w:tab w:val="clear" w:pos="3960"/>
          <w:tab w:val="num" w:pos="1440"/>
        </w:tabs>
        <w:ind w:left="1440" w:hanging="360"/>
        <w:rPr>
          <w:rFonts w:asciiTheme="minorHAnsi" w:hAnsiTheme="minorHAnsi" w:cstheme="minorHAnsi"/>
        </w:rPr>
      </w:pPr>
      <w:r w:rsidRPr="00344201">
        <w:rPr>
          <w:rFonts w:asciiTheme="minorHAnsi" w:hAnsiTheme="minorHAnsi" w:cstheme="minorHAnsi"/>
        </w:rPr>
        <w:t xml:space="preserve">Evaluate corrective actions implemented by the licensee, C/V, and/or </w:t>
      </w:r>
      <w:r w:rsidR="002A5FA5" w:rsidRPr="00344201">
        <w:rPr>
          <w:rFonts w:asciiTheme="minorHAnsi" w:hAnsiTheme="minorHAnsi" w:cstheme="minorHAnsi"/>
        </w:rPr>
        <w:t>HHS</w:t>
      </w:r>
      <w:r w:rsidR="002A5FA5" w:rsidRPr="00344201">
        <w:rPr>
          <w:rFonts w:asciiTheme="minorHAnsi" w:hAnsiTheme="minorHAnsi" w:cstheme="minorHAnsi"/>
        </w:rPr>
        <w:noBreakHyphen/>
      </w:r>
      <w:r w:rsidRPr="00344201">
        <w:rPr>
          <w:rFonts w:asciiTheme="minorHAnsi" w:hAnsiTheme="minorHAnsi" w:cstheme="minorHAnsi"/>
        </w:rPr>
        <w:t xml:space="preserve">certified laboratory </w:t>
      </w:r>
      <w:proofErr w:type="gramStart"/>
      <w:r w:rsidRPr="00344201">
        <w:rPr>
          <w:rFonts w:asciiTheme="minorHAnsi" w:hAnsiTheme="minorHAnsi" w:cstheme="minorHAnsi"/>
        </w:rPr>
        <w:t>as a result of</w:t>
      </w:r>
      <w:proofErr w:type="gramEnd"/>
      <w:r w:rsidRPr="00344201">
        <w:rPr>
          <w:rFonts w:asciiTheme="minorHAnsi" w:hAnsiTheme="minorHAnsi" w:cstheme="minorHAnsi"/>
        </w:rPr>
        <w:t xml:space="preserve"> audit findings.</w:t>
      </w:r>
    </w:p>
    <w:p w14:paraId="2A3B588F" w14:textId="77777777" w:rsidR="00010444" w:rsidRPr="00344201" w:rsidRDefault="00010444" w:rsidP="00057C1C">
      <w:pPr>
        <w:pStyle w:val="BodyText"/>
        <w:numPr>
          <w:ilvl w:val="0"/>
          <w:numId w:val="9"/>
        </w:numPr>
        <w:tabs>
          <w:tab w:val="clear" w:pos="3960"/>
          <w:tab w:val="num" w:pos="1440"/>
        </w:tabs>
        <w:ind w:left="1440" w:hanging="360"/>
        <w:rPr>
          <w:rFonts w:asciiTheme="minorHAnsi" w:hAnsiTheme="minorHAnsi" w:cstheme="minorHAnsi"/>
        </w:rPr>
      </w:pPr>
      <w:r w:rsidRPr="00344201">
        <w:rPr>
          <w:rFonts w:asciiTheme="minorHAnsi" w:hAnsiTheme="minorHAnsi" w:cstheme="minorHAnsi"/>
        </w:rPr>
        <w:t>Assess identified FFD program deficiencies identified in the current NRC inspection to determine if the licensee’s audit program needs improvement and/or revised auditing approaches/strategies.</w:t>
      </w:r>
    </w:p>
    <w:p w14:paraId="0F3AD5FC" w14:textId="19ACBE2B" w:rsidR="00C33F03" w:rsidRPr="00344201" w:rsidRDefault="00C33F03" w:rsidP="00057C1C">
      <w:pPr>
        <w:pStyle w:val="Requirement"/>
        <w:keepNext w:val="0"/>
        <w:numPr>
          <w:ilvl w:val="0"/>
          <w:numId w:val="45"/>
        </w:numPr>
        <w:rPr>
          <w:rFonts w:asciiTheme="minorHAnsi" w:eastAsiaTheme="minorHAnsi" w:hAnsiTheme="minorHAnsi" w:cstheme="minorHAnsi"/>
        </w:rPr>
      </w:pPr>
      <w:r w:rsidRPr="00344201">
        <w:rPr>
          <w:rFonts w:asciiTheme="minorHAnsi" w:eastAsiaTheme="minorHAnsi" w:hAnsiTheme="minorHAnsi" w:cstheme="minorHAnsi"/>
        </w:rPr>
        <w:t>Verify that initial</w:t>
      </w:r>
      <w:r w:rsidR="00DF226D" w:rsidRPr="00344201">
        <w:rPr>
          <w:rFonts w:asciiTheme="minorHAnsi" w:eastAsiaTheme="minorHAnsi" w:hAnsiTheme="minorHAnsi" w:cstheme="minorHAnsi"/>
        </w:rPr>
        <w:t>,</w:t>
      </w:r>
      <w:r w:rsidRPr="00344201">
        <w:rPr>
          <w:rFonts w:asciiTheme="minorHAnsi" w:eastAsiaTheme="minorHAnsi" w:hAnsiTheme="minorHAnsi" w:cstheme="minorHAnsi"/>
        </w:rPr>
        <w:t xml:space="preserve"> and </w:t>
      </w:r>
      <w:r w:rsidR="00795022" w:rsidRPr="00344201">
        <w:rPr>
          <w:rFonts w:asciiTheme="minorHAnsi" w:eastAsiaTheme="minorHAnsi" w:hAnsiTheme="minorHAnsi" w:cstheme="minorHAnsi"/>
        </w:rPr>
        <w:t>as</w:t>
      </w:r>
      <w:r w:rsidR="00E41412" w:rsidRPr="00344201">
        <w:rPr>
          <w:rFonts w:asciiTheme="minorHAnsi" w:eastAsiaTheme="minorHAnsi" w:hAnsiTheme="minorHAnsi" w:cstheme="minorHAnsi"/>
        </w:rPr>
        <w:t xml:space="preserve"> applicable, </w:t>
      </w:r>
      <w:r w:rsidRPr="00344201">
        <w:rPr>
          <w:rFonts w:asciiTheme="minorHAnsi" w:eastAsiaTheme="minorHAnsi" w:hAnsiTheme="minorHAnsi" w:cstheme="minorHAnsi"/>
        </w:rPr>
        <w:t>refresher training has been provided and taken</w:t>
      </w:r>
      <w:r w:rsidR="008549D1" w:rsidRPr="00344201">
        <w:rPr>
          <w:rFonts w:asciiTheme="minorHAnsi" w:eastAsiaTheme="minorHAnsi" w:hAnsiTheme="minorHAnsi" w:cstheme="minorHAnsi"/>
        </w:rPr>
        <w:t>,</w:t>
      </w:r>
      <w:r w:rsidRPr="00344201">
        <w:rPr>
          <w:rFonts w:asciiTheme="minorHAnsi" w:eastAsiaTheme="minorHAnsi" w:hAnsiTheme="minorHAnsi" w:cstheme="minorHAnsi"/>
        </w:rPr>
        <w:t xml:space="preserve"> as required.</w:t>
      </w:r>
      <w:r w:rsidR="00AD5FA4" w:rsidRPr="00344201">
        <w:rPr>
          <w:rFonts w:asciiTheme="minorHAnsi" w:eastAsiaTheme="minorHAnsi" w:hAnsiTheme="minorHAnsi" w:cstheme="minorHAnsi"/>
        </w:rPr>
        <w:t xml:space="preserve"> </w:t>
      </w:r>
      <w:r w:rsidRPr="00344201">
        <w:rPr>
          <w:rFonts w:asciiTheme="minorHAnsi" w:eastAsiaTheme="minorHAnsi" w:hAnsiTheme="minorHAnsi" w:cstheme="minorHAnsi"/>
        </w:rPr>
        <w:t>(</w:t>
      </w:r>
      <w:r w:rsidR="000C1688" w:rsidRPr="00344201">
        <w:rPr>
          <w:rFonts w:asciiTheme="minorHAnsi" w:eastAsiaTheme="minorHAnsi" w:hAnsiTheme="minorHAnsi" w:cstheme="minorHAnsi"/>
        </w:rPr>
        <w:t>10 CFR </w:t>
      </w:r>
      <w:r w:rsidRPr="00344201">
        <w:rPr>
          <w:rFonts w:asciiTheme="minorHAnsi" w:eastAsiaTheme="minorHAnsi" w:hAnsiTheme="minorHAnsi" w:cstheme="minorHAnsi"/>
        </w:rPr>
        <w:t>26.29(c))</w:t>
      </w:r>
    </w:p>
    <w:p w14:paraId="4CEEC847" w14:textId="120965DD" w:rsidR="004C33BD" w:rsidRPr="00344201" w:rsidRDefault="004C33B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590B01C3" w14:textId="77777777" w:rsidR="00335E46" w:rsidRPr="00344201" w:rsidRDefault="009707D7" w:rsidP="00057C1C">
      <w:pPr>
        <w:pStyle w:val="BodyText3"/>
        <w:rPr>
          <w:rFonts w:asciiTheme="minorHAnsi" w:hAnsiTheme="minorHAnsi" w:cstheme="minorHAnsi"/>
        </w:rPr>
      </w:pPr>
      <w:r w:rsidRPr="00344201">
        <w:rPr>
          <w:rFonts w:asciiTheme="minorHAnsi" w:hAnsiTheme="minorHAnsi" w:cstheme="minorHAnsi"/>
        </w:rPr>
        <w:t>The inspector(s) should review the FFD training records and personnel records to ensure that individuals have been trained as follows:</w:t>
      </w:r>
    </w:p>
    <w:p w14:paraId="03A113AD" w14:textId="77777777" w:rsidR="009707D7" w:rsidRPr="00344201" w:rsidRDefault="009707D7" w:rsidP="00057C1C">
      <w:pPr>
        <w:pStyle w:val="BodyText"/>
        <w:numPr>
          <w:ilvl w:val="1"/>
          <w:numId w:val="53"/>
        </w:numPr>
        <w:rPr>
          <w:rFonts w:asciiTheme="minorHAnsi" w:hAnsiTheme="minorHAnsi" w:cstheme="minorHAnsi"/>
        </w:rPr>
      </w:pPr>
      <w:r w:rsidRPr="00344201">
        <w:rPr>
          <w:rFonts w:asciiTheme="minorHAnsi" w:hAnsiTheme="minorHAnsi" w:cstheme="minorHAnsi"/>
        </w:rPr>
        <w:t>Individuals have completed training before granting initial authorization, or training is current before granting an authorization update or authorization reinstatement.</w:t>
      </w:r>
    </w:p>
    <w:p w14:paraId="24DC12C6" w14:textId="7621A67B" w:rsidR="009707D7" w:rsidRPr="00344201" w:rsidRDefault="009707D7" w:rsidP="00057C1C">
      <w:pPr>
        <w:pStyle w:val="BodyText"/>
        <w:numPr>
          <w:ilvl w:val="1"/>
          <w:numId w:val="53"/>
        </w:numPr>
        <w:rPr>
          <w:rFonts w:asciiTheme="minorHAnsi" w:hAnsiTheme="minorHAnsi" w:cstheme="minorHAnsi"/>
        </w:rPr>
      </w:pPr>
      <w:r w:rsidRPr="00344201">
        <w:rPr>
          <w:rFonts w:asciiTheme="minorHAnsi" w:hAnsiTheme="minorHAnsi" w:cstheme="minorHAnsi"/>
        </w:rPr>
        <w:lastRenderedPageBreak/>
        <w:t xml:space="preserve">Individuals have completed refresher training on a nominal 12-month frequency, or more frequently </w:t>
      </w:r>
      <w:r w:rsidR="00DD50B9" w:rsidRPr="00344201">
        <w:rPr>
          <w:rFonts w:asciiTheme="minorHAnsi" w:hAnsiTheme="minorHAnsi" w:cstheme="minorHAnsi"/>
        </w:rPr>
        <w:t xml:space="preserve">if a </w:t>
      </w:r>
      <w:r w:rsidRPr="00344201">
        <w:rPr>
          <w:rFonts w:asciiTheme="minorHAnsi" w:hAnsiTheme="minorHAnsi" w:cstheme="minorHAnsi"/>
        </w:rPr>
        <w:t>need is indicated.</w:t>
      </w:r>
    </w:p>
    <w:p w14:paraId="21074EE5" w14:textId="1E5692ED" w:rsidR="00C06852" w:rsidRPr="00344201" w:rsidRDefault="00C33F03" w:rsidP="00057C1C">
      <w:pPr>
        <w:pStyle w:val="Requirement"/>
        <w:keepNext w:val="0"/>
        <w:numPr>
          <w:ilvl w:val="0"/>
          <w:numId w:val="45"/>
        </w:numPr>
        <w:rPr>
          <w:rFonts w:asciiTheme="minorHAnsi" w:eastAsiaTheme="minorHAnsi" w:hAnsiTheme="minorHAnsi" w:cstheme="minorHAnsi"/>
        </w:rPr>
      </w:pPr>
      <w:r w:rsidRPr="00344201">
        <w:rPr>
          <w:rFonts w:asciiTheme="minorHAnsi" w:eastAsiaTheme="minorHAnsi" w:hAnsiTheme="minorHAnsi" w:cstheme="minorHAnsi"/>
        </w:rPr>
        <w:t xml:space="preserve">Verify that the training content and comprehensive examination incorporated the required </w:t>
      </w:r>
      <w:r w:rsidR="002F4F70" w:rsidRPr="00344201">
        <w:rPr>
          <w:rFonts w:asciiTheme="minorHAnsi" w:eastAsiaTheme="minorHAnsi" w:hAnsiTheme="minorHAnsi" w:cstheme="minorHAnsi"/>
        </w:rPr>
        <w:t>k</w:t>
      </w:r>
      <w:r w:rsidR="00473EC9" w:rsidRPr="00344201">
        <w:rPr>
          <w:rFonts w:asciiTheme="minorHAnsi" w:eastAsiaTheme="minorHAnsi" w:hAnsiTheme="minorHAnsi" w:cstheme="minorHAnsi"/>
        </w:rPr>
        <w:t xml:space="preserve">nowledge and </w:t>
      </w:r>
      <w:r w:rsidR="002F4F70" w:rsidRPr="00344201">
        <w:rPr>
          <w:rFonts w:asciiTheme="minorHAnsi" w:eastAsiaTheme="minorHAnsi" w:hAnsiTheme="minorHAnsi" w:cstheme="minorHAnsi"/>
        </w:rPr>
        <w:t>a</w:t>
      </w:r>
      <w:r w:rsidR="00473EC9" w:rsidRPr="00344201">
        <w:rPr>
          <w:rFonts w:asciiTheme="minorHAnsi" w:eastAsiaTheme="minorHAnsi" w:hAnsiTheme="minorHAnsi" w:cstheme="minorHAnsi"/>
        </w:rPr>
        <w:t>bilities (</w:t>
      </w:r>
      <w:r w:rsidRPr="00344201">
        <w:rPr>
          <w:rFonts w:asciiTheme="minorHAnsi" w:eastAsiaTheme="minorHAnsi" w:hAnsiTheme="minorHAnsi" w:cstheme="minorHAnsi"/>
        </w:rPr>
        <w:t>KAs</w:t>
      </w:r>
      <w:r w:rsidR="00473EC9" w:rsidRPr="00344201">
        <w:rPr>
          <w:rFonts w:asciiTheme="minorHAnsi" w:eastAsiaTheme="minorHAnsi" w:hAnsiTheme="minorHAnsi" w:cstheme="minorHAnsi"/>
        </w:rPr>
        <w:t>)</w:t>
      </w:r>
      <w:r w:rsidRPr="00344201">
        <w:rPr>
          <w:rFonts w:asciiTheme="minorHAnsi" w:eastAsiaTheme="minorHAnsi" w:hAnsiTheme="minorHAnsi" w:cstheme="minorHAnsi"/>
        </w:rPr>
        <w:t>. (</w:t>
      </w:r>
      <w:r w:rsidR="000C1688" w:rsidRPr="00344201">
        <w:rPr>
          <w:rFonts w:asciiTheme="minorHAnsi" w:eastAsiaTheme="minorHAnsi" w:hAnsiTheme="minorHAnsi" w:cstheme="minorHAnsi"/>
        </w:rPr>
        <w:t>10 CFR </w:t>
      </w:r>
      <w:r w:rsidRPr="00344201">
        <w:rPr>
          <w:rFonts w:asciiTheme="minorHAnsi" w:eastAsiaTheme="minorHAnsi" w:hAnsiTheme="minorHAnsi" w:cstheme="minorHAnsi"/>
        </w:rPr>
        <w:t>26.29(a)</w:t>
      </w:r>
      <w:r w:rsidR="002F4F70" w:rsidRPr="00344201">
        <w:rPr>
          <w:rFonts w:asciiTheme="minorHAnsi" w:eastAsiaTheme="minorHAnsi" w:hAnsiTheme="minorHAnsi" w:cstheme="minorHAnsi"/>
        </w:rPr>
        <w:t xml:space="preserve"> and</w:t>
      </w:r>
      <w:r w:rsidRPr="00344201">
        <w:rPr>
          <w:rFonts w:asciiTheme="minorHAnsi" w:eastAsiaTheme="minorHAnsi" w:hAnsiTheme="minorHAnsi" w:cstheme="minorHAnsi"/>
        </w:rPr>
        <w:t xml:space="preserve"> </w:t>
      </w:r>
      <w:r w:rsidR="000C1688" w:rsidRPr="00344201">
        <w:rPr>
          <w:rFonts w:asciiTheme="minorHAnsi" w:eastAsiaTheme="minorHAnsi" w:hAnsiTheme="minorHAnsi" w:cstheme="minorHAnsi"/>
        </w:rPr>
        <w:t>10 CFR </w:t>
      </w:r>
      <w:r w:rsidRPr="00344201">
        <w:rPr>
          <w:rFonts w:asciiTheme="minorHAnsi" w:eastAsiaTheme="minorHAnsi" w:hAnsiTheme="minorHAnsi" w:cstheme="minorHAnsi"/>
        </w:rPr>
        <w:t>26.203(c))</w:t>
      </w:r>
    </w:p>
    <w:p w14:paraId="00102B27" w14:textId="7EFC70EC" w:rsidR="004C33BD" w:rsidRPr="00344201" w:rsidRDefault="004C33B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4298D1C1" w14:textId="77777777" w:rsidR="009707D7" w:rsidRPr="00344201" w:rsidRDefault="009707D7" w:rsidP="00057C1C">
      <w:pPr>
        <w:pStyle w:val="BodyText3"/>
        <w:rPr>
          <w:rFonts w:asciiTheme="minorHAnsi" w:hAnsiTheme="minorHAnsi" w:cstheme="minorHAnsi"/>
        </w:rPr>
      </w:pPr>
      <w:r w:rsidRPr="00344201">
        <w:rPr>
          <w:rFonts w:asciiTheme="minorHAnsi" w:hAnsiTheme="minorHAnsi" w:cstheme="minorHAnsi"/>
        </w:rPr>
        <w:t>The inspector(s) should review the training materials to ensure that they</w:t>
      </w:r>
      <w:r w:rsidR="0060648E" w:rsidRPr="00344201">
        <w:rPr>
          <w:rFonts w:asciiTheme="minorHAnsi" w:hAnsiTheme="minorHAnsi" w:cstheme="minorHAnsi"/>
        </w:rPr>
        <w:t xml:space="preserve"> </w:t>
      </w:r>
      <w:r w:rsidRPr="00344201">
        <w:rPr>
          <w:rFonts w:asciiTheme="minorHAnsi" w:hAnsiTheme="minorHAnsi" w:cstheme="minorHAnsi"/>
        </w:rPr>
        <w:t>address the following KAs:</w:t>
      </w:r>
    </w:p>
    <w:p w14:paraId="36A3D2BF" w14:textId="3FFD519E" w:rsidR="009707D7" w:rsidRPr="00344201" w:rsidRDefault="009707D7" w:rsidP="00057C1C">
      <w:pPr>
        <w:pStyle w:val="BodyText"/>
        <w:numPr>
          <w:ilvl w:val="1"/>
          <w:numId w:val="54"/>
        </w:numPr>
        <w:rPr>
          <w:rFonts w:asciiTheme="minorHAnsi" w:hAnsiTheme="minorHAnsi" w:cstheme="minorHAnsi"/>
        </w:rPr>
      </w:pPr>
      <w:r w:rsidRPr="00344201">
        <w:rPr>
          <w:rFonts w:asciiTheme="minorHAnsi" w:hAnsiTheme="minorHAnsi" w:cstheme="minorHAnsi"/>
        </w:rPr>
        <w:t xml:space="preserve">Knowledge of the </w:t>
      </w:r>
      <w:r w:rsidR="00B00235" w:rsidRPr="00344201">
        <w:rPr>
          <w:rFonts w:asciiTheme="minorHAnsi" w:hAnsiTheme="minorHAnsi" w:cstheme="minorHAnsi"/>
        </w:rPr>
        <w:t xml:space="preserve">FFD </w:t>
      </w:r>
      <w:r w:rsidRPr="00344201">
        <w:rPr>
          <w:rFonts w:asciiTheme="minorHAnsi" w:hAnsiTheme="minorHAnsi" w:cstheme="minorHAnsi"/>
        </w:rPr>
        <w:t xml:space="preserve">policy and </w:t>
      </w:r>
      <w:r w:rsidR="00B00235" w:rsidRPr="00344201">
        <w:rPr>
          <w:rFonts w:asciiTheme="minorHAnsi" w:hAnsiTheme="minorHAnsi" w:cstheme="minorHAnsi"/>
        </w:rPr>
        <w:t xml:space="preserve">FFD </w:t>
      </w:r>
      <w:r w:rsidRPr="00344201">
        <w:rPr>
          <w:rFonts w:asciiTheme="minorHAnsi" w:hAnsiTheme="minorHAnsi" w:cstheme="minorHAnsi"/>
        </w:rPr>
        <w:t xml:space="preserve">procedures that apply to the individual, the methods that will be used to implement them, and the consequences of violating </w:t>
      </w:r>
      <w:r w:rsidR="00B00235" w:rsidRPr="00344201">
        <w:rPr>
          <w:rFonts w:asciiTheme="minorHAnsi" w:hAnsiTheme="minorHAnsi" w:cstheme="minorHAnsi"/>
        </w:rPr>
        <w:t xml:space="preserve">any FFD </w:t>
      </w:r>
      <w:r w:rsidRPr="00344201">
        <w:rPr>
          <w:rFonts w:asciiTheme="minorHAnsi" w:hAnsiTheme="minorHAnsi" w:cstheme="minorHAnsi"/>
        </w:rPr>
        <w:t xml:space="preserve">policy </w:t>
      </w:r>
      <w:r w:rsidR="00B00235" w:rsidRPr="00344201">
        <w:rPr>
          <w:rFonts w:asciiTheme="minorHAnsi" w:hAnsiTheme="minorHAnsi" w:cstheme="minorHAnsi"/>
        </w:rPr>
        <w:t xml:space="preserve">or FFD </w:t>
      </w:r>
      <w:proofErr w:type="gramStart"/>
      <w:r w:rsidRPr="00344201">
        <w:rPr>
          <w:rFonts w:asciiTheme="minorHAnsi" w:hAnsiTheme="minorHAnsi" w:cstheme="minorHAnsi"/>
        </w:rPr>
        <w:t>procedure;</w:t>
      </w:r>
      <w:proofErr w:type="gramEnd"/>
    </w:p>
    <w:p w14:paraId="277B9D1B" w14:textId="77777777" w:rsidR="009707D7" w:rsidRPr="00344201" w:rsidRDefault="009707D7" w:rsidP="00057C1C">
      <w:pPr>
        <w:pStyle w:val="BodyText"/>
        <w:numPr>
          <w:ilvl w:val="1"/>
          <w:numId w:val="54"/>
        </w:numPr>
        <w:rPr>
          <w:rFonts w:asciiTheme="minorHAnsi" w:hAnsiTheme="minorHAnsi" w:cstheme="minorHAnsi"/>
        </w:rPr>
      </w:pPr>
      <w:r w:rsidRPr="00344201">
        <w:rPr>
          <w:rFonts w:asciiTheme="minorHAnsi" w:hAnsiTheme="minorHAnsi" w:cstheme="minorHAnsi"/>
        </w:rPr>
        <w:t xml:space="preserve">Knowledge of the individual’s role and responsibilities under the FFD </w:t>
      </w:r>
      <w:proofErr w:type="gramStart"/>
      <w:r w:rsidRPr="00344201">
        <w:rPr>
          <w:rFonts w:asciiTheme="minorHAnsi" w:hAnsiTheme="minorHAnsi" w:cstheme="minorHAnsi"/>
        </w:rPr>
        <w:t>program;</w:t>
      </w:r>
      <w:proofErr w:type="gramEnd"/>
    </w:p>
    <w:p w14:paraId="56FC3676" w14:textId="4147F86B" w:rsidR="009707D7" w:rsidRPr="00344201" w:rsidRDefault="009707D7" w:rsidP="00057C1C">
      <w:pPr>
        <w:pStyle w:val="BodyText"/>
        <w:numPr>
          <w:ilvl w:val="1"/>
          <w:numId w:val="54"/>
        </w:numPr>
        <w:rPr>
          <w:rFonts w:asciiTheme="minorHAnsi" w:hAnsiTheme="minorHAnsi" w:cstheme="minorHAnsi"/>
        </w:rPr>
      </w:pPr>
      <w:r w:rsidRPr="00344201">
        <w:rPr>
          <w:rFonts w:asciiTheme="minorHAnsi" w:hAnsiTheme="minorHAnsi" w:cstheme="minorHAnsi"/>
        </w:rPr>
        <w:t>Knowledge of the roles and responsibilities of others, such as the MRO</w:t>
      </w:r>
      <w:r w:rsidR="00857ABE" w:rsidRPr="00344201">
        <w:rPr>
          <w:rFonts w:asciiTheme="minorHAnsi" w:hAnsiTheme="minorHAnsi" w:cstheme="minorHAnsi"/>
        </w:rPr>
        <w:t xml:space="preserve">, </w:t>
      </w:r>
      <w:r w:rsidRPr="00344201">
        <w:rPr>
          <w:rFonts w:asciiTheme="minorHAnsi" w:hAnsiTheme="minorHAnsi" w:cstheme="minorHAnsi"/>
        </w:rPr>
        <w:t xml:space="preserve">human resources, FFD, and </w:t>
      </w:r>
      <w:r w:rsidR="00C805BD" w:rsidRPr="00344201">
        <w:rPr>
          <w:rFonts w:asciiTheme="minorHAnsi" w:hAnsiTheme="minorHAnsi" w:cstheme="minorHAnsi"/>
        </w:rPr>
        <w:t>EAP</w:t>
      </w:r>
      <w:r w:rsidRPr="00344201">
        <w:rPr>
          <w:rFonts w:asciiTheme="minorHAnsi" w:hAnsiTheme="minorHAnsi" w:cstheme="minorHAnsi"/>
        </w:rPr>
        <w:t xml:space="preserve"> </w:t>
      </w:r>
      <w:proofErr w:type="gramStart"/>
      <w:r w:rsidRPr="00344201">
        <w:rPr>
          <w:rFonts w:asciiTheme="minorHAnsi" w:hAnsiTheme="minorHAnsi" w:cstheme="minorHAnsi"/>
        </w:rPr>
        <w:t>staff;</w:t>
      </w:r>
      <w:proofErr w:type="gramEnd"/>
    </w:p>
    <w:p w14:paraId="47707E22" w14:textId="77777777" w:rsidR="009707D7" w:rsidRPr="00344201" w:rsidRDefault="009707D7" w:rsidP="00057C1C">
      <w:pPr>
        <w:pStyle w:val="BodyText"/>
        <w:numPr>
          <w:ilvl w:val="1"/>
          <w:numId w:val="54"/>
        </w:numPr>
        <w:rPr>
          <w:rFonts w:asciiTheme="minorHAnsi" w:hAnsiTheme="minorHAnsi" w:cstheme="minorHAnsi"/>
        </w:rPr>
      </w:pPr>
      <w:r w:rsidRPr="00344201">
        <w:rPr>
          <w:rFonts w:asciiTheme="minorHAnsi" w:hAnsiTheme="minorHAnsi" w:cstheme="minorHAnsi"/>
        </w:rPr>
        <w:t xml:space="preserve">Knowledge of the EAP services available to the </w:t>
      </w:r>
      <w:proofErr w:type="gramStart"/>
      <w:r w:rsidRPr="00344201">
        <w:rPr>
          <w:rFonts w:asciiTheme="minorHAnsi" w:hAnsiTheme="minorHAnsi" w:cstheme="minorHAnsi"/>
        </w:rPr>
        <w:t>individual;</w:t>
      </w:r>
      <w:proofErr w:type="gramEnd"/>
    </w:p>
    <w:p w14:paraId="405F872A" w14:textId="77777777" w:rsidR="009707D7" w:rsidRPr="00344201" w:rsidRDefault="009707D7" w:rsidP="00057C1C">
      <w:pPr>
        <w:pStyle w:val="BodyText"/>
        <w:numPr>
          <w:ilvl w:val="1"/>
          <w:numId w:val="54"/>
        </w:numPr>
        <w:rPr>
          <w:rFonts w:asciiTheme="minorHAnsi" w:hAnsiTheme="minorHAnsi" w:cstheme="minorHAnsi"/>
        </w:rPr>
      </w:pPr>
      <w:r w:rsidRPr="00344201">
        <w:rPr>
          <w:rFonts w:asciiTheme="minorHAnsi" w:hAnsiTheme="minorHAnsi" w:cstheme="minorHAnsi"/>
        </w:rPr>
        <w:t xml:space="preserve">Knowledge of the personal and public health and safety hazards associated with abuse of illegal and legal drugs and </w:t>
      </w:r>
      <w:proofErr w:type="gramStart"/>
      <w:r w:rsidRPr="00344201">
        <w:rPr>
          <w:rFonts w:asciiTheme="minorHAnsi" w:hAnsiTheme="minorHAnsi" w:cstheme="minorHAnsi"/>
        </w:rPr>
        <w:t>alcohol;</w:t>
      </w:r>
      <w:proofErr w:type="gramEnd"/>
    </w:p>
    <w:p w14:paraId="118B53A3" w14:textId="1E531233" w:rsidR="009707D7" w:rsidRPr="00344201" w:rsidRDefault="009707D7" w:rsidP="00057C1C">
      <w:pPr>
        <w:pStyle w:val="BodyText"/>
        <w:numPr>
          <w:ilvl w:val="1"/>
          <w:numId w:val="54"/>
        </w:numPr>
        <w:rPr>
          <w:rFonts w:asciiTheme="minorHAnsi" w:hAnsiTheme="minorHAnsi" w:cstheme="minorHAnsi"/>
        </w:rPr>
      </w:pPr>
      <w:r w:rsidRPr="00344201">
        <w:rPr>
          <w:rFonts w:asciiTheme="minorHAnsi" w:hAnsiTheme="minorHAnsi" w:cstheme="minorHAnsi"/>
        </w:rPr>
        <w:t>Knowledge of the potential adverse effects on job performance by prescription and over</w:t>
      </w:r>
      <w:r w:rsidR="002A5FA5" w:rsidRPr="00344201">
        <w:rPr>
          <w:rFonts w:asciiTheme="minorHAnsi" w:hAnsiTheme="minorHAnsi" w:cstheme="minorHAnsi"/>
        </w:rPr>
        <w:noBreakHyphen/>
        <w:t>the</w:t>
      </w:r>
      <w:r w:rsidR="002A5FA5" w:rsidRPr="00344201">
        <w:rPr>
          <w:rFonts w:asciiTheme="minorHAnsi" w:hAnsiTheme="minorHAnsi" w:cstheme="minorHAnsi"/>
        </w:rPr>
        <w:noBreakHyphen/>
      </w:r>
      <w:r w:rsidRPr="00344201">
        <w:rPr>
          <w:rFonts w:asciiTheme="minorHAnsi" w:hAnsiTheme="minorHAnsi" w:cstheme="minorHAnsi"/>
        </w:rPr>
        <w:t xml:space="preserve">counter drugs, alcohol, dietary factors, illness, mental stress, and </w:t>
      </w:r>
      <w:proofErr w:type="gramStart"/>
      <w:r w:rsidRPr="00344201">
        <w:rPr>
          <w:rFonts w:asciiTheme="minorHAnsi" w:hAnsiTheme="minorHAnsi" w:cstheme="minorHAnsi"/>
        </w:rPr>
        <w:t>fatigue;</w:t>
      </w:r>
      <w:proofErr w:type="gramEnd"/>
    </w:p>
    <w:p w14:paraId="0DEBF67D" w14:textId="77777777" w:rsidR="009707D7" w:rsidRPr="00344201" w:rsidRDefault="009707D7" w:rsidP="00057C1C">
      <w:pPr>
        <w:pStyle w:val="BodyText"/>
        <w:numPr>
          <w:ilvl w:val="1"/>
          <w:numId w:val="54"/>
        </w:numPr>
        <w:rPr>
          <w:rFonts w:asciiTheme="minorHAnsi" w:hAnsiTheme="minorHAnsi" w:cstheme="minorHAnsi"/>
        </w:rPr>
      </w:pPr>
      <w:r w:rsidRPr="00344201">
        <w:rPr>
          <w:rFonts w:asciiTheme="minorHAnsi" w:hAnsiTheme="minorHAnsi" w:cstheme="minorHAnsi"/>
        </w:rPr>
        <w:t xml:space="preserve">Knowledge of the prescription and over-the-counter drugs and dietary factors that have the potential to affect drug and alcohol test </w:t>
      </w:r>
      <w:proofErr w:type="gramStart"/>
      <w:r w:rsidRPr="00344201">
        <w:rPr>
          <w:rFonts w:asciiTheme="minorHAnsi" w:hAnsiTheme="minorHAnsi" w:cstheme="minorHAnsi"/>
        </w:rPr>
        <w:t>results;</w:t>
      </w:r>
      <w:proofErr w:type="gramEnd"/>
    </w:p>
    <w:p w14:paraId="4D03AFCF" w14:textId="77777777" w:rsidR="007A4922" w:rsidRPr="00344201" w:rsidRDefault="009707D7" w:rsidP="00057C1C">
      <w:pPr>
        <w:pStyle w:val="BodyText"/>
        <w:numPr>
          <w:ilvl w:val="1"/>
          <w:numId w:val="54"/>
        </w:numPr>
        <w:rPr>
          <w:rFonts w:asciiTheme="minorHAnsi" w:hAnsiTheme="minorHAnsi" w:cstheme="minorHAnsi"/>
        </w:rPr>
      </w:pPr>
      <w:r w:rsidRPr="00344201">
        <w:rPr>
          <w:rFonts w:asciiTheme="minorHAnsi" w:hAnsiTheme="minorHAnsi" w:cstheme="minorHAnsi"/>
        </w:rPr>
        <w:t xml:space="preserve">Ability to recognize illegal drugs and indications of the illegal use, sale, or possession of </w:t>
      </w:r>
      <w:proofErr w:type="gramStart"/>
      <w:r w:rsidRPr="00344201">
        <w:rPr>
          <w:rFonts w:asciiTheme="minorHAnsi" w:hAnsiTheme="minorHAnsi" w:cstheme="minorHAnsi"/>
        </w:rPr>
        <w:t>drugs;</w:t>
      </w:r>
      <w:proofErr w:type="gramEnd"/>
    </w:p>
    <w:p w14:paraId="3E8037AF" w14:textId="7C137805" w:rsidR="009707D7" w:rsidRPr="00344201" w:rsidRDefault="009707D7" w:rsidP="00057C1C">
      <w:pPr>
        <w:pStyle w:val="BodyText"/>
        <w:numPr>
          <w:ilvl w:val="1"/>
          <w:numId w:val="54"/>
        </w:numPr>
        <w:rPr>
          <w:rFonts w:asciiTheme="minorHAnsi" w:hAnsiTheme="minorHAnsi" w:cstheme="minorHAnsi"/>
        </w:rPr>
      </w:pPr>
      <w:r w:rsidRPr="00344201">
        <w:rPr>
          <w:rFonts w:asciiTheme="minorHAnsi" w:hAnsiTheme="minorHAnsi" w:cstheme="minorHAnsi"/>
        </w:rPr>
        <w:t xml:space="preserve">Ability to observe and detect performance degradation, indications of impairment, or behavioral </w:t>
      </w:r>
      <w:proofErr w:type="gramStart"/>
      <w:r w:rsidRPr="00344201">
        <w:rPr>
          <w:rFonts w:asciiTheme="minorHAnsi" w:hAnsiTheme="minorHAnsi" w:cstheme="minorHAnsi"/>
        </w:rPr>
        <w:t>changes;</w:t>
      </w:r>
      <w:proofErr w:type="gramEnd"/>
    </w:p>
    <w:p w14:paraId="094A0B7A" w14:textId="77C4CDB7" w:rsidR="00335E46" w:rsidRPr="00344201" w:rsidRDefault="009707D7" w:rsidP="00057C1C">
      <w:pPr>
        <w:pStyle w:val="BodyText"/>
        <w:numPr>
          <w:ilvl w:val="1"/>
          <w:numId w:val="54"/>
        </w:numPr>
        <w:rPr>
          <w:rFonts w:asciiTheme="minorHAnsi" w:hAnsiTheme="minorHAnsi" w:cstheme="minorHAnsi"/>
        </w:rPr>
      </w:pPr>
      <w:r w:rsidRPr="00344201">
        <w:rPr>
          <w:rFonts w:asciiTheme="minorHAnsi" w:hAnsiTheme="minorHAnsi" w:cstheme="minorHAnsi"/>
        </w:rPr>
        <w:t>Knowledge of the individual’s responsibility to report an FFD concern and the ability to initiate appropriate actions, including referrals to the EAP</w:t>
      </w:r>
      <w:r w:rsidR="00B661FD" w:rsidRPr="00344201">
        <w:rPr>
          <w:rFonts w:asciiTheme="minorHAnsi" w:hAnsiTheme="minorHAnsi" w:cstheme="minorHAnsi"/>
        </w:rPr>
        <w:t>,</w:t>
      </w:r>
      <w:r w:rsidRPr="00344201">
        <w:rPr>
          <w:rFonts w:asciiTheme="minorHAnsi" w:hAnsiTheme="minorHAnsi" w:cstheme="minorHAnsi"/>
        </w:rPr>
        <w:t xml:space="preserve"> and person(s) designated by the licensee to receive FFD </w:t>
      </w:r>
      <w:proofErr w:type="gramStart"/>
      <w:r w:rsidRPr="00344201">
        <w:rPr>
          <w:rFonts w:asciiTheme="minorHAnsi" w:hAnsiTheme="minorHAnsi" w:cstheme="minorHAnsi"/>
        </w:rPr>
        <w:t>concerns</w:t>
      </w:r>
      <w:r w:rsidR="007C4406" w:rsidRPr="00344201">
        <w:rPr>
          <w:rFonts w:asciiTheme="minorHAnsi" w:hAnsiTheme="minorHAnsi" w:cstheme="minorHAnsi"/>
        </w:rPr>
        <w:t>;</w:t>
      </w:r>
      <w:proofErr w:type="gramEnd"/>
    </w:p>
    <w:p w14:paraId="394C31A5" w14:textId="408B592D" w:rsidR="009707D7" w:rsidRPr="00344201" w:rsidRDefault="009707D7" w:rsidP="00057C1C">
      <w:pPr>
        <w:pStyle w:val="BodyText"/>
        <w:numPr>
          <w:ilvl w:val="1"/>
          <w:numId w:val="54"/>
        </w:numPr>
        <w:rPr>
          <w:rFonts w:asciiTheme="minorHAnsi" w:hAnsiTheme="minorHAnsi" w:cstheme="minorHAnsi"/>
        </w:rPr>
      </w:pPr>
      <w:r w:rsidRPr="00344201">
        <w:rPr>
          <w:rFonts w:asciiTheme="minorHAnsi" w:hAnsiTheme="minorHAnsi" w:cstheme="minorHAnsi"/>
        </w:rPr>
        <w:t>Knowledge of the contributors to</w:t>
      </w:r>
      <w:r w:rsidR="005038B7" w:rsidRPr="00344201">
        <w:rPr>
          <w:rFonts w:asciiTheme="minorHAnsi" w:hAnsiTheme="minorHAnsi" w:cstheme="minorHAnsi"/>
        </w:rPr>
        <w:t xml:space="preserve"> </w:t>
      </w:r>
      <w:r w:rsidRPr="00344201">
        <w:rPr>
          <w:rFonts w:asciiTheme="minorHAnsi" w:hAnsiTheme="minorHAnsi" w:cstheme="minorHAnsi"/>
        </w:rPr>
        <w:t>worker fatigue, circadian variations in alertness and performance, indications and risk factors for common sleep disorders, shiftwork strategies for obtaining adequate rest, and the effective use of fatigue countermeasures; and</w:t>
      </w:r>
    </w:p>
    <w:p w14:paraId="551347D0" w14:textId="77777777" w:rsidR="00C06852" w:rsidRPr="00344201" w:rsidRDefault="009707D7" w:rsidP="00057C1C">
      <w:pPr>
        <w:pStyle w:val="BodyText"/>
        <w:numPr>
          <w:ilvl w:val="1"/>
          <w:numId w:val="54"/>
        </w:numPr>
        <w:rPr>
          <w:rFonts w:asciiTheme="minorHAnsi" w:hAnsiTheme="minorHAnsi" w:cstheme="minorHAnsi"/>
        </w:rPr>
      </w:pPr>
      <w:r w:rsidRPr="00344201">
        <w:rPr>
          <w:rFonts w:asciiTheme="minorHAnsi" w:hAnsiTheme="minorHAnsi" w:cstheme="minorHAnsi"/>
        </w:rPr>
        <w:t>Ability to identify symptoms of worker fatigue and contributors to decreased alertness in the workplace.</w:t>
      </w:r>
    </w:p>
    <w:p w14:paraId="5EAAA83D" w14:textId="6F941FD9" w:rsidR="00CF609D" w:rsidRPr="00344201" w:rsidRDefault="00CF609D" w:rsidP="00057C1C">
      <w:pPr>
        <w:tabs>
          <w:tab w:val="left" w:pos="274"/>
          <w:tab w:val="left" w:pos="54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after="220"/>
        <w:ind w:left="806"/>
        <w:rPr>
          <w:rFonts w:asciiTheme="minorHAnsi" w:hAnsiTheme="minorHAnsi" w:cstheme="minorHAnsi"/>
        </w:rPr>
      </w:pPr>
      <w:r w:rsidRPr="00344201">
        <w:rPr>
          <w:rFonts w:asciiTheme="minorHAnsi" w:hAnsiTheme="minorHAnsi" w:cstheme="minorHAnsi"/>
        </w:rPr>
        <w:t>Note: Many licensees and other entities utilize a standard web-based training created by the National Academy for Nuclear Training e-Learning (</w:t>
      </w:r>
      <w:proofErr w:type="spellStart"/>
      <w:r w:rsidRPr="00344201">
        <w:rPr>
          <w:rFonts w:asciiTheme="minorHAnsi" w:hAnsiTheme="minorHAnsi" w:cstheme="minorHAnsi"/>
        </w:rPr>
        <w:t>NANTeL</w:t>
      </w:r>
      <w:proofErr w:type="spellEnd"/>
      <w:r w:rsidRPr="00344201">
        <w:rPr>
          <w:rFonts w:asciiTheme="minorHAnsi" w:hAnsiTheme="minorHAnsi" w:cstheme="minorHAnsi"/>
        </w:rPr>
        <w:t>) for generic FFD program and behavioral observation training. If a deficiency in the training materials is identified, the impact may be larger than for just the current site under inspection.</w:t>
      </w:r>
    </w:p>
    <w:p w14:paraId="254AE6C4" w14:textId="2AAFD447" w:rsidR="00C03B37" w:rsidRPr="00344201" w:rsidRDefault="00C03B37" w:rsidP="00057C1C">
      <w:pPr>
        <w:pStyle w:val="Requirement"/>
        <w:keepNext w:val="0"/>
        <w:numPr>
          <w:ilvl w:val="0"/>
          <w:numId w:val="45"/>
        </w:numPr>
        <w:rPr>
          <w:rFonts w:asciiTheme="minorHAnsi" w:eastAsiaTheme="minorHAnsi" w:hAnsiTheme="minorHAnsi" w:cstheme="minorHAnsi"/>
        </w:rPr>
      </w:pPr>
      <w:r w:rsidRPr="00344201">
        <w:rPr>
          <w:rFonts w:asciiTheme="minorHAnsi" w:eastAsiaTheme="minorHAnsi" w:hAnsiTheme="minorHAnsi" w:cstheme="minorHAnsi"/>
        </w:rPr>
        <w:lastRenderedPageBreak/>
        <w:t xml:space="preserve">Verify, by reviewing procedures and records, that the licensee has </w:t>
      </w:r>
      <w:r w:rsidR="00E41412" w:rsidRPr="00344201">
        <w:rPr>
          <w:rFonts w:asciiTheme="minorHAnsi" w:eastAsiaTheme="minorHAnsi" w:hAnsiTheme="minorHAnsi" w:cstheme="minorHAnsi"/>
        </w:rPr>
        <w:t xml:space="preserve">developed, </w:t>
      </w:r>
      <w:r w:rsidRPr="00344201">
        <w:rPr>
          <w:rFonts w:asciiTheme="minorHAnsi" w:eastAsiaTheme="minorHAnsi" w:hAnsiTheme="minorHAnsi" w:cstheme="minorHAnsi"/>
        </w:rPr>
        <w:t>implemented</w:t>
      </w:r>
      <w:r w:rsidR="00E41412" w:rsidRPr="00344201">
        <w:rPr>
          <w:rFonts w:asciiTheme="minorHAnsi" w:eastAsiaTheme="minorHAnsi" w:hAnsiTheme="minorHAnsi" w:cstheme="minorHAnsi"/>
        </w:rPr>
        <w:t>, or is prepared to implement</w:t>
      </w:r>
      <w:r w:rsidRPr="00344201">
        <w:rPr>
          <w:rFonts w:asciiTheme="minorHAnsi" w:eastAsiaTheme="minorHAnsi" w:hAnsiTheme="minorHAnsi" w:cstheme="minorHAnsi"/>
        </w:rPr>
        <w:t xml:space="preserve"> a method to ensure that all individuals who maintain unescorted access to the protected area (PA), including supervisors and escorts, are subject to a behavioral observation program and receive behavioral observation training. (</w:t>
      </w:r>
      <w:r w:rsidR="00D212F9" w:rsidRPr="00344201">
        <w:rPr>
          <w:rFonts w:asciiTheme="minorHAnsi" w:eastAsiaTheme="minorHAnsi" w:hAnsiTheme="minorHAnsi" w:cstheme="minorHAnsi"/>
        </w:rPr>
        <w:t xml:space="preserve">10 CFR 26.33, </w:t>
      </w:r>
      <w:r w:rsidR="00EC3DE9" w:rsidRPr="00344201">
        <w:rPr>
          <w:rFonts w:asciiTheme="minorHAnsi" w:eastAsiaTheme="minorHAnsi" w:hAnsiTheme="minorHAnsi" w:cstheme="minorHAnsi"/>
        </w:rPr>
        <w:t xml:space="preserve">and </w:t>
      </w:r>
      <w:r w:rsidRPr="00344201">
        <w:rPr>
          <w:rFonts w:asciiTheme="minorHAnsi" w:eastAsiaTheme="minorHAnsi" w:hAnsiTheme="minorHAnsi" w:cstheme="minorHAnsi"/>
        </w:rPr>
        <w:t>10 CFR 73.56(f)(1)</w:t>
      </w:r>
      <w:r w:rsidR="00635FA8" w:rsidRPr="00344201">
        <w:rPr>
          <w:rFonts w:asciiTheme="minorHAnsi" w:eastAsiaTheme="minorHAnsi" w:hAnsiTheme="minorHAnsi" w:cstheme="minorHAnsi"/>
        </w:rPr>
        <w:t>)</w:t>
      </w:r>
    </w:p>
    <w:p w14:paraId="67BA8DBB" w14:textId="394E6FD6" w:rsidR="00C03B37" w:rsidRPr="00344201" w:rsidRDefault="00C03B37"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6D0D634B" w14:textId="77777777" w:rsidR="00C03B37" w:rsidRPr="00344201" w:rsidRDefault="00C03B37" w:rsidP="00057C1C">
      <w:pPr>
        <w:pStyle w:val="BodyText3"/>
        <w:rPr>
          <w:rFonts w:asciiTheme="minorHAnsi" w:hAnsiTheme="minorHAnsi" w:cstheme="minorHAnsi"/>
        </w:rPr>
      </w:pPr>
      <w:r w:rsidRPr="00344201">
        <w:rPr>
          <w:rFonts w:asciiTheme="minorHAnsi" w:hAnsiTheme="minorHAnsi" w:cstheme="minorHAnsi"/>
        </w:rPr>
        <w:t>When inspecting this requirement, the inspector(s) should review the licensee’s implementing procedures, training records, access authorization records, etc., to determine that the licensee maintains a behavioral observation program, and that all personnel with unescorted access to the PA are included in the program and receive the appropriate initial and requalification behavioral observation training in accordance with 10 CFR 73.56(f).</w:t>
      </w:r>
    </w:p>
    <w:p w14:paraId="086CBEA7" w14:textId="32A5878E" w:rsidR="00C03B37" w:rsidRPr="00344201" w:rsidRDefault="00C03B37" w:rsidP="00057C1C">
      <w:pPr>
        <w:pStyle w:val="Requirement"/>
        <w:keepNext w:val="0"/>
        <w:numPr>
          <w:ilvl w:val="0"/>
          <w:numId w:val="45"/>
        </w:numPr>
        <w:rPr>
          <w:rFonts w:asciiTheme="minorHAnsi" w:eastAsiaTheme="minorHAnsi" w:hAnsiTheme="minorHAnsi" w:cstheme="minorHAnsi"/>
        </w:rPr>
      </w:pPr>
      <w:r w:rsidRPr="00344201">
        <w:rPr>
          <w:rFonts w:asciiTheme="minorHAnsi" w:eastAsiaTheme="minorHAnsi" w:hAnsiTheme="minorHAnsi" w:cstheme="minorHAnsi"/>
        </w:rPr>
        <w:t>Verify that the licensee</w:t>
      </w:r>
      <w:r w:rsidR="005701CB" w:rsidRPr="00344201">
        <w:rPr>
          <w:rFonts w:asciiTheme="minorHAnsi" w:eastAsiaTheme="minorHAnsi" w:hAnsiTheme="minorHAnsi" w:cstheme="minorHAnsi"/>
        </w:rPr>
        <w:t xml:space="preserve"> developed, implemented, or is prepared to implement</w:t>
      </w:r>
      <w:r w:rsidRPr="00344201">
        <w:rPr>
          <w:rFonts w:asciiTheme="minorHAnsi" w:eastAsiaTheme="minorHAnsi" w:hAnsiTheme="minorHAnsi" w:cstheme="minorHAnsi"/>
        </w:rPr>
        <w:t xml:space="preserve"> procedures</w:t>
      </w:r>
      <w:r w:rsidR="00030AF3" w:rsidRPr="00344201">
        <w:rPr>
          <w:rFonts w:asciiTheme="minorHAnsi" w:eastAsiaTheme="minorHAnsi" w:hAnsiTheme="minorHAnsi" w:cstheme="minorHAnsi"/>
        </w:rPr>
        <w:t xml:space="preserve"> that</w:t>
      </w:r>
      <w:r w:rsidRPr="00344201">
        <w:rPr>
          <w:rFonts w:asciiTheme="minorHAnsi" w:eastAsiaTheme="minorHAnsi" w:hAnsiTheme="minorHAnsi" w:cstheme="minorHAnsi"/>
        </w:rPr>
        <w:t xml:space="preserve"> provide details on behavioral observation training.</w:t>
      </w:r>
      <w:r w:rsidR="0057322F" w:rsidRPr="00344201">
        <w:rPr>
          <w:rFonts w:asciiTheme="minorHAnsi" w:eastAsiaTheme="minorHAnsi" w:hAnsiTheme="minorHAnsi" w:cstheme="minorHAnsi"/>
        </w:rPr>
        <w:t xml:space="preserve"> </w:t>
      </w:r>
      <w:r w:rsidRPr="00344201">
        <w:rPr>
          <w:rFonts w:asciiTheme="minorHAnsi" w:eastAsiaTheme="minorHAnsi" w:hAnsiTheme="minorHAnsi" w:cstheme="minorHAnsi"/>
        </w:rPr>
        <w:t>(10 CFR 73.56(f)(2)(ii)</w:t>
      </w:r>
      <w:r w:rsidR="00B10A78" w:rsidRPr="00344201">
        <w:rPr>
          <w:rFonts w:asciiTheme="minorHAnsi" w:eastAsiaTheme="minorHAnsi" w:hAnsiTheme="minorHAnsi" w:cstheme="minorHAnsi"/>
        </w:rPr>
        <w:t>)</w:t>
      </w:r>
    </w:p>
    <w:p w14:paraId="36C5773D" w14:textId="19D2BA29" w:rsidR="00C03B37" w:rsidRPr="00344201" w:rsidRDefault="00C03B37"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206E0F7C" w14:textId="0BFA8F28" w:rsidR="000336AD" w:rsidRPr="00344201" w:rsidRDefault="00C03B37" w:rsidP="00057C1C">
      <w:pPr>
        <w:pStyle w:val="BodyText"/>
        <w:numPr>
          <w:ilvl w:val="1"/>
          <w:numId w:val="55"/>
        </w:numPr>
        <w:rPr>
          <w:rFonts w:asciiTheme="minorHAnsi" w:hAnsiTheme="minorHAnsi" w:cstheme="minorHAnsi"/>
        </w:rPr>
      </w:pPr>
      <w:r w:rsidRPr="00344201">
        <w:rPr>
          <w:rFonts w:asciiTheme="minorHAnsi" w:hAnsiTheme="minorHAnsi" w:cstheme="minorHAnsi"/>
        </w:rPr>
        <w:t>When inspecting this requirement, the inspector(s) should review the licensee’s implementing procedures and/or behavioral observation training material to ensure that the training addresses the detection of behavior</w:t>
      </w:r>
      <w:r w:rsidR="000336AD" w:rsidRPr="00344201">
        <w:rPr>
          <w:rFonts w:asciiTheme="minorHAnsi" w:hAnsiTheme="minorHAnsi" w:cstheme="minorHAnsi"/>
        </w:rPr>
        <w:t>s and</w:t>
      </w:r>
      <w:r w:rsidRPr="00344201">
        <w:rPr>
          <w:rFonts w:asciiTheme="minorHAnsi" w:hAnsiTheme="minorHAnsi" w:cstheme="minorHAnsi"/>
        </w:rPr>
        <w:t xml:space="preserve"> activities that constitute an unreasonable risk to the health and safety of the public and common defense and security, including the potential threat to commit radiological sabotage. The training should also address the individual’s responsibilities </w:t>
      </w:r>
      <w:r w:rsidRPr="00344201" w:rsidDel="00CD62FE">
        <w:rPr>
          <w:rFonts w:asciiTheme="minorHAnsi" w:hAnsiTheme="minorHAnsi" w:cstheme="minorHAnsi"/>
        </w:rPr>
        <w:t xml:space="preserve">for </w:t>
      </w:r>
      <w:r w:rsidRPr="00344201">
        <w:rPr>
          <w:rFonts w:asciiTheme="minorHAnsi" w:hAnsiTheme="minorHAnsi" w:cstheme="minorHAnsi"/>
        </w:rPr>
        <w:t>report</w:t>
      </w:r>
      <w:r w:rsidRPr="00344201" w:rsidDel="00D670D0">
        <w:rPr>
          <w:rFonts w:asciiTheme="minorHAnsi" w:hAnsiTheme="minorHAnsi" w:cstheme="minorHAnsi"/>
        </w:rPr>
        <w:t>ing</w:t>
      </w:r>
      <w:r w:rsidRPr="00344201">
        <w:rPr>
          <w:rFonts w:asciiTheme="minorHAnsi" w:hAnsiTheme="minorHAnsi" w:cstheme="minorHAnsi"/>
        </w:rPr>
        <w:t xml:space="preserve"> behavioral observation concerns</w:t>
      </w:r>
      <w:r w:rsidRPr="00344201" w:rsidDel="00D670D0">
        <w:rPr>
          <w:rFonts w:asciiTheme="minorHAnsi" w:hAnsiTheme="minorHAnsi" w:cstheme="minorHAnsi"/>
        </w:rPr>
        <w:t xml:space="preserve"> in accordance with 10 CFR 73.56(f)(3)</w:t>
      </w:r>
      <w:r w:rsidRPr="00344201">
        <w:rPr>
          <w:rFonts w:asciiTheme="minorHAnsi" w:hAnsiTheme="minorHAnsi" w:cstheme="minorHAnsi"/>
        </w:rPr>
        <w:t>.</w:t>
      </w:r>
    </w:p>
    <w:p w14:paraId="46D79B5D" w14:textId="03C35CAA" w:rsidR="00C03B37" w:rsidRPr="00344201" w:rsidRDefault="00C03B37" w:rsidP="00057C1C">
      <w:pPr>
        <w:pStyle w:val="BodyText"/>
        <w:numPr>
          <w:ilvl w:val="1"/>
          <w:numId w:val="55"/>
        </w:numPr>
        <w:rPr>
          <w:rFonts w:asciiTheme="minorHAnsi" w:hAnsiTheme="minorHAnsi" w:cstheme="minorHAnsi"/>
        </w:rPr>
      </w:pPr>
      <w:r w:rsidRPr="00344201">
        <w:rPr>
          <w:rFonts w:asciiTheme="minorHAnsi" w:hAnsiTheme="minorHAnsi" w:cstheme="minorHAnsi"/>
        </w:rPr>
        <w:t>The inspector(s) should verify that the licensee has established a method that demonstrates that individuals have completed this training in accordance with 10 CFR 73.56(f)(iii) and</w:t>
      </w:r>
      <w:r w:rsidR="000336AD" w:rsidRPr="00344201">
        <w:rPr>
          <w:rFonts w:asciiTheme="minorHAnsi" w:hAnsiTheme="minorHAnsi" w:cstheme="minorHAnsi"/>
        </w:rPr>
        <w:t xml:space="preserve"> </w:t>
      </w:r>
      <w:r w:rsidRPr="00344201">
        <w:rPr>
          <w:rFonts w:asciiTheme="minorHAnsi" w:hAnsiTheme="minorHAnsi" w:cstheme="minorHAnsi"/>
        </w:rPr>
        <w:t xml:space="preserve">(iv). </w:t>
      </w:r>
      <w:r w:rsidR="000336AD" w:rsidRPr="00344201">
        <w:rPr>
          <w:rFonts w:asciiTheme="minorHAnsi" w:hAnsiTheme="minorHAnsi" w:cstheme="minorHAnsi"/>
        </w:rPr>
        <w:t xml:space="preserve">For example, </w:t>
      </w:r>
      <w:r w:rsidRPr="00344201">
        <w:rPr>
          <w:rFonts w:asciiTheme="minorHAnsi" w:hAnsiTheme="minorHAnsi" w:cstheme="minorHAnsi"/>
        </w:rPr>
        <w:t>comprehensive examination for initial training and either refresher training or comprehensive examination for nominal annual requalification</w:t>
      </w:r>
      <w:r w:rsidR="000336AD" w:rsidRPr="00344201">
        <w:rPr>
          <w:rFonts w:asciiTheme="minorHAnsi" w:hAnsiTheme="minorHAnsi" w:cstheme="minorHAnsi"/>
        </w:rPr>
        <w:t>.</w:t>
      </w:r>
    </w:p>
    <w:p w14:paraId="60703828" w14:textId="59F6DD01" w:rsidR="00C03B37" w:rsidRPr="00344201" w:rsidRDefault="00C03B37" w:rsidP="00057C1C">
      <w:pPr>
        <w:pStyle w:val="Requirement"/>
        <w:keepNext w:val="0"/>
        <w:numPr>
          <w:ilvl w:val="0"/>
          <w:numId w:val="45"/>
        </w:numPr>
        <w:rPr>
          <w:rFonts w:asciiTheme="minorHAnsi" w:eastAsiaTheme="minorHAnsi" w:hAnsiTheme="minorHAnsi" w:cstheme="minorHAnsi"/>
        </w:rPr>
      </w:pPr>
      <w:r w:rsidRPr="00344201">
        <w:rPr>
          <w:rFonts w:asciiTheme="minorHAnsi" w:eastAsiaTheme="minorHAnsi" w:hAnsiTheme="minorHAnsi" w:cstheme="minorHAnsi"/>
        </w:rPr>
        <w:t>Verify, through a review of records, that the licensee effectively</w:t>
      </w:r>
      <w:r w:rsidR="00030AF3" w:rsidRPr="00344201">
        <w:rPr>
          <w:rFonts w:asciiTheme="minorHAnsi" w:eastAsiaTheme="minorHAnsi" w:hAnsiTheme="minorHAnsi" w:cstheme="minorHAnsi"/>
        </w:rPr>
        <w:t xml:space="preserve"> developed,</w:t>
      </w:r>
      <w:r w:rsidRPr="00344201">
        <w:rPr>
          <w:rFonts w:asciiTheme="minorHAnsi" w:eastAsiaTheme="minorHAnsi" w:hAnsiTheme="minorHAnsi" w:cstheme="minorHAnsi"/>
        </w:rPr>
        <w:t xml:space="preserve"> implement</w:t>
      </w:r>
      <w:r w:rsidR="00030AF3" w:rsidRPr="00344201">
        <w:rPr>
          <w:rFonts w:asciiTheme="minorHAnsi" w:eastAsiaTheme="minorHAnsi" w:hAnsiTheme="minorHAnsi" w:cstheme="minorHAnsi"/>
        </w:rPr>
        <w:t>ed, or is prepared to implement</w:t>
      </w:r>
      <w:r w:rsidRPr="00344201">
        <w:rPr>
          <w:rFonts w:asciiTheme="minorHAnsi" w:eastAsiaTheme="minorHAnsi" w:hAnsiTheme="minorHAnsi" w:cstheme="minorHAnsi"/>
        </w:rPr>
        <w:t xml:space="preserve"> a pre</w:t>
      </w:r>
      <w:r w:rsidRPr="00344201">
        <w:rPr>
          <w:rFonts w:asciiTheme="minorHAnsi" w:eastAsiaTheme="minorHAnsi" w:hAnsiTheme="minorHAnsi" w:cstheme="minorHAnsi"/>
        </w:rPr>
        <w:noBreakHyphen/>
        <w:t>access drug and alcohol testing program for persons requesting unescorted access and a random drug and alcohol testing program for persons maintaining unescorted access. (10 CFR 26.65,</w:t>
      </w:r>
      <w:r w:rsidR="002E5FC1" w:rsidRPr="00344201">
        <w:rPr>
          <w:rFonts w:asciiTheme="minorHAnsi" w:eastAsiaTheme="minorHAnsi" w:hAnsiTheme="minorHAnsi" w:cstheme="minorHAnsi"/>
        </w:rPr>
        <w:t xml:space="preserve"> </w:t>
      </w:r>
      <w:r w:rsidRPr="00344201">
        <w:rPr>
          <w:rFonts w:asciiTheme="minorHAnsi" w:eastAsiaTheme="minorHAnsi" w:hAnsiTheme="minorHAnsi" w:cstheme="minorHAnsi"/>
        </w:rPr>
        <w:t>10 CFR 26.67</w:t>
      </w:r>
      <w:r w:rsidR="002E5FC1" w:rsidRPr="00344201">
        <w:rPr>
          <w:rFonts w:asciiTheme="minorHAnsi" w:eastAsiaTheme="minorHAnsi" w:hAnsiTheme="minorHAnsi" w:cstheme="minorHAnsi"/>
        </w:rPr>
        <w:t>)</w:t>
      </w:r>
    </w:p>
    <w:p w14:paraId="184EE8FA" w14:textId="638BB302" w:rsidR="00C03B37" w:rsidRPr="00344201" w:rsidRDefault="00C03B37"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5FEBC6B5" w14:textId="77777777" w:rsidR="00C03B37" w:rsidRPr="00344201" w:rsidRDefault="00C03B37" w:rsidP="00057C1C">
      <w:pPr>
        <w:pStyle w:val="BodyText3"/>
        <w:rPr>
          <w:rFonts w:asciiTheme="minorHAnsi" w:hAnsiTheme="minorHAnsi" w:cstheme="minorHAnsi"/>
        </w:rPr>
      </w:pPr>
      <w:r w:rsidRPr="00344201">
        <w:rPr>
          <w:rFonts w:asciiTheme="minorHAnsi" w:hAnsiTheme="minorHAnsi" w:cstheme="minorHAnsi"/>
        </w:rPr>
        <w:t>No inspection guidance.</w:t>
      </w:r>
    </w:p>
    <w:p w14:paraId="063E5D9D" w14:textId="1AE9C81C" w:rsidR="00C03B37" w:rsidRPr="00344201" w:rsidRDefault="00C03B37" w:rsidP="00057C1C">
      <w:pPr>
        <w:pStyle w:val="Requirement"/>
        <w:keepNext w:val="0"/>
        <w:numPr>
          <w:ilvl w:val="0"/>
          <w:numId w:val="45"/>
        </w:numPr>
        <w:rPr>
          <w:rFonts w:asciiTheme="minorHAnsi" w:hAnsiTheme="minorHAnsi" w:cstheme="minorHAnsi"/>
        </w:rPr>
      </w:pPr>
      <w:r w:rsidRPr="00344201">
        <w:rPr>
          <w:rFonts w:asciiTheme="minorHAnsi" w:hAnsiTheme="minorHAnsi" w:cstheme="minorHAnsi"/>
        </w:rPr>
        <w:t>Verify that the licensee documents behavioral observation program training and</w:t>
      </w:r>
      <w:r w:rsidR="00D50A4B" w:rsidRPr="00344201">
        <w:rPr>
          <w:rFonts w:asciiTheme="minorHAnsi" w:hAnsiTheme="minorHAnsi" w:cstheme="minorHAnsi"/>
        </w:rPr>
        <w:t>,</w:t>
      </w:r>
      <w:r w:rsidRPr="00344201">
        <w:rPr>
          <w:rFonts w:asciiTheme="minorHAnsi" w:hAnsiTheme="minorHAnsi" w:cstheme="minorHAnsi"/>
        </w:rPr>
        <w:t xml:space="preserve"> </w:t>
      </w:r>
      <w:r w:rsidR="009E5E7B" w:rsidRPr="00344201">
        <w:rPr>
          <w:rFonts w:asciiTheme="minorHAnsi" w:hAnsiTheme="minorHAnsi" w:cstheme="minorHAnsi"/>
        </w:rPr>
        <w:t>as</w:t>
      </w:r>
      <w:r w:rsidR="008619B4" w:rsidRPr="00344201">
        <w:rPr>
          <w:rFonts w:asciiTheme="minorHAnsi" w:hAnsiTheme="minorHAnsi" w:cstheme="minorHAnsi"/>
        </w:rPr>
        <w:t xml:space="preserve"> applicable</w:t>
      </w:r>
      <w:r w:rsidR="00D50A4B" w:rsidRPr="00344201">
        <w:rPr>
          <w:rFonts w:asciiTheme="minorHAnsi" w:hAnsiTheme="minorHAnsi" w:cstheme="minorHAnsi"/>
        </w:rPr>
        <w:t>,</w:t>
      </w:r>
      <w:r w:rsidR="008619B4" w:rsidRPr="00344201">
        <w:rPr>
          <w:rFonts w:asciiTheme="minorHAnsi" w:hAnsiTheme="minorHAnsi" w:cstheme="minorHAnsi"/>
        </w:rPr>
        <w:t xml:space="preserve"> </w:t>
      </w:r>
      <w:r w:rsidRPr="00344201">
        <w:rPr>
          <w:rFonts w:asciiTheme="minorHAnsi" w:hAnsiTheme="minorHAnsi" w:cstheme="minorHAnsi"/>
        </w:rPr>
        <w:t>refresher training. (</w:t>
      </w:r>
      <w:r w:rsidR="00AF2847" w:rsidRPr="00344201">
        <w:rPr>
          <w:rFonts w:asciiTheme="minorHAnsi" w:hAnsiTheme="minorHAnsi" w:cstheme="minorHAnsi"/>
        </w:rPr>
        <w:t xml:space="preserve">10 CFR 26.713(b)(1), </w:t>
      </w:r>
      <w:r w:rsidRPr="00344201">
        <w:rPr>
          <w:rFonts w:asciiTheme="minorHAnsi" w:hAnsiTheme="minorHAnsi" w:cstheme="minorHAnsi"/>
        </w:rPr>
        <w:t>10 CFR 73.56(o)(3)(</w:t>
      </w:r>
      <w:proofErr w:type="spellStart"/>
      <w:r w:rsidRPr="00344201">
        <w:rPr>
          <w:rFonts w:asciiTheme="minorHAnsi" w:hAnsiTheme="minorHAnsi" w:cstheme="minorHAnsi"/>
        </w:rPr>
        <w:t>i</w:t>
      </w:r>
      <w:proofErr w:type="spellEnd"/>
      <w:r w:rsidRPr="00344201">
        <w:rPr>
          <w:rFonts w:asciiTheme="minorHAnsi" w:hAnsiTheme="minorHAnsi" w:cstheme="minorHAnsi"/>
        </w:rPr>
        <w:t>)</w:t>
      </w:r>
      <w:r w:rsidR="002E5FC1" w:rsidRPr="00344201">
        <w:rPr>
          <w:rFonts w:asciiTheme="minorHAnsi" w:hAnsiTheme="minorHAnsi" w:cstheme="minorHAnsi"/>
        </w:rPr>
        <w:t>)</w:t>
      </w:r>
    </w:p>
    <w:p w14:paraId="2DA4FD55" w14:textId="6404ABBF" w:rsidR="00C03B37" w:rsidRPr="00344201" w:rsidRDefault="00C03B37"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23B5F970" w14:textId="77777777" w:rsidR="00C03B37" w:rsidRPr="00344201" w:rsidRDefault="00C03B37" w:rsidP="00057C1C">
      <w:pPr>
        <w:pStyle w:val="BodyText3"/>
        <w:rPr>
          <w:rFonts w:asciiTheme="minorHAnsi" w:hAnsiTheme="minorHAnsi" w:cstheme="minorHAnsi"/>
        </w:rPr>
      </w:pPr>
      <w:r w:rsidRPr="00344201">
        <w:rPr>
          <w:rFonts w:asciiTheme="minorHAnsi" w:hAnsiTheme="minorHAnsi" w:cstheme="minorHAnsi"/>
        </w:rPr>
        <w:t>No inspection guidance.</w:t>
      </w:r>
    </w:p>
    <w:p w14:paraId="70DCE21B" w14:textId="3B8ABDFC" w:rsidR="007F09F3" w:rsidRPr="00344201" w:rsidRDefault="007F09F3" w:rsidP="00057C1C">
      <w:pPr>
        <w:pStyle w:val="Heading2"/>
        <w:keepNext w:val="0"/>
        <w:rPr>
          <w:rFonts w:asciiTheme="minorHAnsi" w:hAnsiTheme="minorHAnsi" w:cstheme="minorHAnsi"/>
        </w:rPr>
      </w:pPr>
      <w:r w:rsidRPr="00344201">
        <w:rPr>
          <w:rFonts w:asciiTheme="minorHAnsi" w:hAnsiTheme="minorHAnsi" w:cstheme="minorHAnsi"/>
        </w:rPr>
        <w:lastRenderedPageBreak/>
        <w:t>02.</w:t>
      </w:r>
      <w:r w:rsidR="00DE6E37" w:rsidRPr="00344201">
        <w:rPr>
          <w:rFonts w:asciiTheme="minorHAnsi" w:hAnsiTheme="minorHAnsi" w:cstheme="minorHAnsi"/>
        </w:rPr>
        <w:t>0</w:t>
      </w:r>
      <w:r w:rsidR="00011D52" w:rsidRPr="00344201">
        <w:rPr>
          <w:rFonts w:asciiTheme="minorHAnsi" w:hAnsiTheme="minorHAnsi" w:cstheme="minorHAnsi"/>
        </w:rPr>
        <w:t>6</w:t>
      </w:r>
      <w:r w:rsidR="00413CC2" w:rsidRPr="00344201">
        <w:rPr>
          <w:rFonts w:asciiTheme="minorHAnsi" w:hAnsiTheme="minorHAnsi" w:cstheme="minorHAnsi"/>
        </w:rPr>
        <w:tab/>
      </w:r>
      <w:r w:rsidRPr="00344201">
        <w:rPr>
          <w:rFonts w:asciiTheme="minorHAnsi" w:hAnsiTheme="minorHAnsi" w:cstheme="minorHAnsi"/>
          <w:u w:val="single"/>
        </w:rPr>
        <w:t>Test Results Review and M</w:t>
      </w:r>
      <w:r w:rsidR="00242C2F" w:rsidRPr="00344201">
        <w:rPr>
          <w:rFonts w:asciiTheme="minorHAnsi" w:hAnsiTheme="minorHAnsi" w:cstheme="minorHAnsi"/>
          <w:u w:val="single"/>
        </w:rPr>
        <w:t xml:space="preserve">edical </w:t>
      </w:r>
      <w:r w:rsidRPr="00344201">
        <w:rPr>
          <w:rFonts w:asciiTheme="minorHAnsi" w:hAnsiTheme="minorHAnsi" w:cstheme="minorHAnsi"/>
          <w:u w:val="single"/>
        </w:rPr>
        <w:t>R</w:t>
      </w:r>
      <w:r w:rsidR="00242C2F" w:rsidRPr="00344201">
        <w:rPr>
          <w:rFonts w:asciiTheme="minorHAnsi" w:hAnsiTheme="minorHAnsi" w:cstheme="minorHAnsi"/>
          <w:u w:val="single"/>
        </w:rPr>
        <w:t xml:space="preserve">eview </w:t>
      </w:r>
      <w:r w:rsidRPr="00344201">
        <w:rPr>
          <w:rFonts w:asciiTheme="minorHAnsi" w:hAnsiTheme="minorHAnsi" w:cstheme="minorHAnsi"/>
          <w:u w:val="single"/>
        </w:rPr>
        <w:t>O</w:t>
      </w:r>
      <w:r w:rsidR="00242C2F" w:rsidRPr="00344201">
        <w:rPr>
          <w:rFonts w:asciiTheme="minorHAnsi" w:hAnsiTheme="minorHAnsi" w:cstheme="minorHAnsi"/>
          <w:u w:val="single"/>
        </w:rPr>
        <w:t>fficer</w:t>
      </w:r>
      <w:r w:rsidRPr="00344201">
        <w:rPr>
          <w:rFonts w:asciiTheme="minorHAnsi" w:hAnsiTheme="minorHAnsi" w:cstheme="minorHAnsi"/>
          <w:u w:val="single"/>
        </w:rPr>
        <w:t xml:space="preserve"> Interview</w:t>
      </w:r>
    </w:p>
    <w:p w14:paraId="678272C9" w14:textId="7D2B8544" w:rsidR="008A1DCB" w:rsidRPr="00344201" w:rsidRDefault="008A1DCB" w:rsidP="00057C1C">
      <w:pPr>
        <w:pStyle w:val="Requirement"/>
        <w:keepNext w:val="0"/>
        <w:numPr>
          <w:ilvl w:val="0"/>
          <w:numId w:val="46"/>
        </w:numPr>
        <w:rPr>
          <w:rFonts w:asciiTheme="minorHAnsi" w:eastAsiaTheme="minorHAnsi" w:hAnsiTheme="minorHAnsi" w:cstheme="minorHAnsi"/>
        </w:rPr>
      </w:pPr>
      <w:r w:rsidRPr="00344201">
        <w:rPr>
          <w:rFonts w:asciiTheme="minorHAnsi" w:eastAsiaTheme="minorHAnsi" w:hAnsiTheme="minorHAnsi" w:cstheme="minorHAnsi"/>
        </w:rPr>
        <w:t>Verify th</w:t>
      </w:r>
      <w:r w:rsidR="00EF4E08" w:rsidRPr="00344201">
        <w:rPr>
          <w:rFonts w:asciiTheme="minorHAnsi" w:eastAsiaTheme="minorHAnsi" w:hAnsiTheme="minorHAnsi" w:cstheme="minorHAnsi"/>
        </w:rPr>
        <w:t xml:space="preserve">at </w:t>
      </w:r>
      <w:r w:rsidR="008639B1" w:rsidRPr="00344201">
        <w:rPr>
          <w:rFonts w:asciiTheme="minorHAnsi" w:eastAsiaTheme="minorHAnsi" w:hAnsiTheme="minorHAnsi" w:cstheme="minorHAnsi"/>
        </w:rPr>
        <w:t>each</w:t>
      </w:r>
      <w:r w:rsidRPr="00344201">
        <w:rPr>
          <w:rFonts w:asciiTheme="minorHAnsi" w:eastAsiaTheme="minorHAnsi" w:hAnsiTheme="minorHAnsi" w:cstheme="minorHAnsi"/>
        </w:rPr>
        <w:t xml:space="preserve"> MRO used by the FFD program</w:t>
      </w:r>
      <w:r w:rsidR="00125D9B" w:rsidRPr="00344201">
        <w:rPr>
          <w:rFonts w:asciiTheme="minorHAnsi" w:eastAsiaTheme="minorHAnsi" w:hAnsiTheme="minorHAnsi" w:cstheme="minorHAnsi"/>
        </w:rPr>
        <w:t xml:space="preserve"> </w:t>
      </w:r>
      <w:r w:rsidRPr="00344201">
        <w:rPr>
          <w:rFonts w:asciiTheme="minorHAnsi" w:eastAsiaTheme="minorHAnsi" w:hAnsiTheme="minorHAnsi" w:cstheme="minorHAnsi"/>
        </w:rPr>
        <w:t>m</w:t>
      </w:r>
      <w:r w:rsidR="00131C3D" w:rsidRPr="00344201">
        <w:rPr>
          <w:rFonts w:asciiTheme="minorHAnsi" w:eastAsiaTheme="minorHAnsi" w:hAnsiTheme="minorHAnsi" w:cstheme="minorHAnsi"/>
        </w:rPr>
        <w:t>eets the requirements in</w:t>
      </w:r>
      <w:r w:rsidR="00AD5FA4" w:rsidRPr="00344201">
        <w:rPr>
          <w:rFonts w:asciiTheme="minorHAnsi" w:eastAsiaTheme="minorHAnsi" w:hAnsiTheme="minorHAnsi" w:cstheme="minorHAnsi"/>
        </w:rPr>
        <w:t xml:space="preserve"> </w:t>
      </w:r>
      <w:r w:rsidR="000C1688" w:rsidRPr="00344201">
        <w:rPr>
          <w:rFonts w:asciiTheme="minorHAnsi" w:eastAsiaTheme="minorHAnsi" w:hAnsiTheme="minorHAnsi" w:cstheme="minorHAnsi"/>
        </w:rPr>
        <w:t>10 CFR </w:t>
      </w:r>
      <w:r w:rsidR="00C26C40" w:rsidRPr="00344201">
        <w:rPr>
          <w:rFonts w:asciiTheme="minorHAnsi" w:eastAsiaTheme="minorHAnsi" w:hAnsiTheme="minorHAnsi" w:cstheme="minorHAnsi"/>
        </w:rPr>
        <w:t>26.183.</w:t>
      </w:r>
    </w:p>
    <w:p w14:paraId="003FF4C8" w14:textId="031464DD" w:rsidR="009C0D1D" w:rsidRPr="00344201" w:rsidRDefault="009C0D1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450A734D" w14:textId="6FA0C17E" w:rsidR="008A1DCB" w:rsidRPr="00344201" w:rsidRDefault="00392270" w:rsidP="00057C1C">
      <w:pPr>
        <w:pStyle w:val="BodyText"/>
        <w:numPr>
          <w:ilvl w:val="1"/>
          <w:numId w:val="56"/>
        </w:numPr>
        <w:rPr>
          <w:rFonts w:asciiTheme="minorHAnsi" w:hAnsiTheme="minorHAnsi" w:cstheme="minorHAnsi"/>
        </w:rPr>
      </w:pPr>
      <w:r w:rsidRPr="00344201">
        <w:rPr>
          <w:rFonts w:asciiTheme="minorHAnsi" w:hAnsiTheme="minorHAnsi" w:cstheme="minorHAnsi"/>
        </w:rPr>
        <w:t xml:space="preserve">The inspector(s) should refer to </w:t>
      </w:r>
      <w:r w:rsidR="00297EC7" w:rsidRPr="00344201">
        <w:rPr>
          <w:rFonts w:asciiTheme="minorHAnsi" w:hAnsiTheme="minorHAnsi" w:cstheme="minorHAnsi"/>
        </w:rPr>
        <w:t xml:space="preserve">the MRO Questionnaire </w:t>
      </w:r>
      <w:r w:rsidR="00083125" w:rsidRPr="00344201">
        <w:rPr>
          <w:rFonts w:asciiTheme="minorHAnsi" w:hAnsiTheme="minorHAnsi" w:cstheme="minorHAnsi"/>
        </w:rPr>
        <w:t>(</w:t>
      </w:r>
      <w:r w:rsidR="001F7E2E" w:rsidRPr="00344201">
        <w:rPr>
          <w:rFonts w:asciiTheme="minorHAnsi" w:hAnsiTheme="minorHAnsi" w:cstheme="minorHAnsi"/>
        </w:rPr>
        <w:t>Attachment</w:t>
      </w:r>
      <w:r w:rsidR="002E5FC1" w:rsidRPr="00344201">
        <w:rPr>
          <w:rFonts w:asciiTheme="minorHAnsi" w:hAnsiTheme="minorHAnsi" w:cstheme="minorHAnsi"/>
        </w:rPr>
        <w:t xml:space="preserve"> </w:t>
      </w:r>
      <w:r w:rsidRPr="00344201">
        <w:rPr>
          <w:rFonts w:asciiTheme="minorHAnsi" w:hAnsiTheme="minorHAnsi" w:cstheme="minorHAnsi"/>
        </w:rPr>
        <w:t>3</w:t>
      </w:r>
      <w:r w:rsidR="00083125" w:rsidRPr="00344201">
        <w:rPr>
          <w:rFonts w:asciiTheme="minorHAnsi" w:hAnsiTheme="minorHAnsi" w:cstheme="minorHAnsi"/>
        </w:rPr>
        <w:t>)</w:t>
      </w:r>
      <w:r w:rsidRPr="00344201">
        <w:rPr>
          <w:rFonts w:asciiTheme="minorHAnsi" w:hAnsiTheme="minorHAnsi" w:cstheme="minorHAnsi"/>
        </w:rPr>
        <w:t xml:space="preserve"> of this </w:t>
      </w:r>
      <w:r w:rsidR="00AA1A26" w:rsidRPr="00344201">
        <w:rPr>
          <w:rFonts w:asciiTheme="minorHAnsi" w:hAnsiTheme="minorHAnsi" w:cstheme="minorHAnsi"/>
        </w:rPr>
        <w:t>I</w:t>
      </w:r>
      <w:r w:rsidRPr="00344201">
        <w:rPr>
          <w:rFonts w:asciiTheme="minorHAnsi" w:hAnsiTheme="minorHAnsi" w:cstheme="minorHAnsi"/>
        </w:rPr>
        <w:t>P.</w:t>
      </w:r>
    </w:p>
    <w:p w14:paraId="65B9B1BA" w14:textId="0E9F607A" w:rsidR="00B91A03" w:rsidRPr="00344201" w:rsidRDefault="003F1278" w:rsidP="00057C1C">
      <w:pPr>
        <w:pStyle w:val="BodyText"/>
        <w:numPr>
          <w:ilvl w:val="1"/>
          <w:numId w:val="56"/>
        </w:numPr>
        <w:rPr>
          <w:rFonts w:asciiTheme="minorHAnsi" w:hAnsiTheme="minorHAnsi" w:cstheme="minorHAnsi"/>
        </w:rPr>
      </w:pPr>
      <w:r w:rsidRPr="00344201">
        <w:rPr>
          <w:rFonts w:asciiTheme="minorHAnsi" w:hAnsiTheme="minorHAnsi" w:cstheme="minorHAnsi"/>
        </w:rPr>
        <w:t>For utilities with multiple operating power reactor facility locations in the same NRC Region and that use the same MRO, the inspector(s) should consider if completing the Medical Review Officer Questionnaire is necessary when performing each site</w:t>
      </w:r>
      <w:r w:rsidR="009358A2" w:rsidRPr="00344201">
        <w:rPr>
          <w:rFonts w:asciiTheme="minorHAnsi" w:hAnsiTheme="minorHAnsi" w:cstheme="minorHAnsi"/>
        </w:rPr>
        <w:noBreakHyphen/>
      </w:r>
      <w:r w:rsidRPr="00344201">
        <w:rPr>
          <w:rFonts w:asciiTheme="minorHAnsi" w:hAnsiTheme="minorHAnsi" w:cstheme="minorHAnsi"/>
        </w:rPr>
        <w:t>specific inspection during the same inspection cycle (i.e., 1</w:t>
      </w:r>
      <w:r w:rsidRPr="00344201">
        <w:rPr>
          <w:rFonts w:asciiTheme="minorHAnsi" w:hAnsiTheme="minorHAnsi" w:cstheme="minorHAnsi"/>
        </w:rPr>
        <w:noBreakHyphen/>
        <w:t xml:space="preserve">year </w:t>
      </w:r>
      <w:proofErr w:type="gramStart"/>
      <w:r w:rsidRPr="00344201">
        <w:rPr>
          <w:rFonts w:asciiTheme="minorHAnsi" w:hAnsiTheme="minorHAnsi" w:cstheme="minorHAnsi"/>
        </w:rPr>
        <w:t>time period</w:t>
      </w:r>
      <w:proofErr w:type="gramEnd"/>
      <w:r w:rsidRPr="00344201">
        <w:rPr>
          <w:rFonts w:asciiTheme="minorHAnsi" w:hAnsiTheme="minorHAnsi" w:cstheme="minorHAnsi"/>
        </w:rPr>
        <w:t>). A more targeted interview with the MRO may still be needed based on site-specific records review</w:t>
      </w:r>
      <w:r w:rsidR="00877987" w:rsidRPr="00344201">
        <w:rPr>
          <w:rFonts w:asciiTheme="minorHAnsi" w:hAnsiTheme="minorHAnsi" w:cstheme="minorHAnsi"/>
        </w:rPr>
        <w:t>s</w:t>
      </w:r>
      <w:r w:rsidRPr="00344201">
        <w:rPr>
          <w:rFonts w:asciiTheme="minorHAnsi" w:hAnsiTheme="minorHAnsi" w:cstheme="minorHAnsi"/>
        </w:rPr>
        <w:t xml:space="preserve"> conducted by the inspector(s), as well as if follow-up actions were identified during a prior inspection conducted in the same year.</w:t>
      </w:r>
    </w:p>
    <w:p w14:paraId="498D8DFA" w14:textId="6AAD0F1E" w:rsidR="001F5ABE" w:rsidRPr="00344201" w:rsidRDefault="008A1DCB" w:rsidP="00057C1C">
      <w:pPr>
        <w:pStyle w:val="Requirement"/>
        <w:keepNext w:val="0"/>
        <w:numPr>
          <w:ilvl w:val="0"/>
          <w:numId w:val="46"/>
        </w:numPr>
        <w:rPr>
          <w:rFonts w:asciiTheme="minorHAnsi" w:eastAsiaTheme="minorHAnsi" w:hAnsiTheme="minorHAnsi" w:cstheme="minorHAnsi"/>
        </w:rPr>
      </w:pPr>
      <w:r w:rsidRPr="00344201">
        <w:rPr>
          <w:rFonts w:asciiTheme="minorHAnsi" w:eastAsiaTheme="minorHAnsi" w:hAnsiTheme="minorHAnsi" w:cstheme="minorHAnsi"/>
        </w:rPr>
        <w:t>Verify that a</w:t>
      </w:r>
      <w:r w:rsidR="00921EEA" w:rsidRPr="00344201">
        <w:rPr>
          <w:rFonts w:asciiTheme="minorHAnsi" w:eastAsiaTheme="minorHAnsi" w:hAnsiTheme="minorHAnsi" w:cstheme="minorHAnsi"/>
        </w:rPr>
        <w:t>n</w:t>
      </w:r>
      <w:r w:rsidRPr="00344201">
        <w:rPr>
          <w:rFonts w:asciiTheme="minorHAnsi" w:eastAsiaTheme="minorHAnsi" w:hAnsiTheme="minorHAnsi" w:cstheme="minorHAnsi"/>
        </w:rPr>
        <w:t xml:space="preserve"> MRO review is performed on all positive, adulterated, substituted, dilute, and invalid specimen</w:t>
      </w:r>
      <w:r w:rsidR="00EF4E08" w:rsidRPr="00344201">
        <w:rPr>
          <w:rFonts w:asciiTheme="minorHAnsi" w:eastAsiaTheme="minorHAnsi" w:hAnsiTheme="minorHAnsi" w:cstheme="minorHAnsi"/>
        </w:rPr>
        <w:t xml:space="preserve"> test</w:t>
      </w:r>
      <w:r w:rsidRPr="00344201">
        <w:rPr>
          <w:rFonts w:asciiTheme="minorHAnsi" w:eastAsiaTheme="minorHAnsi" w:hAnsiTheme="minorHAnsi" w:cstheme="minorHAnsi"/>
        </w:rPr>
        <w:t xml:space="preserve"> results received from the </w:t>
      </w:r>
      <w:r w:rsidR="002A5FA5" w:rsidRPr="00344201">
        <w:rPr>
          <w:rFonts w:asciiTheme="minorHAnsi" w:eastAsiaTheme="minorHAnsi" w:hAnsiTheme="minorHAnsi" w:cstheme="minorHAnsi"/>
        </w:rPr>
        <w:t>HHS</w:t>
      </w:r>
      <w:r w:rsidR="002A5FA5" w:rsidRPr="00344201">
        <w:rPr>
          <w:rFonts w:asciiTheme="minorHAnsi" w:eastAsiaTheme="minorHAnsi" w:hAnsiTheme="minorHAnsi" w:cstheme="minorHAnsi"/>
        </w:rPr>
        <w:noBreakHyphen/>
      </w:r>
      <w:r w:rsidRPr="00344201">
        <w:rPr>
          <w:rFonts w:asciiTheme="minorHAnsi" w:eastAsiaTheme="minorHAnsi" w:hAnsiTheme="minorHAnsi" w:cstheme="minorHAnsi"/>
        </w:rPr>
        <w:t xml:space="preserve">certified laboratory. </w:t>
      </w:r>
      <w:r w:rsidR="00D66D2D" w:rsidRPr="00344201">
        <w:rPr>
          <w:rFonts w:asciiTheme="minorHAnsi" w:eastAsiaTheme="minorHAnsi" w:hAnsiTheme="minorHAnsi" w:cstheme="minorHAnsi"/>
        </w:rPr>
        <w:t>(</w:t>
      </w:r>
      <w:r w:rsidR="000C1688" w:rsidRPr="00344201">
        <w:rPr>
          <w:rFonts w:asciiTheme="minorHAnsi" w:eastAsiaTheme="minorHAnsi" w:hAnsiTheme="minorHAnsi" w:cstheme="minorHAnsi"/>
        </w:rPr>
        <w:t>10 CFR </w:t>
      </w:r>
      <w:r w:rsidR="00D66D2D" w:rsidRPr="00344201">
        <w:rPr>
          <w:rFonts w:asciiTheme="minorHAnsi" w:eastAsiaTheme="minorHAnsi" w:hAnsiTheme="minorHAnsi" w:cstheme="minorHAnsi"/>
        </w:rPr>
        <w:t>26.185(a),</w:t>
      </w:r>
      <w:r w:rsidR="002E5FC1" w:rsidRPr="00344201">
        <w:rPr>
          <w:rFonts w:asciiTheme="minorHAnsi" w:eastAsiaTheme="minorHAnsi" w:hAnsiTheme="minorHAnsi" w:cstheme="minorHAnsi"/>
        </w:rPr>
        <w:t xml:space="preserve"> </w:t>
      </w:r>
      <w:r w:rsidR="00B44C14" w:rsidRPr="00344201">
        <w:rPr>
          <w:rFonts w:asciiTheme="minorHAnsi" w:eastAsiaTheme="minorHAnsi" w:hAnsiTheme="minorHAnsi" w:cstheme="minorHAnsi"/>
        </w:rPr>
        <w:t>(c),</w:t>
      </w:r>
      <w:r w:rsidR="0052726B" w:rsidRPr="00344201">
        <w:rPr>
          <w:rFonts w:asciiTheme="minorHAnsi" w:eastAsiaTheme="minorHAnsi" w:hAnsiTheme="minorHAnsi" w:cstheme="minorHAnsi"/>
        </w:rPr>
        <w:t xml:space="preserve"> and </w:t>
      </w:r>
      <w:r w:rsidRPr="00344201">
        <w:rPr>
          <w:rFonts w:asciiTheme="minorHAnsi" w:eastAsiaTheme="minorHAnsi" w:hAnsiTheme="minorHAnsi" w:cstheme="minorHAnsi"/>
        </w:rPr>
        <w:t>(f)</w:t>
      </w:r>
      <w:r w:rsidR="004A2463" w:rsidRPr="00344201">
        <w:rPr>
          <w:rFonts w:asciiTheme="minorHAnsi" w:eastAsiaTheme="minorHAnsi" w:hAnsiTheme="minorHAnsi" w:cstheme="minorHAnsi"/>
        </w:rPr>
        <w:t xml:space="preserve"> – </w:t>
      </w:r>
      <w:r w:rsidR="002939FF" w:rsidRPr="00344201">
        <w:rPr>
          <w:rFonts w:asciiTheme="minorHAnsi" w:eastAsiaTheme="minorHAnsi" w:hAnsiTheme="minorHAnsi" w:cstheme="minorHAnsi"/>
        </w:rPr>
        <w:t>(n))</w:t>
      </w:r>
    </w:p>
    <w:p w14:paraId="3EE70A72" w14:textId="42C1678E" w:rsidR="008A1DCB" w:rsidRPr="00344201" w:rsidRDefault="00125D9B" w:rsidP="00057C1C">
      <w:pPr>
        <w:pStyle w:val="BodyText3"/>
        <w:rPr>
          <w:rFonts w:asciiTheme="minorHAnsi" w:hAnsiTheme="minorHAnsi" w:cstheme="minorHAnsi"/>
        </w:rPr>
      </w:pPr>
      <w:r w:rsidRPr="00344201">
        <w:rPr>
          <w:rFonts w:asciiTheme="minorHAnsi" w:hAnsiTheme="minorHAnsi" w:cstheme="minorHAnsi"/>
        </w:rPr>
        <w:t xml:space="preserve">Note: </w:t>
      </w:r>
      <w:r w:rsidR="00AD5FA4" w:rsidRPr="00344201">
        <w:rPr>
          <w:rFonts w:asciiTheme="minorHAnsi" w:hAnsiTheme="minorHAnsi" w:cstheme="minorHAnsi"/>
        </w:rPr>
        <w:t>T</w:t>
      </w:r>
      <w:r w:rsidR="005107A5" w:rsidRPr="00344201">
        <w:rPr>
          <w:rFonts w:asciiTheme="minorHAnsi" w:hAnsiTheme="minorHAnsi" w:cstheme="minorHAnsi"/>
        </w:rPr>
        <w:t xml:space="preserve">he </w:t>
      </w:r>
      <w:r w:rsidRPr="00344201">
        <w:rPr>
          <w:rFonts w:asciiTheme="minorHAnsi" w:hAnsiTheme="minorHAnsi" w:cstheme="minorHAnsi"/>
        </w:rPr>
        <w:t xml:space="preserve">MRO </w:t>
      </w:r>
      <w:r w:rsidR="005107A5" w:rsidRPr="00344201">
        <w:rPr>
          <w:rFonts w:asciiTheme="minorHAnsi" w:hAnsiTheme="minorHAnsi" w:cstheme="minorHAnsi"/>
        </w:rPr>
        <w:t xml:space="preserve">may permit </w:t>
      </w:r>
      <w:r w:rsidR="003F1278" w:rsidRPr="00344201">
        <w:rPr>
          <w:rFonts w:asciiTheme="minorHAnsi" w:hAnsiTheme="minorHAnsi" w:cstheme="minorHAnsi"/>
        </w:rPr>
        <w:t xml:space="preserve">MRO </w:t>
      </w:r>
      <w:r w:rsidR="005107A5" w:rsidRPr="00344201">
        <w:rPr>
          <w:rFonts w:asciiTheme="minorHAnsi" w:hAnsiTheme="minorHAnsi" w:cstheme="minorHAnsi"/>
        </w:rPr>
        <w:t xml:space="preserve">staff to </w:t>
      </w:r>
      <w:r w:rsidRPr="00344201">
        <w:rPr>
          <w:rFonts w:asciiTheme="minorHAnsi" w:hAnsiTheme="minorHAnsi" w:cstheme="minorHAnsi"/>
        </w:rPr>
        <w:t>review negative drug test results. (</w:t>
      </w:r>
      <w:r w:rsidR="000C1688" w:rsidRPr="00344201">
        <w:rPr>
          <w:rFonts w:asciiTheme="minorHAnsi" w:hAnsiTheme="minorHAnsi" w:cstheme="minorHAnsi"/>
        </w:rPr>
        <w:t>10 CFR </w:t>
      </w:r>
      <w:r w:rsidRPr="00344201">
        <w:rPr>
          <w:rFonts w:asciiTheme="minorHAnsi" w:hAnsiTheme="minorHAnsi" w:cstheme="minorHAnsi"/>
        </w:rPr>
        <w:t>26.183(d)(2))</w:t>
      </w:r>
    </w:p>
    <w:p w14:paraId="1C5CDF3D" w14:textId="65CD7C90" w:rsidR="00131C3D" w:rsidRPr="00344201" w:rsidRDefault="009C0D1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31ECDC49" w14:textId="2426B458" w:rsidR="0007602E" w:rsidRPr="00344201" w:rsidRDefault="0007602E" w:rsidP="00057C1C">
      <w:pPr>
        <w:pStyle w:val="BodyText3"/>
        <w:rPr>
          <w:rFonts w:asciiTheme="minorHAnsi" w:hAnsiTheme="minorHAnsi" w:cstheme="minorHAnsi"/>
        </w:rPr>
      </w:pPr>
      <w:r w:rsidRPr="00344201">
        <w:rPr>
          <w:rFonts w:asciiTheme="minorHAnsi" w:hAnsiTheme="minorHAnsi" w:cstheme="minorHAnsi"/>
        </w:rPr>
        <w:t xml:space="preserve">The inspector(s) should refer to </w:t>
      </w:r>
      <w:r w:rsidR="0052726B" w:rsidRPr="00344201">
        <w:rPr>
          <w:rFonts w:asciiTheme="minorHAnsi" w:hAnsiTheme="minorHAnsi" w:cstheme="minorHAnsi"/>
        </w:rPr>
        <w:t xml:space="preserve">the MRO Questionnaire </w:t>
      </w:r>
      <w:r w:rsidR="00083125" w:rsidRPr="00344201">
        <w:rPr>
          <w:rFonts w:asciiTheme="minorHAnsi" w:hAnsiTheme="minorHAnsi" w:cstheme="minorHAnsi"/>
        </w:rPr>
        <w:t>(</w:t>
      </w:r>
      <w:r w:rsidR="001F7E2E" w:rsidRPr="00344201">
        <w:rPr>
          <w:rFonts w:asciiTheme="minorHAnsi" w:hAnsiTheme="minorHAnsi" w:cstheme="minorHAnsi"/>
        </w:rPr>
        <w:t>Attachment </w:t>
      </w:r>
      <w:r w:rsidRPr="00344201">
        <w:rPr>
          <w:rFonts w:asciiTheme="minorHAnsi" w:hAnsiTheme="minorHAnsi" w:cstheme="minorHAnsi"/>
        </w:rPr>
        <w:t>3</w:t>
      </w:r>
      <w:r w:rsidR="00083125" w:rsidRPr="00344201">
        <w:rPr>
          <w:rFonts w:asciiTheme="minorHAnsi" w:hAnsiTheme="minorHAnsi" w:cstheme="minorHAnsi"/>
        </w:rPr>
        <w:t>)</w:t>
      </w:r>
      <w:r w:rsidRPr="00344201">
        <w:rPr>
          <w:rFonts w:asciiTheme="minorHAnsi" w:hAnsiTheme="minorHAnsi" w:cstheme="minorHAnsi"/>
        </w:rPr>
        <w:t xml:space="preserve"> of this IP.</w:t>
      </w:r>
    </w:p>
    <w:p w14:paraId="7B84BD3E" w14:textId="337EEC1C" w:rsidR="003C327E" w:rsidRPr="00344201" w:rsidRDefault="00C674FB" w:rsidP="00057C1C">
      <w:pPr>
        <w:pStyle w:val="Requirement"/>
        <w:keepNext w:val="0"/>
        <w:numPr>
          <w:ilvl w:val="0"/>
          <w:numId w:val="46"/>
        </w:numPr>
        <w:rPr>
          <w:rFonts w:asciiTheme="minorHAnsi" w:eastAsiaTheme="minorHAnsi" w:hAnsiTheme="minorHAnsi" w:cstheme="minorHAnsi"/>
        </w:rPr>
      </w:pPr>
      <w:r w:rsidRPr="00344201">
        <w:rPr>
          <w:rFonts w:asciiTheme="minorHAnsi" w:eastAsiaTheme="minorHAnsi" w:hAnsiTheme="minorHAnsi" w:cstheme="minorHAnsi"/>
        </w:rPr>
        <w:t xml:space="preserve">Verify the method(s) that the </w:t>
      </w:r>
      <w:r w:rsidR="002A5FA5" w:rsidRPr="00344201">
        <w:rPr>
          <w:rFonts w:asciiTheme="minorHAnsi" w:eastAsiaTheme="minorHAnsi" w:hAnsiTheme="minorHAnsi" w:cstheme="minorHAnsi"/>
        </w:rPr>
        <w:t>HHS</w:t>
      </w:r>
      <w:r w:rsidR="002A5FA5" w:rsidRPr="00344201">
        <w:rPr>
          <w:rFonts w:asciiTheme="minorHAnsi" w:eastAsiaTheme="minorHAnsi" w:hAnsiTheme="minorHAnsi" w:cstheme="minorHAnsi"/>
        </w:rPr>
        <w:noBreakHyphen/>
      </w:r>
      <w:r w:rsidR="00677731" w:rsidRPr="00344201">
        <w:rPr>
          <w:rFonts w:asciiTheme="minorHAnsi" w:eastAsiaTheme="minorHAnsi" w:hAnsiTheme="minorHAnsi" w:cstheme="minorHAnsi"/>
        </w:rPr>
        <w:t xml:space="preserve">certified </w:t>
      </w:r>
      <w:r w:rsidRPr="00344201">
        <w:rPr>
          <w:rFonts w:asciiTheme="minorHAnsi" w:eastAsiaTheme="minorHAnsi" w:hAnsiTheme="minorHAnsi" w:cstheme="minorHAnsi"/>
        </w:rPr>
        <w:t>laboratory</w:t>
      </w:r>
      <w:r w:rsidR="00921EEA" w:rsidRPr="00344201">
        <w:rPr>
          <w:rFonts w:asciiTheme="minorHAnsi" w:eastAsiaTheme="minorHAnsi" w:hAnsiTheme="minorHAnsi" w:cstheme="minorHAnsi"/>
        </w:rPr>
        <w:t xml:space="preserve"> used to</w:t>
      </w:r>
      <w:r w:rsidRPr="00344201">
        <w:rPr>
          <w:rFonts w:asciiTheme="minorHAnsi" w:eastAsiaTheme="minorHAnsi" w:hAnsiTheme="minorHAnsi" w:cstheme="minorHAnsi"/>
        </w:rPr>
        <w:t xml:space="preserve"> transmit drug test results to the MRO maintain</w:t>
      </w:r>
      <w:r w:rsidR="00921EEA" w:rsidRPr="00344201">
        <w:rPr>
          <w:rFonts w:asciiTheme="minorHAnsi" w:eastAsiaTheme="minorHAnsi" w:hAnsiTheme="minorHAnsi" w:cstheme="minorHAnsi"/>
        </w:rPr>
        <w:t>(s)</w:t>
      </w:r>
      <w:r w:rsidRPr="00344201">
        <w:rPr>
          <w:rFonts w:asciiTheme="minorHAnsi" w:eastAsiaTheme="minorHAnsi" w:hAnsiTheme="minorHAnsi" w:cstheme="minorHAnsi"/>
        </w:rPr>
        <w:t xml:space="preserve"> the confidentiality and security of the information</w:t>
      </w:r>
      <w:r w:rsidR="00677731" w:rsidRPr="00344201">
        <w:rPr>
          <w:rFonts w:asciiTheme="minorHAnsi" w:eastAsiaTheme="minorHAnsi" w:hAnsiTheme="minorHAnsi" w:cstheme="minorHAnsi"/>
        </w:rPr>
        <w:t>.</w:t>
      </w:r>
      <w:r w:rsidR="00431D5C" w:rsidRPr="00344201">
        <w:rPr>
          <w:rFonts w:asciiTheme="minorHAnsi" w:eastAsiaTheme="minorHAnsi" w:hAnsiTheme="minorHAnsi" w:cstheme="minorHAnsi"/>
        </w:rPr>
        <w:t xml:space="preserve"> </w:t>
      </w:r>
      <w:r w:rsidR="00677731" w:rsidRPr="00344201">
        <w:rPr>
          <w:rFonts w:asciiTheme="minorHAnsi" w:eastAsiaTheme="minorHAnsi" w:hAnsiTheme="minorHAnsi" w:cstheme="minorHAnsi"/>
        </w:rPr>
        <w:t>(</w:t>
      </w:r>
      <w:r w:rsidR="000C1688" w:rsidRPr="00344201">
        <w:rPr>
          <w:rFonts w:asciiTheme="minorHAnsi" w:eastAsiaTheme="minorHAnsi" w:hAnsiTheme="minorHAnsi" w:cstheme="minorHAnsi"/>
        </w:rPr>
        <w:t>10 CFR </w:t>
      </w:r>
      <w:r w:rsidR="00677731" w:rsidRPr="00344201">
        <w:rPr>
          <w:rFonts w:asciiTheme="minorHAnsi" w:eastAsiaTheme="minorHAnsi" w:hAnsiTheme="minorHAnsi" w:cstheme="minorHAnsi"/>
        </w:rPr>
        <w:t>26.169(e) and (f))</w:t>
      </w:r>
    </w:p>
    <w:p w14:paraId="3CC5D1ED" w14:textId="537C5CE4" w:rsidR="009C0D1D" w:rsidRPr="00344201" w:rsidRDefault="009C0D1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57F5AFFA" w14:textId="16ED58E2" w:rsidR="00E614A7" w:rsidRPr="00344201" w:rsidRDefault="00AF229E" w:rsidP="00057C1C">
      <w:pPr>
        <w:pStyle w:val="BodyText3"/>
        <w:rPr>
          <w:rFonts w:asciiTheme="minorHAnsi" w:hAnsiTheme="minorHAnsi" w:cstheme="minorHAnsi"/>
        </w:rPr>
      </w:pPr>
      <w:r w:rsidRPr="00344201">
        <w:rPr>
          <w:rFonts w:asciiTheme="minorHAnsi" w:hAnsiTheme="minorHAnsi" w:cstheme="minorHAnsi"/>
        </w:rPr>
        <w:t xml:space="preserve">The inspector(s) should verify the security of the communication method(s) used by the </w:t>
      </w:r>
      <w:r w:rsidR="002A5FA5" w:rsidRPr="00344201">
        <w:rPr>
          <w:rFonts w:asciiTheme="minorHAnsi" w:hAnsiTheme="minorHAnsi" w:cstheme="minorHAnsi"/>
        </w:rPr>
        <w:t>HHS</w:t>
      </w:r>
      <w:r w:rsidR="002A5FA5" w:rsidRPr="00344201">
        <w:rPr>
          <w:rFonts w:asciiTheme="minorHAnsi" w:hAnsiTheme="minorHAnsi" w:cstheme="minorHAnsi"/>
        </w:rPr>
        <w:noBreakHyphen/>
      </w:r>
      <w:r w:rsidRPr="00344201">
        <w:rPr>
          <w:rFonts w:asciiTheme="minorHAnsi" w:hAnsiTheme="minorHAnsi" w:cstheme="minorHAnsi"/>
        </w:rPr>
        <w:t>certified laboratory to transmit test results to the MRO and/or the MRO staff are in accordance with site FFD polic</w:t>
      </w:r>
      <w:r w:rsidR="0052726B" w:rsidRPr="00344201">
        <w:rPr>
          <w:rFonts w:asciiTheme="minorHAnsi" w:hAnsiTheme="minorHAnsi" w:cstheme="minorHAnsi"/>
        </w:rPr>
        <w:t>y</w:t>
      </w:r>
      <w:r w:rsidRPr="00344201">
        <w:rPr>
          <w:rFonts w:asciiTheme="minorHAnsi" w:hAnsiTheme="minorHAnsi" w:cstheme="minorHAnsi"/>
        </w:rPr>
        <w:t xml:space="preserve"> and </w:t>
      </w:r>
      <w:r w:rsidR="0052726B" w:rsidRPr="00344201">
        <w:rPr>
          <w:rFonts w:asciiTheme="minorHAnsi" w:hAnsiTheme="minorHAnsi" w:cstheme="minorHAnsi"/>
        </w:rPr>
        <w:t xml:space="preserve">FFD </w:t>
      </w:r>
      <w:r w:rsidRPr="00344201">
        <w:rPr>
          <w:rFonts w:asciiTheme="minorHAnsi" w:hAnsiTheme="minorHAnsi" w:cstheme="minorHAnsi"/>
        </w:rPr>
        <w:t>procedures.</w:t>
      </w:r>
    </w:p>
    <w:p w14:paraId="765B4817" w14:textId="394B67FD" w:rsidR="00677731" w:rsidRPr="00344201" w:rsidRDefault="00C674FB" w:rsidP="00057C1C">
      <w:pPr>
        <w:pStyle w:val="Requirement"/>
        <w:keepNext w:val="0"/>
        <w:numPr>
          <w:ilvl w:val="0"/>
          <w:numId w:val="46"/>
        </w:numPr>
        <w:rPr>
          <w:rFonts w:asciiTheme="minorHAnsi" w:eastAsiaTheme="minorHAnsi" w:hAnsiTheme="minorHAnsi" w:cstheme="minorHAnsi"/>
        </w:rPr>
      </w:pPr>
      <w:r w:rsidRPr="00344201">
        <w:rPr>
          <w:rFonts w:asciiTheme="minorHAnsi" w:eastAsiaTheme="minorHAnsi" w:hAnsiTheme="minorHAnsi" w:cstheme="minorHAnsi"/>
        </w:rPr>
        <w:t>Verify that the MRO is receiving drug test results from the</w:t>
      </w:r>
      <w:r w:rsidR="00677731" w:rsidRPr="00344201">
        <w:rPr>
          <w:rFonts w:asciiTheme="minorHAnsi" w:eastAsiaTheme="minorHAnsi" w:hAnsiTheme="minorHAnsi" w:cstheme="minorHAnsi"/>
        </w:rPr>
        <w:t xml:space="preserve"> </w:t>
      </w:r>
      <w:r w:rsidR="002A5FA5" w:rsidRPr="00344201">
        <w:rPr>
          <w:rFonts w:asciiTheme="minorHAnsi" w:eastAsiaTheme="minorHAnsi" w:hAnsiTheme="minorHAnsi" w:cstheme="minorHAnsi"/>
        </w:rPr>
        <w:t>HHS</w:t>
      </w:r>
      <w:r w:rsidR="002A5FA5" w:rsidRPr="00344201">
        <w:rPr>
          <w:rFonts w:asciiTheme="minorHAnsi" w:eastAsiaTheme="minorHAnsi" w:hAnsiTheme="minorHAnsi" w:cstheme="minorHAnsi"/>
        </w:rPr>
        <w:noBreakHyphen/>
      </w:r>
      <w:r w:rsidR="00677731" w:rsidRPr="00344201">
        <w:rPr>
          <w:rFonts w:asciiTheme="minorHAnsi" w:eastAsiaTheme="minorHAnsi" w:hAnsiTheme="minorHAnsi" w:cstheme="minorHAnsi"/>
        </w:rPr>
        <w:t xml:space="preserve">certified laboratory </w:t>
      </w:r>
      <w:r w:rsidR="00C56EF6" w:rsidRPr="00344201">
        <w:rPr>
          <w:rFonts w:asciiTheme="minorHAnsi" w:eastAsiaTheme="minorHAnsi" w:hAnsiTheme="minorHAnsi" w:cstheme="minorHAnsi"/>
        </w:rPr>
        <w:t>within 5 </w:t>
      </w:r>
      <w:r w:rsidRPr="00344201">
        <w:rPr>
          <w:rFonts w:asciiTheme="minorHAnsi" w:eastAsiaTheme="minorHAnsi" w:hAnsiTheme="minorHAnsi" w:cstheme="minorHAnsi"/>
        </w:rPr>
        <w:t>business days after the laboratory</w:t>
      </w:r>
      <w:r w:rsidR="0052726B" w:rsidRPr="00344201">
        <w:rPr>
          <w:rFonts w:asciiTheme="minorHAnsi" w:eastAsiaTheme="minorHAnsi" w:hAnsiTheme="minorHAnsi" w:cstheme="minorHAnsi"/>
        </w:rPr>
        <w:t xml:space="preserve"> receives each specimen for testing</w:t>
      </w:r>
      <w:r w:rsidR="00677731" w:rsidRPr="00344201">
        <w:rPr>
          <w:rFonts w:asciiTheme="minorHAnsi" w:eastAsiaTheme="minorHAnsi" w:hAnsiTheme="minorHAnsi" w:cstheme="minorHAnsi"/>
        </w:rPr>
        <w:t>.</w:t>
      </w:r>
      <w:r w:rsidR="00CE7EA8" w:rsidRPr="00344201">
        <w:rPr>
          <w:rFonts w:asciiTheme="minorHAnsi" w:eastAsiaTheme="minorHAnsi" w:hAnsiTheme="minorHAnsi" w:cstheme="minorHAnsi"/>
        </w:rPr>
        <w:t xml:space="preserve"> </w:t>
      </w:r>
      <w:r w:rsidR="00677731" w:rsidRPr="00344201">
        <w:rPr>
          <w:rFonts w:asciiTheme="minorHAnsi" w:eastAsiaTheme="minorHAnsi" w:hAnsiTheme="minorHAnsi" w:cstheme="minorHAnsi"/>
        </w:rPr>
        <w:t>(</w:t>
      </w:r>
      <w:r w:rsidR="000C1688" w:rsidRPr="00344201">
        <w:rPr>
          <w:rFonts w:asciiTheme="minorHAnsi" w:eastAsiaTheme="minorHAnsi" w:hAnsiTheme="minorHAnsi" w:cstheme="minorHAnsi"/>
        </w:rPr>
        <w:t>10 CFR </w:t>
      </w:r>
      <w:r w:rsidR="00677731" w:rsidRPr="00344201">
        <w:rPr>
          <w:rFonts w:asciiTheme="minorHAnsi" w:eastAsiaTheme="minorHAnsi" w:hAnsiTheme="minorHAnsi" w:cstheme="minorHAnsi"/>
        </w:rPr>
        <w:t>26.169(a))</w:t>
      </w:r>
    </w:p>
    <w:p w14:paraId="6ABB930B" w14:textId="69D05E8D" w:rsidR="009C0D1D" w:rsidRPr="00344201" w:rsidRDefault="009C0D1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0D12862B" w14:textId="18FEDC20" w:rsidR="00C674FB" w:rsidRPr="00344201" w:rsidRDefault="008E075C" w:rsidP="00057C1C">
      <w:pPr>
        <w:pStyle w:val="BodyText3"/>
        <w:rPr>
          <w:rFonts w:asciiTheme="minorHAnsi" w:hAnsiTheme="minorHAnsi" w:cstheme="minorHAnsi"/>
        </w:rPr>
      </w:pPr>
      <w:r w:rsidRPr="00344201">
        <w:rPr>
          <w:rFonts w:asciiTheme="minorHAnsi" w:hAnsiTheme="minorHAnsi" w:cstheme="minorHAnsi"/>
        </w:rPr>
        <w:t xml:space="preserve">The inspector(s) should verify that the MRO is receiving drug test results from the </w:t>
      </w:r>
      <w:r w:rsidR="002A5FA5" w:rsidRPr="00344201">
        <w:rPr>
          <w:rFonts w:asciiTheme="minorHAnsi" w:hAnsiTheme="minorHAnsi" w:cstheme="minorHAnsi"/>
        </w:rPr>
        <w:t>HHS</w:t>
      </w:r>
      <w:r w:rsidR="002A5FA5" w:rsidRPr="00344201">
        <w:rPr>
          <w:rFonts w:asciiTheme="minorHAnsi" w:hAnsiTheme="minorHAnsi" w:cstheme="minorHAnsi"/>
        </w:rPr>
        <w:noBreakHyphen/>
      </w:r>
      <w:r w:rsidR="00C56EF6" w:rsidRPr="00344201">
        <w:rPr>
          <w:rFonts w:asciiTheme="minorHAnsi" w:hAnsiTheme="minorHAnsi" w:cstheme="minorHAnsi"/>
        </w:rPr>
        <w:t>certified laboratory within 5 </w:t>
      </w:r>
      <w:r w:rsidRPr="00344201">
        <w:rPr>
          <w:rFonts w:asciiTheme="minorHAnsi" w:hAnsiTheme="minorHAnsi" w:cstheme="minorHAnsi"/>
        </w:rPr>
        <w:t>business days after the laboratory receives each specimen for testing</w:t>
      </w:r>
      <w:r w:rsidR="00BA3742" w:rsidRPr="00344201">
        <w:rPr>
          <w:rFonts w:asciiTheme="minorHAnsi" w:hAnsiTheme="minorHAnsi" w:cstheme="minorHAnsi"/>
        </w:rPr>
        <w:t>,</w:t>
      </w:r>
      <w:r w:rsidRPr="00344201">
        <w:rPr>
          <w:rFonts w:asciiTheme="minorHAnsi" w:hAnsiTheme="minorHAnsi" w:cstheme="minorHAnsi"/>
        </w:rPr>
        <w:t xml:space="preserve"> by evaluating a sample of test results reviewed under this </w:t>
      </w:r>
      <w:r w:rsidR="004E4B46" w:rsidRPr="00344201">
        <w:rPr>
          <w:rFonts w:asciiTheme="minorHAnsi" w:hAnsiTheme="minorHAnsi" w:cstheme="minorHAnsi"/>
        </w:rPr>
        <w:t>IP</w:t>
      </w:r>
      <w:r w:rsidRPr="00344201">
        <w:rPr>
          <w:rFonts w:asciiTheme="minorHAnsi" w:hAnsiTheme="minorHAnsi" w:cstheme="minorHAnsi"/>
        </w:rPr>
        <w:t>.</w:t>
      </w:r>
      <w:r w:rsidR="0052726B" w:rsidRPr="00344201">
        <w:rPr>
          <w:rFonts w:asciiTheme="minorHAnsi" w:hAnsiTheme="minorHAnsi" w:cstheme="minorHAnsi"/>
        </w:rPr>
        <w:t xml:space="preserve"> Laboratories typically report negative results to the MRO within 24</w:t>
      </w:r>
      <w:r w:rsidR="0068175F" w:rsidRPr="00344201">
        <w:rPr>
          <w:rFonts w:asciiTheme="minorHAnsi" w:hAnsiTheme="minorHAnsi" w:cstheme="minorHAnsi"/>
        </w:rPr>
        <w:t xml:space="preserve"> </w:t>
      </w:r>
      <w:r w:rsidR="0052726B" w:rsidRPr="00344201">
        <w:rPr>
          <w:rFonts w:asciiTheme="minorHAnsi" w:hAnsiTheme="minorHAnsi" w:cstheme="minorHAnsi"/>
        </w:rPr>
        <w:t xml:space="preserve">hours of receipt of a specimen for testing and may take several days </w:t>
      </w:r>
      <w:r w:rsidR="00D25F09" w:rsidRPr="00344201">
        <w:rPr>
          <w:rFonts w:asciiTheme="minorHAnsi" w:hAnsiTheme="minorHAnsi" w:cstheme="minorHAnsi"/>
        </w:rPr>
        <w:t xml:space="preserve">to report a positive result (which is </w:t>
      </w:r>
      <w:r w:rsidR="0052726B" w:rsidRPr="00344201">
        <w:rPr>
          <w:rFonts w:asciiTheme="minorHAnsi" w:hAnsiTheme="minorHAnsi" w:cstheme="minorHAnsi"/>
        </w:rPr>
        <w:t>depend</w:t>
      </w:r>
      <w:r w:rsidR="00D25F09" w:rsidRPr="00344201">
        <w:rPr>
          <w:rFonts w:asciiTheme="minorHAnsi" w:hAnsiTheme="minorHAnsi" w:cstheme="minorHAnsi"/>
        </w:rPr>
        <w:t xml:space="preserve">ent </w:t>
      </w:r>
      <w:r w:rsidR="0052726B" w:rsidRPr="00344201">
        <w:rPr>
          <w:rFonts w:asciiTheme="minorHAnsi" w:hAnsiTheme="minorHAnsi" w:cstheme="minorHAnsi"/>
        </w:rPr>
        <w:t>on the drug or drug metabolite identified in the donor’s specimen</w:t>
      </w:r>
      <w:r w:rsidR="00D25F09" w:rsidRPr="00344201">
        <w:rPr>
          <w:rFonts w:asciiTheme="minorHAnsi" w:hAnsiTheme="minorHAnsi" w:cstheme="minorHAnsi"/>
        </w:rPr>
        <w:t>)</w:t>
      </w:r>
      <w:r w:rsidR="0052726B" w:rsidRPr="00344201">
        <w:rPr>
          <w:rFonts w:asciiTheme="minorHAnsi" w:hAnsiTheme="minorHAnsi" w:cstheme="minorHAnsi"/>
        </w:rPr>
        <w:t>.</w:t>
      </w:r>
    </w:p>
    <w:p w14:paraId="30EE2F6C" w14:textId="2B683A54" w:rsidR="008A1DCB" w:rsidRPr="00344201" w:rsidRDefault="008A1DCB" w:rsidP="00057C1C">
      <w:pPr>
        <w:pStyle w:val="Requirement"/>
        <w:keepNext w:val="0"/>
        <w:numPr>
          <w:ilvl w:val="0"/>
          <w:numId w:val="46"/>
        </w:numPr>
        <w:rPr>
          <w:rFonts w:asciiTheme="minorHAnsi" w:eastAsiaTheme="minorHAnsi" w:hAnsiTheme="minorHAnsi" w:cstheme="minorHAnsi"/>
        </w:rPr>
      </w:pPr>
      <w:r w:rsidRPr="00344201">
        <w:rPr>
          <w:rFonts w:asciiTheme="minorHAnsi" w:eastAsiaTheme="minorHAnsi" w:hAnsiTheme="minorHAnsi" w:cstheme="minorHAnsi"/>
        </w:rPr>
        <w:t>Verify that the M</w:t>
      </w:r>
      <w:r w:rsidR="00CD7BA5" w:rsidRPr="00344201">
        <w:rPr>
          <w:rFonts w:asciiTheme="minorHAnsi" w:eastAsiaTheme="minorHAnsi" w:hAnsiTheme="minorHAnsi" w:cstheme="minorHAnsi"/>
        </w:rPr>
        <w:t xml:space="preserve">RO </w:t>
      </w:r>
      <w:r w:rsidRPr="00344201">
        <w:rPr>
          <w:rFonts w:asciiTheme="minorHAnsi" w:eastAsiaTheme="minorHAnsi" w:hAnsiTheme="minorHAnsi" w:cstheme="minorHAnsi"/>
        </w:rPr>
        <w:t xml:space="preserve">completes </w:t>
      </w:r>
      <w:r w:rsidR="003F1278" w:rsidRPr="00344201">
        <w:rPr>
          <w:rFonts w:asciiTheme="minorHAnsi" w:eastAsiaTheme="minorHAnsi" w:hAnsiTheme="minorHAnsi" w:cstheme="minorHAnsi"/>
        </w:rPr>
        <w:t xml:space="preserve">their </w:t>
      </w:r>
      <w:r w:rsidR="00CD7BA5" w:rsidRPr="00344201">
        <w:rPr>
          <w:rFonts w:asciiTheme="minorHAnsi" w:eastAsiaTheme="minorHAnsi" w:hAnsiTheme="minorHAnsi" w:cstheme="minorHAnsi"/>
        </w:rPr>
        <w:t>review and notifies the licensee’s designated representative within 10 business days of receiving</w:t>
      </w:r>
      <w:r w:rsidR="00EF4E08" w:rsidRPr="00344201">
        <w:rPr>
          <w:rFonts w:asciiTheme="minorHAnsi" w:eastAsiaTheme="minorHAnsi" w:hAnsiTheme="minorHAnsi" w:cstheme="minorHAnsi"/>
        </w:rPr>
        <w:t>: (1)</w:t>
      </w:r>
      <w:r w:rsidR="00CD7BA5" w:rsidRPr="00344201">
        <w:rPr>
          <w:rFonts w:asciiTheme="minorHAnsi" w:eastAsiaTheme="minorHAnsi" w:hAnsiTheme="minorHAnsi" w:cstheme="minorHAnsi"/>
        </w:rPr>
        <w:t xml:space="preserve"> any</w:t>
      </w:r>
      <w:r w:rsidRPr="00344201">
        <w:rPr>
          <w:rFonts w:asciiTheme="minorHAnsi" w:eastAsiaTheme="minorHAnsi" w:hAnsiTheme="minorHAnsi" w:cstheme="minorHAnsi"/>
        </w:rPr>
        <w:t xml:space="preserve"> positive, adulterated, </w:t>
      </w:r>
      <w:r w:rsidR="00CD7BA5" w:rsidRPr="00344201">
        <w:rPr>
          <w:rFonts w:asciiTheme="minorHAnsi" w:eastAsiaTheme="minorHAnsi" w:hAnsiTheme="minorHAnsi" w:cstheme="minorHAnsi"/>
        </w:rPr>
        <w:lastRenderedPageBreak/>
        <w:t>substituted, or invalid test result fr</w:t>
      </w:r>
      <w:r w:rsidR="005E53EF" w:rsidRPr="00344201">
        <w:rPr>
          <w:rFonts w:asciiTheme="minorHAnsi" w:eastAsiaTheme="minorHAnsi" w:hAnsiTheme="minorHAnsi" w:cstheme="minorHAnsi"/>
        </w:rPr>
        <w:t xml:space="preserve">om the </w:t>
      </w:r>
      <w:r w:rsidR="002A5FA5" w:rsidRPr="00344201">
        <w:rPr>
          <w:rFonts w:asciiTheme="minorHAnsi" w:eastAsiaTheme="minorHAnsi" w:hAnsiTheme="minorHAnsi" w:cstheme="minorHAnsi"/>
        </w:rPr>
        <w:t>HHS</w:t>
      </w:r>
      <w:r w:rsidR="002A5FA5" w:rsidRPr="00344201">
        <w:rPr>
          <w:rFonts w:asciiTheme="minorHAnsi" w:eastAsiaTheme="minorHAnsi" w:hAnsiTheme="minorHAnsi" w:cstheme="minorHAnsi"/>
        </w:rPr>
        <w:noBreakHyphen/>
      </w:r>
      <w:r w:rsidR="005E53EF" w:rsidRPr="00344201">
        <w:rPr>
          <w:rFonts w:asciiTheme="minorHAnsi" w:eastAsiaTheme="minorHAnsi" w:hAnsiTheme="minorHAnsi" w:cstheme="minorHAnsi"/>
        </w:rPr>
        <w:t>certified laboratory;</w:t>
      </w:r>
      <w:r w:rsidR="00CD7BA5" w:rsidRPr="00344201">
        <w:rPr>
          <w:rFonts w:asciiTheme="minorHAnsi" w:eastAsiaTheme="minorHAnsi" w:hAnsiTheme="minorHAnsi" w:cstheme="minorHAnsi"/>
        </w:rPr>
        <w:t xml:space="preserve"> and </w:t>
      </w:r>
      <w:r w:rsidR="00EF4E08" w:rsidRPr="00344201">
        <w:rPr>
          <w:rFonts w:asciiTheme="minorHAnsi" w:eastAsiaTheme="minorHAnsi" w:hAnsiTheme="minorHAnsi" w:cstheme="minorHAnsi"/>
        </w:rPr>
        <w:t xml:space="preserve">(2) </w:t>
      </w:r>
      <w:r w:rsidR="00CD7BA5" w:rsidRPr="00344201">
        <w:rPr>
          <w:rFonts w:asciiTheme="minorHAnsi" w:eastAsiaTheme="minorHAnsi" w:hAnsiTheme="minorHAnsi" w:cstheme="minorHAnsi"/>
        </w:rPr>
        <w:t>in instances where no legitimate medical explanation for the test result(s) exist</w:t>
      </w:r>
      <w:r w:rsidR="00921EEA" w:rsidRPr="00344201">
        <w:rPr>
          <w:rFonts w:asciiTheme="minorHAnsi" w:eastAsiaTheme="minorHAnsi" w:hAnsiTheme="minorHAnsi" w:cstheme="minorHAnsi"/>
        </w:rPr>
        <w:t>(</w:t>
      </w:r>
      <w:r w:rsidR="00CD7BA5" w:rsidRPr="00344201">
        <w:rPr>
          <w:rFonts w:asciiTheme="minorHAnsi" w:eastAsiaTheme="minorHAnsi" w:hAnsiTheme="minorHAnsi" w:cstheme="minorHAnsi"/>
        </w:rPr>
        <w:t>s</w:t>
      </w:r>
      <w:r w:rsidR="00921EEA" w:rsidRPr="00344201">
        <w:rPr>
          <w:rFonts w:asciiTheme="minorHAnsi" w:eastAsiaTheme="minorHAnsi" w:hAnsiTheme="minorHAnsi" w:cstheme="minorHAnsi"/>
        </w:rPr>
        <w:t>)</w:t>
      </w:r>
      <w:r w:rsidR="00CD7BA5" w:rsidRPr="00344201">
        <w:rPr>
          <w:rFonts w:asciiTheme="minorHAnsi" w:eastAsiaTheme="minorHAnsi" w:hAnsiTheme="minorHAnsi" w:cstheme="minorHAnsi"/>
        </w:rPr>
        <w:t>.</w:t>
      </w:r>
      <w:r w:rsidR="0086564D" w:rsidRPr="00344201">
        <w:rPr>
          <w:rFonts w:asciiTheme="minorHAnsi" w:eastAsiaTheme="minorHAnsi" w:hAnsiTheme="minorHAnsi" w:cstheme="minorHAnsi"/>
        </w:rPr>
        <w:t xml:space="preserve"> </w:t>
      </w:r>
      <w:r w:rsidR="00CD7BA5" w:rsidRPr="00344201">
        <w:rPr>
          <w:rFonts w:asciiTheme="minorHAnsi" w:eastAsiaTheme="minorHAnsi" w:hAnsiTheme="minorHAnsi" w:cstheme="minorHAnsi"/>
        </w:rPr>
        <w:t>(</w:t>
      </w:r>
      <w:r w:rsidR="000C1688" w:rsidRPr="00344201">
        <w:rPr>
          <w:rFonts w:asciiTheme="minorHAnsi" w:eastAsiaTheme="minorHAnsi" w:hAnsiTheme="minorHAnsi" w:cstheme="minorHAnsi"/>
        </w:rPr>
        <w:t>10 CFR </w:t>
      </w:r>
      <w:r w:rsidR="00CD7BA5" w:rsidRPr="00344201">
        <w:rPr>
          <w:rFonts w:asciiTheme="minorHAnsi" w:eastAsiaTheme="minorHAnsi" w:hAnsiTheme="minorHAnsi" w:cstheme="minorHAnsi"/>
        </w:rPr>
        <w:t>26.185(p)</w:t>
      </w:r>
      <w:r w:rsidR="00125D9B" w:rsidRPr="00344201">
        <w:rPr>
          <w:rFonts w:asciiTheme="minorHAnsi" w:eastAsiaTheme="minorHAnsi" w:hAnsiTheme="minorHAnsi" w:cstheme="minorHAnsi"/>
        </w:rPr>
        <w:t>)</w:t>
      </w:r>
    </w:p>
    <w:p w14:paraId="169F8DFC" w14:textId="2EC48207" w:rsidR="009C0D1D" w:rsidRPr="00344201" w:rsidRDefault="009C0D1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1C022AEA" w14:textId="77777777" w:rsidR="003F1278" w:rsidRPr="00344201" w:rsidRDefault="003F1278" w:rsidP="00057C1C">
      <w:pPr>
        <w:pStyle w:val="SpecificGuidance"/>
        <w:keepNext w:val="0"/>
        <w:rPr>
          <w:rFonts w:asciiTheme="minorHAnsi" w:hAnsiTheme="minorHAnsi" w:cstheme="minorHAnsi"/>
          <w:u w:val="none"/>
        </w:rPr>
      </w:pPr>
      <w:r w:rsidRPr="00344201">
        <w:rPr>
          <w:rFonts w:asciiTheme="minorHAnsi" w:hAnsiTheme="minorHAnsi" w:cstheme="minorHAnsi"/>
          <w:u w:val="none"/>
        </w:rPr>
        <w:t>The inspector(s) should verify that the MRO(s) supporting the FFD program complies with the FFD policies and 10 CFR Part 26 requirements by completing the following activities:</w:t>
      </w:r>
    </w:p>
    <w:p w14:paraId="1A3520F0" w14:textId="4F538612" w:rsidR="003F1278" w:rsidRPr="00344201" w:rsidRDefault="003F1278" w:rsidP="00BC5C64">
      <w:pPr>
        <w:pStyle w:val="BodyText"/>
        <w:ind w:left="1080"/>
        <w:rPr>
          <w:rFonts w:asciiTheme="minorHAnsi" w:hAnsiTheme="minorHAnsi" w:cstheme="minorHAnsi"/>
        </w:rPr>
      </w:pPr>
      <w:r w:rsidRPr="00344201">
        <w:rPr>
          <w:rFonts w:asciiTheme="minorHAnsi" w:hAnsiTheme="minorHAnsi" w:cstheme="minorHAnsi"/>
        </w:rPr>
        <w:t>Validate through reviews of the Federal CCF, the laboratory test result, and the MRO-verified result for a sample of tests (i.e., drug positive; adulterated; substituted; invalid) that the MRO is conducting the required reviews and that each review is completed, and the licensee is notified within 10 days of the MRO receiving the result from the laboratory. The inspector(s) may need to request from the MRO the laboratory test result</w:t>
      </w:r>
      <w:r w:rsidR="005E1D11" w:rsidRPr="00344201">
        <w:rPr>
          <w:rFonts w:asciiTheme="minorHAnsi" w:hAnsiTheme="minorHAnsi" w:cstheme="minorHAnsi"/>
        </w:rPr>
        <w:t>,</w:t>
      </w:r>
      <w:r w:rsidRPr="00344201">
        <w:rPr>
          <w:rFonts w:asciiTheme="minorHAnsi" w:hAnsiTheme="minorHAnsi" w:cstheme="minorHAnsi"/>
        </w:rPr>
        <w:t xml:space="preserve"> as the licensee may not be in possession of this document.</w:t>
      </w:r>
    </w:p>
    <w:p w14:paraId="4FF6AF88" w14:textId="4998CE24" w:rsidR="000E5A88" w:rsidRPr="00344201" w:rsidRDefault="000E5A88" w:rsidP="00057C1C">
      <w:pPr>
        <w:pStyle w:val="Requirement"/>
        <w:keepNext w:val="0"/>
        <w:numPr>
          <w:ilvl w:val="0"/>
          <w:numId w:val="46"/>
        </w:numPr>
        <w:rPr>
          <w:rFonts w:asciiTheme="minorHAnsi" w:eastAsiaTheme="minorHAnsi" w:hAnsiTheme="minorHAnsi" w:cstheme="minorHAnsi"/>
        </w:rPr>
      </w:pPr>
      <w:r w:rsidRPr="00344201">
        <w:rPr>
          <w:rFonts w:asciiTheme="minorHAnsi" w:eastAsiaTheme="minorHAnsi" w:hAnsiTheme="minorHAnsi" w:cstheme="minorHAnsi"/>
        </w:rPr>
        <w:t>Verify that the licensee is conducting confirmatory alcohol testing for any individual with an init</w:t>
      </w:r>
      <w:r w:rsidR="00C56EF6" w:rsidRPr="00344201">
        <w:rPr>
          <w:rFonts w:asciiTheme="minorHAnsi" w:eastAsiaTheme="minorHAnsi" w:hAnsiTheme="minorHAnsi" w:cstheme="minorHAnsi"/>
        </w:rPr>
        <w:t>ial alcohol test result of 0.02 </w:t>
      </w:r>
      <w:r w:rsidRPr="00344201">
        <w:rPr>
          <w:rFonts w:asciiTheme="minorHAnsi" w:eastAsiaTheme="minorHAnsi" w:hAnsiTheme="minorHAnsi" w:cstheme="minorHAnsi"/>
        </w:rPr>
        <w:t>percent BAC or greater. (</w:t>
      </w:r>
      <w:r w:rsidR="000C1688" w:rsidRPr="00344201">
        <w:rPr>
          <w:rFonts w:asciiTheme="minorHAnsi" w:eastAsiaTheme="minorHAnsi" w:hAnsiTheme="minorHAnsi" w:cstheme="minorHAnsi"/>
        </w:rPr>
        <w:t>10 CFR </w:t>
      </w:r>
      <w:r w:rsidRPr="00344201">
        <w:rPr>
          <w:rFonts w:asciiTheme="minorHAnsi" w:eastAsiaTheme="minorHAnsi" w:hAnsiTheme="minorHAnsi" w:cstheme="minorHAnsi"/>
        </w:rPr>
        <w:t>26.99)</w:t>
      </w:r>
    </w:p>
    <w:p w14:paraId="5E6E1151" w14:textId="5107CE23" w:rsidR="009C0D1D" w:rsidRPr="00344201" w:rsidRDefault="009C0D1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3E890630" w14:textId="392948C0" w:rsidR="009F5ED2" w:rsidRPr="00344201" w:rsidRDefault="009F5ED2" w:rsidP="00057C1C">
      <w:pPr>
        <w:pStyle w:val="BodyText3"/>
        <w:rPr>
          <w:rFonts w:asciiTheme="minorHAnsi" w:hAnsiTheme="minorHAnsi" w:cstheme="minorHAnsi"/>
        </w:rPr>
      </w:pPr>
      <w:r w:rsidRPr="00344201">
        <w:rPr>
          <w:rFonts w:asciiTheme="minorHAnsi" w:hAnsiTheme="minorHAnsi" w:cstheme="minorHAnsi"/>
        </w:rPr>
        <w:t xml:space="preserve">The inspector(s) should </w:t>
      </w:r>
      <w:r w:rsidR="0004073D" w:rsidRPr="00344201">
        <w:rPr>
          <w:rFonts w:asciiTheme="minorHAnsi" w:hAnsiTheme="minorHAnsi" w:cstheme="minorHAnsi"/>
        </w:rPr>
        <w:t>review</w:t>
      </w:r>
      <w:r w:rsidRPr="00344201">
        <w:rPr>
          <w:rFonts w:asciiTheme="minorHAnsi" w:hAnsiTheme="minorHAnsi" w:cstheme="minorHAnsi"/>
        </w:rPr>
        <w:t xml:space="preserve"> a sample of positive alcohol test</w:t>
      </w:r>
      <w:r w:rsidR="0004073D" w:rsidRPr="00344201">
        <w:rPr>
          <w:rFonts w:asciiTheme="minorHAnsi" w:hAnsiTheme="minorHAnsi" w:cstheme="minorHAnsi"/>
        </w:rPr>
        <w:t xml:space="preserve"> result</w:t>
      </w:r>
      <w:r w:rsidRPr="00344201">
        <w:rPr>
          <w:rFonts w:asciiTheme="minorHAnsi" w:hAnsiTheme="minorHAnsi" w:cstheme="minorHAnsi"/>
        </w:rPr>
        <w:t xml:space="preserve">s to </w:t>
      </w:r>
      <w:r w:rsidR="0004073D" w:rsidRPr="00344201">
        <w:rPr>
          <w:rFonts w:asciiTheme="minorHAnsi" w:hAnsiTheme="minorHAnsi" w:cstheme="minorHAnsi"/>
        </w:rPr>
        <w:t>ensure</w:t>
      </w:r>
      <w:r w:rsidRPr="00344201">
        <w:rPr>
          <w:rFonts w:asciiTheme="minorHAnsi" w:hAnsiTheme="minorHAnsi" w:cstheme="minorHAnsi"/>
        </w:rPr>
        <w:t xml:space="preserve"> that:</w:t>
      </w:r>
    </w:p>
    <w:p w14:paraId="2519CC17" w14:textId="39512A55" w:rsidR="009F5ED2" w:rsidRPr="00344201" w:rsidRDefault="009F5ED2" w:rsidP="00057C1C">
      <w:pPr>
        <w:pStyle w:val="BodyText"/>
        <w:numPr>
          <w:ilvl w:val="1"/>
          <w:numId w:val="58"/>
        </w:numPr>
        <w:rPr>
          <w:rFonts w:asciiTheme="minorHAnsi" w:hAnsiTheme="minorHAnsi" w:cstheme="minorHAnsi"/>
        </w:rPr>
      </w:pPr>
      <w:r w:rsidRPr="00344201">
        <w:rPr>
          <w:rFonts w:asciiTheme="minorHAnsi" w:hAnsiTheme="minorHAnsi" w:cstheme="minorHAnsi"/>
        </w:rPr>
        <w:t xml:space="preserve">Confirmatory alcohol testing </w:t>
      </w:r>
      <w:r w:rsidR="0004073D" w:rsidRPr="00344201">
        <w:rPr>
          <w:rFonts w:asciiTheme="minorHAnsi" w:hAnsiTheme="minorHAnsi" w:cstheme="minorHAnsi"/>
        </w:rPr>
        <w:t xml:space="preserve">was </w:t>
      </w:r>
      <w:r w:rsidRPr="00344201">
        <w:rPr>
          <w:rFonts w:asciiTheme="minorHAnsi" w:hAnsiTheme="minorHAnsi" w:cstheme="minorHAnsi"/>
        </w:rPr>
        <w:t xml:space="preserve">conducted in instances where an initial alcohol test result </w:t>
      </w:r>
      <w:r w:rsidR="0004073D" w:rsidRPr="00344201">
        <w:rPr>
          <w:rFonts w:asciiTheme="minorHAnsi" w:hAnsiTheme="minorHAnsi" w:cstheme="minorHAnsi"/>
        </w:rPr>
        <w:t xml:space="preserve">was </w:t>
      </w:r>
      <w:r w:rsidR="00C56EF6" w:rsidRPr="00344201">
        <w:rPr>
          <w:rFonts w:asciiTheme="minorHAnsi" w:hAnsiTheme="minorHAnsi" w:cstheme="minorHAnsi"/>
        </w:rPr>
        <w:t>0.02 </w:t>
      </w:r>
      <w:r w:rsidR="00A30255" w:rsidRPr="00344201">
        <w:rPr>
          <w:rFonts w:asciiTheme="minorHAnsi" w:hAnsiTheme="minorHAnsi" w:cstheme="minorHAnsi"/>
        </w:rPr>
        <w:t>percent BAC or greater.</w:t>
      </w:r>
    </w:p>
    <w:p w14:paraId="3BAC5D45" w14:textId="2F72A7B8" w:rsidR="003C327E" w:rsidRPr="00344201" w:rsidRDefault="009F5ED2" w:rsidP="00057C1C">
      <w:pPr>
        <w:pStyle w:val="BodyText"/>
        <w:numPr>
          <w:ilvl w:val="1"/>
          <w:numId w:val="58"/>
        </w:numPr>
        <w:rPr>
          <w:rFonts w:asciiTheme="minorHAnsi" w:hAnsiTheme="minorHAnsi" w:cstheme="minorHAnsi"/>
        </w:rPr>
      </w:pPr>
      <w:r w:rsidRPr="00344201">
        <w:rPr>
          <w:rFonts w:asciiTheme="minorHAnsi" w:hAnsiTheme="minorHAnsi" w:cstheme="minorHAnsi"/>
        </w:rPr>
        <w:t>The positive alcohol test determinations for confirmatory test results less than</w:t>
      </w:r>
      <w:r w:rsidR="00E9356F" w:rsidRPr="00344201">
        <w:rPr>
          <w:rFonts w:asciiTheme="minorHAnsi" w:hAnsiTheme="minorHAnsi" w:cstheme="minorHAnsi"/>
        </w:rPr>
        <w:t xml:space="preserve"> </w:t>
      </w:r>
      <w:r w:rsidR="00731969" w:rsidRPr="00344201">
        <w:rPr>
          <w:rFonts w:asciiTheme="minorHAnsi" w:hAnsiTheme="minorHAnsi" w:cstheme="minorHAnsi"/>
        </w:rPr>
        <w:t>0.04 </w:t>
      </w:r>
      <w:r w:rsidRPr="00344201">
        <w:rPr>
          <w:rFonts w:asciiTheme="minorHAnsi" w:hAnsiTheme="minorHAnsi" w:cstheme="minorHAnsi"/>
        </w:rPr>
        <w:t>percent BAC include documentation/evidence such that the inspector can</w:t>
      </w:r>
      <w:r w:rsidR="00E9356F" w:rsidRPr="00344201">
        <w:rPr>
          <w:rFonts w:asciiTheme="minorHAnsi" w:hAnsiTheme="minorHAnsi" w:cstheme="minorHAnsi"/>
        </w:rPr>
        <w:t xml:space="preserve"> </w:t>
      </w:r>
      <w:r w:rsidRPr="00344201">
        <w:rPr>
          <w:rFonts w:asciiTheme="minorHAnsi" w:hAnsiTheme="minorHAnsi" w:cstheme="minorHAnsi"/>
        </w:rPr>
        <w:t xml:space="preserve">confirm the amount of time </w:t>
      </w:r>
      <w:proofErr w:type="gramStart"/>
      <w:r w:rsidRPr="00344201">
        <w:rPr>
          <w:rFonts w:asciiTheme="minorHAnsi" w:hAnsiTheme="minorHAnsi" w:cstheme="minorHAnsi"/>
        </w:rPr>
        <w:t>each individual</w:t>
      </w:r>
      <w:proofErr w:type="gramEnd"/>
      <w:r w:rsidRPr="00344201">
        <w:rPr>
          <w:rFonts w:asciiTheme="minorHAnsi" w:hAnsiTheme="minorHAnsi" w:cstheme="minorHAnsi"/>
        </w:rPr>
        <w:t xml:space="preserve"> was in work status and verify the licensee’s positive test decision.</w:t>
      </w:r>
    </w:p>
    <w:p w14:paraId="5EDA2C0F" w14:textId="0D424AF4" w:rsidR="008A1DCB" w:rsidRPr="00344201" w:rsidRDefault="00B938C3" w:rsidP="00057C1C">
      <w:pPr>
        <w:pStyle w:val="Requirement"/>
        <w:keepNext w:val="0"/>
        <w:numPr>
          <w:ilvl w:val="0"/>
          <w:numId w:val="46"/>
        </w:numPr>
        <w:rPr>
          <w:rFonts w:asciiTheme="minorHAnsi" w:eastAsiaTheme="minorHAnsi" w:hAnsiTheme="minorHAnsi" w:cstheme="minorHAnsi"/>
        </w:rPr>
      </w:pPr>
      <w:r w:rsidRPr="00344201">
        <w:rPr>
          <w:rFonts w:asciiTheme="minorHAnsi" w:eastAsiaTheme="minorHAnsi" w:hAnsiTheme="minorHAnsi" w:cstheme="minorHAnsi"/>
        </w:rPr>
        <w:t>Verify</w:t>
      </w:r>
      <w:r w:rsidR="001F5ABE" w:rsidRPr="00344201">
        <w:rPr>
          <w:rFonts w:asciiTheme="minorHAnsi" w:eastAsiaTheme="minorHAnsi" w:hAnsiTheme="minorHAnsi" w:cstheme="minorHAnsi"/>
        </w:rPr>
        <w:t xml:space="preserve"> the licensee’s determination process for positive alcohol test results associated with work hour status (i.e., confirmatory result</w:t>
      </w:r>
      <w:r w:rsidR="005B3DE5" w:rsidRPr="00344201">
        <w:rPr>
          <w:rFonts w:asciiTheme="minorHAnsi" w:eastAsiaTheme="minorHAnsi" w:hAnsiTheme="minorHAnsi" w:cstheme="minorHAnsi"/>
        </w:rPr>
        <w:t>s</w:t>
      </w:r>
      <w:r w:rsidR="0004073D" w:rsidRPr="00344201">
        <w:rPr>
          <w:rFonts w:asciiTheme="minorHAnsi" w:eastAsiaTheme="minorHAnsi" w:hAnsiTheme="minorHAnsi" w:cstheme="minorHAnsi"/>
        </w:rPr>
        <w:t xml:space="preserve"> of 0.03 percent BAC and the individual was in work status at least 1 hour or 0.02 percent BAC and the individual was in work status for at least 2 hours</w:t>
      </w:r>
      <w:r w:rsidR="00EE7565" w:rsidRPr="00344201">
        <w:rPr>
          <w:rFonts w:asciiTheme="minorHAnsi" w:eastAsiaTheme="minorHAnsi" w:hAnsiTheme="minorHAnsi" w:cstheme="minorHAnsi"/>
        </w:rPr>
        <w:t>). (</w:t>
      </w:r>
      <w:r w:rsidR="000C1688" w:rsidRPr="00344201">
        <w:rPr>
          <w:rFonts w:asciiTheme="minorHAnsi" w:eastAsiaTheme="minorHAnsi" w:hAnsiTheme="minorHAnsi" w:cstheme="minorHAnsi"/>
        </w:rPr>
        <w:t>10 CFR </w:t>
      </w:r>
      <w:r w:rsidR="00EE7565" w:rsidRPr="00344201">
        <w:rPr>
          <w:rFonts w:asciiTheme="minorHAnsi" w:eastAsiaTheme="minorHAnsi" w:hAnsiTheme="minorHAnsi" w:cstheme="minorHAnsi"/>
        </w:rPr>
        <w:t>26.103(a)(2))</w:t>
      </w:r>
    </w:p>
    <w:p w14:paraId="0FE1293A" w14:textId="4CA06B85" w:rsidR="009C0D1D" w:rsidRPr="00344201" w:rsidRDefault="009C0D1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6990C8BC" w14:textId="500687C0" w:rsidR="00DC6EC2" w:rsidRPr="00344201" w:rsidRDefault="00605D74" w:rsidP="00057C1C">
      <w:pPr>
        <w:pStyle w:val="BodyText3"/>
        <w:rPr>
          <w:rFonts w:asciiTheme="minorHAnsi" w:hAnsiTheme="minorHAnsi" w:cstheme="minorHAnsi"/>
        </w:rPr>
      </w:pPr>
      <w:r>
        <w:rPr>
          <w:rFonts w:asciiTheme="minorHAnsi" w:hAnsiTheme="minorHAnsi" w:cstheme="minorHAnsi"/>
        </w:rPr>
        <w:t>Review</w:t>
      </w:r>
      <w:r w:rsidR="0004073D" w:rsidRPr="00344201">
        <w:rPr>
          <w:rFonts w:asciiTheme="minorHAnsi" w:hAnsiTheme="minorHAnsi" w:cstheme="minorHAnsi"/>
        </w:rPr>
        <w:t xml:space="preserve"> the FFD procedure that the licensee uses to determine the time the individual was in work status to make the determination on positive alcohol test result</w:t>
      </w:r>
      <w:r w:rsidR="00B907F8" w:rsidRPr="00344201">
        <w:rPr>
          <w:rFonts w:asciiTheme="minorHAnsi" w:hAnsiTheme="minorHAnsi" w:cstheme="minorHAnsi"/>
        </w:rPr>
        <w:t>s</w:t>
      </w:r>
      <w:r w:rsidR="0004073D" w:rsidRPr="00344201">
        <w:rPr>
          <w:rFonts w:asciiTheme="minorHAnsi" w:hAnsiTheme="minorHAnsi" w:cstheme="minorHAnsi"/>
        </w:rPr>
        <w:t>.</w:t>
      </w:r>
    </w:p>
    <w:p w14:paraId="12205920" w14:textId="44F9907E" w:rsidR="005F5E7D" w:rsidRPr="00344201" w:rsidRDefault="008664C0" w:rsidP="00057C1C">
      <w:pPr>
        <w:pStyle w:val="Heading2"/>
        <w:keepNext w:val="0"/>
        <w:rPr>
          <w:rFonts w:asciiTheme="minorHAnsi" w:hAnsiTheme="minorHAnsi" w:cstheme="minorHAnsi"/>
          <w:u w:val="single"/>
        </w:rPr>
      </w:pPr>
      <w:r w:rsidRPr="00344201">
        <w:rPr>
          <w:rFonts w:asciiTheme="minorHAnsi" w:hAnsiTheme="minorHAnsi" w:cstheme="minorHAnsi"/>
        </w:rPr>
        <w:t>02.</w:t>
      </w:r>
      <w:r w:rsidR="00DE6E37" w:rsidRPr="00344201">
        <w:rPr>
          <w:rFonts w:asciiTheme="minorHAnsi" w:hAnsiTheme="minorHAnsi" w:cstheme="minorHAnsi"/>
        </w:rPr>
        <w:t>0</w:t>
      </w:r>
      <w:r w:rsidR="00F81AC7" w:rsidRPr="00344201">
        <w:rPr>
          <w:rFonts w:asciiTheme="minorHAnsi" w:hAnsiTheme="minorHAnsi" w:cstheme="minorHAnsi"/>
        </w:rPr>
        <w:t>7</w:t>
      </w:r>
      <w:r w:rsidRPr="00344201">
        <w:rPr>
          <w:rFonts w:asciiTheme="minorHAnsi" w:hAnsiTheme="minorHAnsi" w:cstheme="minorHAnsi"/>
        </w:rPr>
        <w:tab/>
      </w:r>
      <w:r w:rsidRPr="00344201">
        <w:rPr>
          <w:rFonts w:asciiTheme="minorHAnsi" w:hAnsiTheme="minorHAnsi" w:cstheme="minorHAnsi"/>
          <w:u w:val="single"/>
        </w:rPr>
        <w:t>Collection Site Inspection and Urine and Breath Collection Interviews</w:t>
      </w:r>
    </w:p>
    <w:p w14:paraId="705AE8E1" w14:textId="2D665568" w:rsidR="00904CEF" w:rsidRPr="00344201" w:rsidRDefault="00904CEF" w:rsidP="00057C1C">
      <w:pPr>
        <w:pStyle w:val="BodyText"/>
        <w:numPr>
          <w:ilvl w:val="0"/>
          <w:numId w:val="59"/>
        </w:numPr>
        <w:rPr>
          <w:rFonts w:asciiTheme="minorHAnsi" w:hAnsiTheme="minorHAnsi" w:cstheme="minorHAnsi"/>
          <w:b/>
          <w:bCs/>
        </w:rPr>
      </w:pPr>
      <w:r w:rsidRPr="00344201">
        <w:rPr>
          <w:rFonts w:asciiTheme="minorHAnsi" w:hAnsiTheme="minorHAnsi" w:cstheme="minorHAnsi"/>
          <w:b/>
          <w:bCs/>
        </w:rPr>
        <w:t>Verify that the licensee uses a designated collection site meeting the requirements in 10 CFR 26.87(a), (b), (d)</w:t>
      </w:r>
      <w:r w:rsidR="00A232FC" w:rsidRPr="00344201">
        <w:rPr>
          <w:rFonts w:asciiTheme="minorHAnsi" w:hAnsiTheme="minorHAnsi" w:cstheme="minorHAnsi"/>
          <w:b/>
          <w:bCs/>
        </w:rPr>
        <w:t>,</w:t>
      </w:r>
      <w:r w:rsidRPr="00344201">
        <w:rPr>
          <w:rFonts w:asciiTheme="minorHAnsi" w:hAnsiTheme="minorHAnsi" w:cstheme="minorHAnsi"/>
          <w:b/>
          <w:bCs/>
        </w:rPr>
        <w:t xml:space="preserve"> and (e).</w:t>
      </w:r>
    </w:p>
    <w:p w14:paraId="519FF070" w14:textId="77777777" w:rsidR="00B9522D" w:rsidRPr="00344201" w:rsidRDefault="00B9522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596EE709" w14:textId="77777777" w:rsidR="000018AC" w:rsidRPr="00344201" w:rsidRDefault="000018AC" w:rsidP="00057C1C">
      <w:pPr>
        <w:pStyle w:val="Requirement"/>
        <w:keepNext w:val="0"/>
        <w:rPr>
          <w:rFonts w:asciiTheme="minorHAnsi" w:hAnsiTheme="minorHAnsi" w:cstheme="minorHAnsi"/>
          <w:b w:val="0"/>
          <w:bCs w:val="0"/>
        </w:rPr>
      </w:pPr>
      <w:r w:rsidRPr="00344201">
        <w:rPr>
          <w:rFonts w:asciiTheme="minorHAnsi" w:hAnsiTheme="minorHAnsi" w:cstheme="minorHAnsi"/>
          <w:b w:val="0"/>
          <w:bCs w:val="0"/>
        </w:rPr>
        <w:t xml:space="preserve">Administer the Urine Collection Questionnaire (Attachment 1) and Breath Collection Questionnaire (Attachment 2) to evaluate the compliance of the licensee’s collection site, alcohol testing equipment, and specimen collection procedures with requirements in </w:t>
      </w:r>
      <w:r w:rsidRPr="00344201">
        <w:rPr>
          <w:rFonts w:asciiTheme="minorHAnsi" w:hAnsiTheme="minorHAnsi" w:cstheme="minorHAnsi"/>
          <w:b w:val="0"/>
          <w:bCs w:val="0"/>
        </w:rPr>
        <w:lastRenderedPageBreak/>
        <w:t xml:space="preserve">Subpart E of 10 CFR Part 26. If the licensee uses more than one dedicated collection site, the inspectors(s) should determine which collection site(s) to evaluate (e.g., sites could be selected based on </w:t>
      </w:r>
      <w:proofErr w:type="gramStart"/>
      <w:r w:rsidRPr="00344201">
        <w:rPr>
          <w:rFonts w:asciiTheme="minorHAnsi" w:hAnsiTheme="minorHAnsi" w:cstheme="minorHAnsi"/>
          <w:b w:val="0"/>
          <w:bCs w:val="0"/>
        </w:rPr>
        <w:t>a large number of</w:t>
      </w:r>
      <w:proofErr w:type="gramEnd"/>
      <w:r w:rsidRPr="00344201">
        <w:rPr>
          <w:rFonts w:asciiTheme="minorHAnsi" w:hAnsiTheme="minorHAnsi" w:cstheme="minorHAnsi"/>
          <w:b w:val="0"/>
          <w:bCs w:val="0"/>
        </w:rPr>
        <w:t xml:space="preserve"> collections, identified errors in collections, or cancelled tests identified in records reviews).</w:t>
      </w:r>
    </w:p>
    <w:p w14:paraId="0EA2193E" w14:textId="77777777" w:rsidR="000018AC" w:rsidRPr="00344201" w:rsidRDefault="000018AC" w:rsidP="00057C1C">
      <w:pPr>
        <w:pStyle w:val="BodyText3"/>
        <w:rPr>
          <w:rFonts w:asciiTheme="minorHAnsi" w:hAnsiTheme="minorHAnsi" w:cstheme="minorHAnsi"/>
        </w:rPr>
      </w:pPr>
      <w:r w:rsidRPr="00344201">
        <w:rPr>
          <w:rFonts w:asciiTheme="minorHAnsi" w:hAnsiTheme="minorHAnsi" w:cstheme="minorHAnsi"/>
        </w:rPr>
        <w:t xml:space="preserve">Note: Under 10 CFR 26.83, “Specimens to be collected,” the NRC permits the collection of breath or oral fluid for initial tests for alcohol, and the collection of urine specimens for drug testing unless the licensee adopts through policy and procedure to collect and drug test oral fluid specimens </w:t>
      </w:r>
      <w:bookmarkStart w:id="5" w:name="_Hlk144210704"/>
      <w:r w:rsidRPr="00344201">
        <w:rPr>
          <w:rFonts w:asciiTheme="minorHAnsi" w:hAnsiTheme="minorHAnsi" w:cstheme="minorHAnsi"/>
        </w:rPr>
        <w:t>for any of the direct observation collection conditions specified in 10 CFR 26.115(a)(1) through (3) and (5).</w:t>
      </w:r>
      <w:bookmarkEnd w:id="5"/>
    </w:p>
    <w:p w14:paraId="7BAF123F" w14:textId="77777777" w:rsidR="000018AC" w:rsidRPr="00344201" w:rsidRDefault="000018AC" w:rsidP="00057C1C">
      <w:pPr>
        <w:pStyle w:val="BodyText3"/>
        <w:rPr>
          <w:rFonts w:asciiTheme="minorHAnsi" w:hAnsiTheme="minorHAnsi" w:cstheme="minorHAnsi"/>
        </w:rPr>
      </w:pPr>
      <w:r w:rsidRPr="00344201">
        <w:rPr>
          <w:rFonts w:asciiTheme="minorHAnsi" w:hAnsiTheme="minorHAnsi" w:cstheme="minorHAnsi"/>
        </w:rPr>
        <w:t>This inspection procedure only includes standardized questionnaires for the collection and testing of a breath specimen for alcohol (Attachment 2) and the collection of a urine specimen for drug testing (Attachment 1). If a licensee uses an alcohol screening device (ASD) to test oral fluid or collects oral fluid specimens for drug testing, in addition to delivering the Urine and Breath Collection questionnaires, the inspector(s) also should evaluate the specimen collection process for oral fluid specimens.</w:t>
      </w:r>
    </w:p>
    <w:p w14:paraId="3F025D36" w14:textId="726DE32E" w:rsidR="00B9522D" w:rsidRPr="00344201" w:rsidRDefault="000018AC" w:rsidP="00057C1C">
      <w:pPr>
        <w:pStyle w:val="BodyText3"/>
        <w:rPr>
          <w:rFonts w:asciiTheme="minorHAnsi" w:hAnsiTheme="minorHAnsi" w:cstheme="minorHAnsi"/>
        </w:rPr>
      </w:pPr>
      <w:r w:rsidRPr="00344201">
        <w:rPr>
          <w:rFonts w:asciiTheme="minorHAnsi" w:hAnsiTheme="minorHAnsi" w:cstheme="minorHAnsi"/>
        </w:rPr>
        <w:t>To verify collector compliance, obtain the instructions provided by the test device manufacturer and evaluate through a</w:t>
      </w:r>
      <w:r w:rsidR="004132A5">
        <w:rPr>
          <w:rFonts w:asciiTheme="minorHAnsi" w:hAnsiTheme="minorHAnsi" w:cstheme="minorHAnsi"/>
        </w:rPr>
        <w:t>n actual or mock</w:t>
      </w:r>
      <w:r w:rsidRPr="00344201">
        <w:rPr>
          <w:rFonts w:asciiTheme="minorHAnsi" w:hAnsiTheme="minorHAnsi" w:cstheme="minorHAnsi"/>
        </w:rPr>
        <w:t xml:space="preserve"> collection that the collector correctly completes the specimen collection.</w:t>
      </w:r>
    </w:p>
    <w:p w14:paraId="6AA4F573" w14:textId="77777777" w:rsidR="00904CEF" w:rsidRPr="00344201" w:rsidRDefault="00904CEF" w:rsidP="00057C1C">
      <w:pPr>
        <w:pStyle w:val="BodyText"/>
        <w:numPr>
          <w:ilvl w:val="0"/>
          <w:numId w:val="59"/>
        </w:numPr>
        <w:rPr>
          <w:rFonts w:asciiTheme="minorHAnsi" w:hAnsiTheme="minorHAnsi" w:cstheme="minorHAnsi"/>
          <w:b/>
          <w:bCs/>
        </w:rPr>
      </w:pPr>
      <w:r w:rsidRPr="00344201">
        <w:rPr>
          <w:rFonts w:asciiTheme="minorHAnsi" w:hAnsiTheme="minorHAnsi" w:cstheme="minorHAnsi"/>
          <w:b/>
          <w:bCs/>
        </w:rPr>
        <w:t>Verify that the licensee only uses devices that meet the requirements in 10 CFR 26.91(a) to conduct initial alcohol testing and that the collection site maintains the devices according to the quality assurance and quality controls requirements in 10 CFR 26.91(d).</w:t>
      </w:r>
    </w:p>
    <w:p w14:paraId="168CBD73" w14:textId="77777777" w:rsidR="000018AC" w:rsidRPr="00344201" w:rsidRDefault="000018AC"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0F8C61B4" w14:textId="2DB4DF76" w:rsidR="000018AC" w:rsidRPr="00344201" w:rsidRDefault="00BF3AFD" w:rsidP="00057C1C">
      <w:pPr>
        <w:pStyle w:val="BodyText"/>
        <w:ind w:left="720"/>
        <w:rPr>
          <w:rFonts w:asciiTheme="minorHAnsi" w:hAnsiTheme="minorHAnsi" w:cstheme="minorHAnsi"/>
        </w:rPr>
      </w:pPr>
      <w:r w:rsidRPr="00344201">
        <w:rPr>
          <w:rFonts w:asciiTheme="minorHAnsi" w:hAnsiTheme="minorHAnsi" w:cstheme="minorHAnsi"/>
        </w:rPr>
        <w:t>The inspec</w:t>
      </w:r>
      <w:r w:rsidR="00A37F87" w:rsidRPr="00344201">
        <w:rPr>
          <w:rFonts w:asciiTheme="minorHAnsi" w:hAnsiTheme="minorHAnsi" w:cstheme="minorHAnsi"/>
        </w:rPr>
        <w:t xml:space="preserve">tor should reference the specific guidance listed under 02.07 </w:t>
      </w:r>
      <w:r w:rsidR="008963E4" w:rsidRPr="00344201">
        <w:rPr>
          <w:rFonts w:asciiTheme="minorHAnsi" w:hAnsiTheme="minorHAnsi" w:cstheme="minorHAnsi"/>
        </w:rPr>
        <w:t>(</w:t>
      </w:r>
      <w:r w:rsidR="00A37F87" w:rsidRPr="00344201">
        <w:rPr>
          <w:rFonts w:asciiTheme="minorHAnsi" w:hAnsiTheme="minorHAnsi" w:cstheme="minorHAnsi"/>
        </w:rPr>
        <w:t>a</w:t>
      </w:r>
      <w:r w:rsidR="008963E4" w:rsidRPr="00344201">
        <w:rPr>
          <w:rFonts w:asciiTheme="minorHAnsi" w:hAnsiTheme="minorHAnsi" w:cstheme="minorHAnsi"/>
        </w:rPr>
        <w:t>)</w:t>
      </w:r>
      <w:r w:rsidR="00A37F87" w:rsidRPr="00344201">
        <w:rPr>
          <w:rFonts w:asciiTheme="minorHAnsi" w:hAnsiTheme="minorHAnsi" w:cstheme="minorHAnsi"/>
        </w:rPr>
        <w:t>.</w:t>
      </w:r>
    </w:p>
    <w:p w14:paraId="55692467" w14:textId="77777777" w:rsidR="00904CEF" w:rsidRPr="00344201" w:rsidRDefault="00904CEF" w:rsidP="00057C1C">
      <w:pPr>
        <w:pStyle w:val="BodyText"/>
        <w:numPr>
          <w:ilvl w:val="0"/>
          <w:numId w:val="59"/>
        </w:numPr>
        <w:rPr>
          <w:rFonts w:asciiTheme="minorHAnsi" w:hAnsiTheme="minorHAnsi" w:cstheme="minorHAnsi"/>
          <w:b/>
          <w:bCs/>
        </w:rPr>
      </w:pPr>
      <w:r w:rsidRPr="00344201">
        <w:rPr>
          <w:rFonts w:asciiTheme="minorHAnsi" w:hAnsiTheme="minorHAnsi" w:cstheme="minorHAnsi"/>
          <w:b/>
          <w:bCs/>
        </w:rPr>
        <w:t>Verify that the oral fluid specimen collection and testing process for alcohol is conducted in accordance with the applicable requirements in Subpart E of 10 CFR Part 26. (10 CFR 26.89, 10 CFR 26.93, 10 CFR 26.97, 10 CFR 26.99, 10 CFR 26.101, and 10 CFR 26.103)</w:t>
      </w:r>
    </w:p>
    <w:p w14:paraId="1833E5D5" w14:textId="77777777" w:rsidR="00BC7B05" w:rsidRPr="00344201" w:rsidRDefault="00BC7B05"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15637796" w14:textId="47411104" w:rsidR="00BC7B05" w:rsidRPr="00344201" w:rsidRDefault="00BC7B05" w:rsidP="00057C1C">
      <w:pPr>
        <w:pStyle w:val="SpecificGuidance"/>
        <w:keepNext w:val="0"/>
        <w:rPr>
          <w:rFonts w:asciiTheme="minorHAnsi" w:hAnsiTheme="minorHAnsi" w:cstheme="minorHAnsi"/>
          <w:u w:val="none"/>
        </w:rPr>
      </w:pPr>
      <w:r w:rsidRPr="00344201">
        <w:rPr>
          <w:rFonts w:asciiTheme="minorHAnsi" w:hAnsiTheme="minorHAnsi" w:cstheme="minorHAnsi"/>
          <w:u w:val="none"/>
        </w:rPr>
        <w:t xml:space="preserve">The inspector should reference the specific guidance listed under 02.07 </w:t>
      </w:r>
      <w:r w:rsidR="008963E4" w:rsidRPr="00344201">
        <w:rPr>
          <w:rFonts w:asciiTheme="minorHAnsi" w:hAnsiTheme="minorHAnsi" w:cstheme="minorHAnsi"/>
          <w:u w:val="none"/>
        </w:rPr>
        <w:t>(</w:t>
      </w:r>
      <w:r w:rsidRPr="00344201">
        <w:rPr>
          <w:rFonts w:asciiTheme="minorHAnsi" w:hAnsiTheme="minorHAnsi" w:cstheme="minorHAnsi"/>
          <w:u w:val="none"/>
        </w:rPr>
        <w:t>a</w:t>
      </w:r>
      <w:r w:rsidR="008963E4" w:rsidRPr="00344201">
        <w:rPr>
          <w:rFonts w:asciiTheme="minorHAnsi" w:hAnsiTheme="minorHAnsi" w:cstheme="minorHAnsi"/>
          <w:u w:val="none"/>
        </w:rPr>
        <w:t>)</w:t>
      </w:r>
      <w:r w:rsidRPr="00344201">
        <w:rPr>
          <w:rFonts w:asciiTheme="minorHAnsi" w:hAnsiTheme="minorHAnsi" w:cstheme="minorHAnsi"/>
          <w:u w:val="none"/>
        </w:rPr>
        <w:t>.</w:t>
      </w:r>
    </w:p>
    <w:p w14:paraId="3DA66546" w14:textId="77777777" w:rsidR="00904CEF" w:rsidRPr="00344201" w:rsidRDefault="00904CEF" w:rsidP="00057C1C">
      <w:pPr>
        <w:pStyle w:val="BodyText"/>
        <w:numPr>
          <w:ilvl w:val="0"/>
          <w:numId w:val="59"/>
        </w:numPr>
        <w:rPr>
          <w:rFonts w:asciiTheme="minorHAnsi" w:hAnsiTheme="minorHAnsi" w:cstheme="minorHAnsi"/>
          <w:b/>
          <w:bCs/>
        </w:rPr>
      </w:pPr>
      <w:r w:rsidRPr="00344201">
        <w:rPr>
          <w:rFonts w:asciiTheme="minorHAnsi" w:hAnsiTheme="minorHAnsi" w:cstheme="minorHAnsi"/>
          <w:b/>
          <w:bCs/>
        </w:rPr>
        <w:t xml:space="preserve">Verify that the oral fluid specimen collection process for drug testing is conducted in accordance with the applicable requirements in Subpart E of 10 CFR Part 26. </w:t>
      </w:r>
      <w:r w:rsidRPr="00344201">
        <w:rPr>
          <w:rFonts w:asciiTheme="minorHAnsi" w:hAnsiTheme="minorHAnsi" w:cstheme="minorHAnsi"/>
          <w:b/>
          <w:bCs/>
        </w:rPr>
        <w:br/>
        <w:t>(10 CFR 26.89, 10 CFR 26.97, 10 CFR 26.105, and 10 CFR 26.117)</w:t>
      </w:r>
    </w:p>
    <w:p w14:paraId="379A8389" w14:textId="77777777" w:rsidR="00CA1473" w:rsidRPr="00344201" w:rsidRDefault="00CA1473"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16D7EDFF" w14:textId="1F84ACC9" w:rsidR="00CA1473" w:rsidRPr="00344201" w:rsidRDefault="00CA1473" w:rsidP="00057C1C">
      <w:pPr>
        <w:pStyle w:val="SpecificGuidance"/>
        <w:keepNext w:val="0"/>
        <w:rPr>
          <w:rFonts w:asciiTheme="minorHAnsi" w:hAnsiTheme="minorHAnsi" w:cstheme="minorHAnsi"/>
          <w:u w:val="none"/>
        </w:rPr>
      </w:pPr>
      <w:r w:rsidRPr="00344201">
        <w:rPr>
          <w:rFonts w:asciiTheme="minorHAnsi" w:hAnsiTheme="minorHAnsi" w:cstheme="minorHAnsi"/>
          <w:u w:val="none"/>
        </w:rPr>
        <w:t xml:space="preserve">The inspector should reference the specific guidance listed under 02.07 </w:t>
      </w:r>
      <w:r w:rsidR="00732C1A" w:rsidRPr="00344201">
        <w:rPr>
          <w:rFonts w:asciiTheme="minorHAnsi" w:hAnsiTheme="minorHAnsi" w:cstheme="minorHAnsi"/>
          <w:u w:val="none"/>
        </w:rPr>
        <w:t>(</w:t>
      </w:r>
      <w:r w:rsidRPr="00344201">
        <w:rPr>
          <w:rFonts w:asciiTheme="minorHAnsi" w:hAnsiTheme="minorHAnsi" w:cstheme="minorHAnsi"/>
          <w:u w:val="none"/>
        </w:rPr>
        <w:t>a</w:t>
      </w:r>
      <w:r w:rsidR="00732C1A" w:rsidRPr="00344201">
        <w:rPr>
          <w:rFonts w:asciiTheme="minorHAnsi" w:hAnsiTheme="minorHAnsi" w:cstheme="minorHAnsi"/>
          <w:u w:val="none"/>
        </w:rPr>
        <w:t>)</w:t>
      </w:r>
      <w:r w:rsidRPr="00344201">
        <w:rPr>
          <w:rFonts w:asciiTheme="minorHAnsi" w:hAnsiTheme="minorHAnsi" w:cstheme="minorHAnsi"/>
          <w:u w:val="none"/>
        </w:rPr>
        <w:t>.</w:t>
      </w:r>
    </w:p>
    <w:p w14:paraId="338810D0" w14:textId="77777777" w:rsidR="00904CEF" w:rsidRPr="00344201" w:rsidRDefault="00904CEF" w:rsidP="00057C1C">
      <w:pPr>
        <w:pStyle w:val="BodyText"/>
        <w:numPr>
          <w:ilvl w:val="0"/>
          <w:numId w:val="59"/>
        </w:numPr>
        <w:rPr>
          <w:rFonts w:asciiTheme="minorHAnsi" w:hAnsiTheme="minorHAnsi" w:cstheme="minorHAnsi"/>
          <w:b/>
          <w:bCs/>
        </w:rPr>
      </w:pPr>
      <w:r w:rsidRPr="00344201">
        <w:rPr>
          <w:rFonts w:asciiTheme="minorHAnsi" w:hAnsiTheme="minorHAnsi" w:cstheme="minorHAnsi"/>
          <w:b/>
          <w:bCs/>
        </w:rPr>
        <w:t>Verify that the specimen collectors used by the licensee meet the collector qualification requirements in 10 CFR 26.85(a) and (d).</w:t>
      </w:r>
    </w:p>
    <w:p w14:paraId="7738E078" w14:textId="7D9953E3" w:rsidR="00904CEF" w:rsidRPr="00344201" w:rsidRDefault="00242104" w:rsidP="007A67E2">
      <w:pPr>
        <w:pStyle w:val="SpecificGuidance"/>
        <w:rPr>
          <w:rFonts w:asciiTheme="minorHAnsi" w:hAnsiTheme="minorHAnsi" w:cstheme="minorHAnsi"/>
        </w:rPr>
      </w:pPr>
      <w:r w:rsidRPr="00344201">
        <w:rPr>
          <w:rFonts w:asciiTheme="minorHAnsi" w:hAnsiTheme="minorHAnsi" w:cstheme="minorHAnsi"/>
        </w:rPr>
        <w:lastRenderedPageBreak/>
        <w:t>Specific Guidance</w:t>
      </w:r>
    </w:p>
    <w:p w14:paraId="0C3FC2DA" w14:textId="5E066D05" w:rsidR="00CA1473" w:rsidRPr="00344201" w:rsidRDefault="00CA1473" w:rsidP="007A67E2">
      <w:pPr>
        <w:pStyle w:val="SpecificGuidance"/>
        <w:rPr>
          <w:rFonts w:asciiTheme="minorHAnsi" w:hAnsiTheme="minorHAnsi" w:cstheme="minorHAnsi"/>
          <w:u w:val="none"/>
        </w:rPr>
      </w:pPr>
      <w:r w:rsidRPr="00344201">
        <w:rPr>
          <w:rFonts w:asciiTheme="minorHAnsi" w:hAnsiTheme="minorHAnsi" w:cstheme="minorHAnsi"/>
          <w:u w:val="none"/>
        </w:rPr>
        <w:t xml:space="preserve">The inspector should reference the specific guidance listed under 02.07 </w:t>
      </w:r>
      <w:r w:rsidR="00732C1A" w:rsidRPr="00344201">
        <w:rPr>
          <w:rFonts w:asciiTheme="minorHAnsi" w:hAnsiTheme="minorHAnsi" w:cstheme="minorHAnsi"/>
          <w:u w:val="none"/>
        </w:rPr>
        <w:t>(</w:t>
      </w:r>
      <w:r w:rsidRPr="00344201">
        <w:rPr>
          <w:rFonts w:asciiTheme="minorHAnsi" w:hAnsiTheme="minorHAnsi" w:cstheme="minorHAnsi"/>
          <w:u w:val="none"/>
        </w:rPr>
        <w:t>a</w:t>
      </w:r>
      <w:r w:rsidR="00732C1A" w:rsidRPr="00344201">
        <w:rPr>
          <w:rFonts w:asciiTheme="minorHAnsi" w:hAnsiTheme="minorHAnsi" w:cstheme="minorHAnsi"/>
          <w:u w:val="none"/>
        </w:rPr>
        <w:t>)</w:t>
      </w:r>
      <w:r w:rsidRPr="00344201">
        <w:rPr>
          <w:rFonts w:asciiTheme="minorHAnsi" w:hAnsiTheme="minorHAnsi" w:cstheme="minorHAnsi"/>
          <w:u w:val="none"/>
        </w:rPr>
        <w:t>.</w:t>
      </w:r>
    </w:p>
    <w:p w14:paraId="1B181FC3" w14:textId="669E1935" w:rsidR="00761990" w:rsidRPr="00344201" w:rsidRDefault="003D2BC4" w:rsidP="00057C1C">
      <w:pPr>
        <w:pStyle w:val="Heading2"/>
        <w:keepNext w:val="0"/>
        <w:rPr>
          <w:rFonts w:asciiTheme="minorHAnsi" w:hAnsiTheme="minorHAnsi" w:cstheme="minorHAnsi"/>
        </w:rPr>
      </w:pPr>
      <w:r w:rsidRPr="00344201">
        <w:rPr>
          <w:rFonts w:asciiTheme="minorHAnsi" w:hAnsiTheme="minorHAnsi" w:cstheme="minorHAnsi"/>
        </w:rPr>
        <w:t>02.</w:t>
      </w:r>
      <w:r w:rsidR="00DE6E37" w:rsidRPr="00344201">
        <w:rPr>
          <w:rFonts w:asciiTheme="minorHAnsi" w:hAnsiTheme="minorHAnsi" w:cstheme="minorHAnsi"/>
        </w:rPr>
        <w:t>0</w:t>
      </w:r>
      <w:r w:rsidR="003F603D" w:rsidRPr="00344201">
        <w:rPr>
          <w:rFonts w:asciiTheme="minorHAnsi" w:hAnsiTheme="minorHAnsi" w:cstheme="minorHAnsi"/>
        </w:rPr>
        <w:t>8</w:t>
      </w:r>
      <w:r w:rsidRPr="00344201">
        <w:rPr>
          <w:rFonts w:asciiTheme="minorHAnsi" w:hAnsiTheme="minorHAnsi" w:cstheme="minorHAnsi"/>
        </w:rPr>
        <w:tab/>
      </w:r>
      <w:r w:rsidR="004C0649" w:rsidRPr="00344201">
        <w:rPr>
          <w:rFonts w:asciiTheme="minorHAnsi" w:hAnsiTheme="minorHAnsi" w:cstheme="minorHAnsi"/>
          <w:u w:val="single"/>
        </w:rPr>
        <w:t>Sanctions</w:t>
      </w:r>
      <w:r w:rsidR="00D70599" w:rsidRPr="00344201">
        <w:rPr>
          <w:rFonts w:asciiTheme="minorHAnsi" w:hAnsiTheme="minorHAnsi" w:cstheme="minorHAnsi"/>
          <w:u w:val="single"/>
        </w:rPr>
        <w:t xml:space="preserve"> and </w:t>
      </w:r>
      <w:r w:rsidR="006168C4" w:rsidRPr="00344201">
        <w:rPr>
          <w:rFonts w:asciiTheme="minorHAnsi" w:hAnsiTheme="minorHAnsi" w:cstheme="minorHAnsi"/>
          <w:u w:val="single"/>
        </w:rPr>
        <w:t>S</w:t>
      </w:r>
      <w:r w:rsidR="00242C2F" w:rsidRPr="00344201">
        <w:rPr>
          <w:rFonts w:asciiTheme="minorHAnsi" w:hAnsiTheme="minorHAnsi" w:cstheme="minorHAnsi"/>
          <w:u w:val="single"/>
        </w:rPr>
        <w:t xml:space="preserve">ubstance </w:t>
      </w:r>
      <w:r w:rsidR="006168C4" w:rsidRPr="00344201">
        <w:rPr>
          <w:rFonts w:asciiTheme="minorHAnsi" w:hAnsiTheme="minorHAnsi" w:cstheme="minorHAnsi"/>
          <w:u w:val="single"/>
        </w:rPr>
        <w:t>A</w:t>
      </w:r>
      <w:r w:rsidR="00242C2F" w:rsidRPr="00344201">
        <w:rPr>
          <w:rFonts w:asciiTheme="minorHAnsi" w:hAnsiTheme="minorHAnsi" w:cstheme="minorHAnsi"/>
          <w:u w:val="single"/>
        </w:rPr>
        <w:t xml:space="preserve">buse </w:t>
      </w:r>
      <w:r w:rsidR="006168C4" w:rsidRPr="00344201">
        <w:rPr>
          <w:rFonts w:asciiTheme="minorHAnsi" w:hAnsiTheme="minorHAnsi" w:cstheme="minorHAnsi"/>
          <w:u w:val="single"/>
        </w:rPr>
        <w:t>E</w:t>
      </w:r>
      <w:r w:rsidR="00242C2F" w:rsidRPr="00344201">
        <w:rPr>
          <w:rFonts w:asciiTheme="minorHAnsi" w:hAnsiTheme="minorHAnsi" w:cstheme="minorHAnsi"/>
          <w:u w:val="single"/>
        </w:rPr>
        <w:t>xpert</w:t>
      </w:r>
      <w:r w:rsidR="006168C4" w:rsidRPr="00344201">
        <w:rPr>
          <w:rFonts w:asciiTheme="minorHAnsi" w:hAnsiTheme="minorHAnsi" w:cstheme="minorHAnsi"/>
          <w:u w:val="single"/>
        </w:rPr>
        <w:t xml:space="preserve"> </w:t>
      </w:r>
      <w:r w:rsidR="00D70599" w:rsidRPr="00344201">
        <w:rPr>
          <w:rFonts w:asciiTheme="minorHAnsi" w:hAnsiTheme="minorHAnsi" w:cstheme="minorHAnsi"/>
          <w:u w:val="single"/>
        </w:rPr>
        <w:t>Interview</w:t>
      </w:r>
    </w:p>
    <w:p w14:paraId="2691C3E7" w14:textId="77777777" w:rsidR="004343DF" w:rsidRPr="00344201" w:rsidRDefault="004343DF" w:rsidP="00057C1C">
      <w:pPr>
        <w:pStyle w:val="BodyText"/>
        <w:numPr>
          <w:ilvl w:val="0"/>
          <w:numId w:val="60"/>
        </w:numPr>
        <w:rPr>
          <w:rFonts w:asciiTheme="minorHAnsi" w:hAnsiTheme="minorHAnsi" w:cstheme="minorHAnsi"/>
          <w:b/>
          <w:bCs/>
        </w:rPr>
      </w:pPr>
      <w:r w:rsidRPr="00344201">
        <w:rPr>
          <w:rFonts w:asciiTheme="minorHAnsi" w:hAnsiTheme="minorHAnsi" w:cstheme="minorHAnsi"/>
          <w:b/>
          <w:bCs/>
        </w:rPr>
        <w:t>Verify that the licensee only uses SAEs that meet the requirements in 10 CFR 26.187.</w:t>
      </w:r>
    </w:p>
    <w:p w14:paraId="052F843C" w14:textId="179A3E96" w:rsidR="009D6952" w:rsidRPr="00344201" w:rsidRDefault="0010738C"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03E357FD" w14:textId="77777777" w:rsidR="00482B96" w:rsidRPr="00344201" w:rsidRDefault="00482B96" w:rsidP="00057C1C">
      <w:pPr>
        <w:pStyle w:val="Requirement"/>
        <w:keepNext w:val="0"/>
        <w:rPr>
          <w:rFonts w:asciiTheme="minorHAnsi" w:hAnsiTheme="minorHAnsi" w:cstheme="minorHAnsi"/>
          <w:b w:val="0"/>
          <w:bCs w:val="0"/>
        </w:rPr>
      </w:pPr>
      <w:r w:rsidRPr="00344201">
        <w:rPr>
          <w:rFonts w:asciiTheme="minorHAnsi" w:hAnsiTheme="minorHAnsi" w:cstheme="minorHAnsi"/>
          <w:b w:val="0"/>
          <w:bCs w:val="0"/>
        </w:rPr>
        <w:t>Administer the Substance Abuse Expert Questionnaire (Attachment 4) to evaluate the training and credentials of the SAE, the SAE’s knowledge of the treatment and follow-up testing requirements associated with FFD program policy violations, and the SAE’s knowledge of the determination of fitness process.</w:t>
      </w:r>
    </w:p>
    <w:p w14:paraId="5DA6F34D" w14:textId="62A21C36" w:rsidR="0010738C" w:rsidRPr="00344201" w:rsidRDefault="00482B96" w:rsidP="00057C1C">
      <w:pPr>
        <w:pStyle w:val="BodyText"/>
        <w:ind w:left="720"/>
        <w:rPr>
          <w:rFonts w:asciiTheme="minorHAnsi" w:hAnsiTheme="minorHAnsi" w:cstheme="minorHAnsi"/>
        </w:rPr>
      </w:pPr>
      <w:r w:rsidRPr="00344201">
        <w:rPr>
          <w:rFonts w:asciiTheme="minorHAnsi" w:hAnsiTheme="minorHAnsi" w:cstheme="minorHAnsi"/>
        </w:rPr>
        <w:t xml:space="preserve">For utilities with multiple operating power reactor facility locations in the same NRC Region and that use the same SAE, the inspector(s) should consider if completing the Substance Abuse Expert Questionnaire is necessary when performing each site-specific inspection during the same inspection cycle (i.e., 1-year </w:t>
      </w:r>
      <w:proofErr w:type="gramStart"/>
      <w:r w:rsidRPr="00344201">
        <w:rPr>
          <w:rFonts w:asciiTheme="minorHAnsi" w:hAnsiTheme="minorHAnsi" w:cstheme="minorHAnsi"/>
        </w:rPr>
        <w:t>time period</w:t>
      </w:r>
      <w:proofErr w:type="gramEnd"/>
      <w:r w:rsidRPr="00344201">
        <w:rPr>
          <w:rFonts w:asciiTheme="minorHAnsi" w:hAnsiTheme="minorHAnsi" w:cstheme="minorHAnsi"/>
        </w:rPr>
        <w:t>). A more targeted interview with the SAE may still be needed based on site-specific records review conducted by the inspector(s), as well as if follow-up actions were identified during a prior inspection conducted in the same year.</w:t>
      </w:r>
    </w:p>
    <w:p w14:paraId="41153761" w14:textId="77777777" w:rsidR="004343DF" w:rsidRPr="00344201" w:rsidRDefault="004343DF" w:rsidP="00057C1C">
      <w:pPr>
        <w:pStyle w:val="BodyText"/>
        <w:numPr>
          <w:ilvl w:val="0"/>
          <w:numId w:val="60"/>
        </w:numPr>
        <w:rPr>
          <w:rFonts w:asciiTheme="minorHAnsi" w:hAnsiTheme="minorHAnsi" w:cstheme="minorHAnsi"/>
          <w:b/>
          <w:bCs/>
        </w:rPr>
      </w:pPr>
      <w:r w:rsidRPr="00344201">
        <w:rPr>
          <w:rFonts w:asciiTheme="minorHAnsi" w:hAnsiTheme="minorHAnsi" w:cstheme="minorHAnsi"/>
          <w:b/>
          <w:bCs/>
        </w:rPr>
        <w:t>Verify that the SAE is knowledgeable of the responsibilities related to evaluating individuals who have violated the substance abuse provision(s) of the FFD policy (10 CFR 26.187(g)) and performs each determination of fitness in accordance with 10 CFR 26.189.</w:t>
      </w:r>
    </w:p>
    <w:p w14:paraId="37D90DD3" w14:textId="7882EB84" w:rsidR="004343DF" w:rsidRPr="00344201" w:rsidRDefault="002A6F9E"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16422BD4" w14:textId="0FEF2C1B" w:rsidR="00482B96" w:rsidRPr="00344201" w:rsidRDefault="009C45B3" w:rsidP="00057C1C">
      <w:pPr>
        <w:pStyle w:val="SpecificGuidance"/>
        <w:keepNext w:val="0"/>
        <w:rPr>
          <w:rFonts w:asciiTheme="minorHAnsi" w:hAnsiTheme="minorHAnsi" w:cstheme="minorHAnsi"/>
          <w:u w:val="none"/>
        </w:rPr>
      </w:pPr>
      <w:r w:rsidRPr="00344201">
        <w:rPr>
          <w:rFonts w:asciiTheme="minorHAnsi" w:hAnsiTheme="minorHAnsi" w:cstheme="minorHAnsi"/>
          <w:u w:val="none"/>
        </w:rPr>
        <w:t xml:space="preserve">The inspector should reference the specific guidance listed under section 02.08 </w:t>
      </w:r>
      <w:r w:rsidR="005651DD" w:rsidRPr="00344201">
        <w:rPr>
          <w:rFonts w:asciiTheme="minorHAnsi" w:hAnsiTheme="minorHAnsi" w:cstheme="minorHAnsi"/>
          <w:u w:val="none"/>
        </w:rPr>
        <w:t>(</w:t>
      </w:r>
      <w:r w:rsidRPr="00344201">
        <w:rPr>
          <w:rFonts w:asciiTheme="minorHAnsi" w:hAnsiTheme="minorHAnsi" w:cstheme="minorHAnsi"/>
          <w:u w:val="none"/>
        </w:rPr>
        <w:t>a</w:t>
      </w:r>
      <w:r w:rsidR="005651DD" w:rsidRPr="00344201">
        <w:rPr>
          <w:rFonts w:asciiTheme="minorHAnsi" w:hAnsiTheme="minorHAnsi" w:cstheme="minorHAnsi"/>
          <w:u w:val="none"/>
        </w:rPr>
        <w:t>)</w:t>
      </w:r>
      <w:r w:rsidRPr="00344201">
        <w:rPr>
          <w:rFonts w:asciiTheme="minorHAnsi" w:hAnsiTheme="minorHAnsi" w:cstheme="minorHAnsi"/>
          <w:u w:val="none"/>
        </w:rPr>
        <w:t>.</w:t>
      </w:r>
    </w:p>
    <w:p w14:paraId="28148077" w14:textId="567CAEE4" w:rsidR="003D56AA" w:rsidRPr="00344201" w:rsidRDefault="00E5149C" w:rsidP="00057C1C">
      <w:pPr>
        <w:pStyle w:val="Heading2"/>
        <w:keepNext w:val="0"/>
        <w:rPr>
          <w:rFonts w:asciiTheme="minorHAnsi" w:hAnsiTheme="minorHAnsi" w:cstheme="minorHAnsi"/>
        </w:rPr>
      </w:pPr>
      <w:r w:rsidRPr="00344201">
        <w:rPr>
          <w:rFonts w:asciiTheme="minorHAnsi" w:hAnsiTheme="minorHAnsi" w:cstheme="minorHAnsi"/>
        </w:rPr>
        <w:t>02.</w:t>
      </w:r>
      <w:r w:rsidR="003F603D" w:rsidRPr="00344201">
        <w:rPr>
          <w:rFonts w:asciiTheme="minorHAnsi" w:hAnsiTheme="minorHAnsi" w:cstheme="minorHAnsi"/>
        </w:rPr>
        <w:t>09</w:t>
      </w:r>
      <w:r w:rsidRPr="00344201">
        <w:rPr>
          <w:rFonts w:asciiTheme="minorHAnsi" w:hAnsiTheme="minorHAnsi" w:cstheme="minorHAnsi"/>
        </w:rPr>
        <w:tab/>
      </w:r>
      <w:r w:rsidRPr="00344201">
        <w:rPr>
          <w:rFonts w:asciiTheme="minorHAnsi" w:hAnsiTheme="minorHAnsi" w:cstheme="minorHAnsi"/>
          <w:u w:val="single"/>
        </w:rPr>
        <w:t>Licensee Testing Facility and/or H</w:t>
      </w:r>
      <w:r w:rsidR="00242C2F" w:rsidRPr="00344201">
        <w:rPr>
          <w:rFonts w:asciiTheme="minorHAnsi" w:hAnsiTheme="minorHAnsi" w:cstheme="minorHAnsi"/>
          <w:u w:val="single"/>
        </w:rPr>
        <w:t xml:space="preserve">ealth and </w:t>
      </w:r>
      <w:r w:rsidRPr="00344201">
        <w:rPr>
          <w:rFonts w:asciiTheme="minorHAnsi" w:hAnsiTheme="minorHAnsi" w:cstheme="minorHAnsi"/>
          <w:u w:val="single"/>
        </w:rPr>
        <w:t>H</w:t>
      </w:r>
      <w:r w:rsidR="00242C2F" w:rsidRPr="00344201">
        <w:rPr>
          <w:rFonts w:asciiTheme="minorHAnsi" w:hAnsiTheme="minorHAnsi" w:cstheme="minorHAnsi"/>
          <w:u w:val="single"/>
        </w:rPr>
        <w:t xml:space="preserve">uman </w:t>
      </w:r>
      <w:r w:rsidRPr="00344201">
        <w:rPr>
          <w:rFonts w:asciiTheme="minorHAnsi" w:hAnsiTheme="minorHAnsi" w:cstheme="minorHAnsi"/>
          <w:u w:val="single"/>
        </w:rPr>
        <w:t>S</w:t>
      </w:r>
      <w:r w:rsidR="00242C2F" w:rsidRPr="00344201">
        <w:rPr>
          <w:rFonts w:asciiTheme="minorHAnsi" w:hAnsiTheme="minorHAnsi" w:cstheme="minorHAnsi"/>
          <w:u w:val="single"/>
        </w:rPr>
        <w:t>ervices</w:t>
      </w:r>
      <w:r w:rsidRPr="00344201">
        <w:rPr>
          <w:rFonts w:asciiTheme="minorHAnsi" w:hAnsiTheme="minorHAnsi" w:cstheme="minorHAnsi"/>
          <w:u w:val="single"/>
        </w:rPr>
        <w:t>-Certified Laboratory</w:t>
      </w:r>
    </w:p>
    <w:p w14:paraId="1B99F04D" w14:textId="64AC4236" w:rsidR="00D52854" w:rsidRPr="00344201" w:rsidRDefault="00632672" w:rsidP="00057C1C">
      <w:pPr>
        <w:pStyle w:val="Requirement"/>
        <w:keepNext w:val="0"/>
        <w:numPr>
          <w:ilvl w:val="0"/>
          <w:numId w:val="47"/>
        </w:numPr>
        <w:rPr>
          <w:rFonts w:asciiTheme="minorHAnsi" w:hAnsiTheme="minorHAnsi" w:cstheme="minorHAnsi"/>
        </w:rPr>
      </w:pPr>
      <w:r w:rsidRPr="00344201">
        <w:rPr>
          <w:rFonts w:asciiTheme="minorHAnsi" w:hAnsiTheme="minorHAnsi" w:cstheme="minorHAnsi"/>
        </w:rPr>
        <w:t>Verify that the licensee is</w:t>
      </w:r>
      <w:r w:rsidR="00445555" w:rsidRPr="00344201">
        <w:rPr>
          <w:rFonts w:asciiTheme="minorHAnsi" w:hAnsiTheme="minorHAnsi" w:cstheme="minorHAnsi"/>
        </w:rPr>
        <w:t xml:space="preserve"> or </w:t>
      </w:r>
      <w:r w:rsidR="005F52CC" w:rsidRPr="00344201">
        <w:rPr>
          <w:rFonts w:asciiTheme="minorHAnsi" w:hAnsiTheme="minorHAnsi" w:cstheme="minorHAnsi"/>
        </w:rPr>
        <w:t xml:space="preserve">is </w:t>
      </w:r>
      <w:r w:rsidR="00445555" w:rsidRPr="00344201">
        <w:rPr>
          <w:rFonts w:asciiTheme="minorHAnsi" w:hAnsiTheme="minorHAnsi" w:cstheme="minorHAnsi"/>
        </w:rPr>
        <w:t>prepared to</w:t>
      </w:r>
      <w:r w:rsidRPr="00344201">
        <w:rPr>
          <w:rFonts w:asciiTheme="minorHAnsi" w:hAnsiTheme="minorHAnsi" w:cstheme="minorHAnsi"/>
        </w:rPr>
        <w:t xml:space="preserve"> tes</w:t>
      </w:r>
      <w:r w:rsidR="00445555" w:rsidRPr="00344201">
        <w:rPr>
          <w:rFonts w:asciiTheme="minorHAnsi" w:hAnsiTheme="minorHAnsi" w:cstheme="minorHAnsi"/>
        </w:rPr>
        <w:t>t</w:t>
      </w:r>
      <w:r w:rsidRPr="00344201">
        <w:rPr>
          <w:rFonts w:asciiTheme="minorHAnsi" w:hAnsiTheme="minorHAnsi" w:cstheme="minorHAnsi"/>
        </w:rPr>
        <w:t xml:space="preserve"> each urine specimen, at a minimum, for the substances specified in </w:t>
      </w:r>
      <w:r w:rsidR="0086564D" w:rsidRPr="00344201">
        <w:rPr>
          <w:rFonts w:asciiTheme="minorHAnsi" w:hAnsiTheme="minorHAnsi" w:cstheme="minorHAnsi"/>
        </w:rPr>
        <w:t>10 CFR </w:t>
      </w:r>
      <w:r w:rsidRPr="00344201">
        <w:rPr>
          <w:rFonts w:asciiTheme="minorHAnsi" w:hAnsiTheme="minorHAnsi" w:cstheme="minorHAnsi"/>
        </w:rPr>
        <w:t>26.31(d)(1) and at the cutoff levels specified in</w:t>
      </w:r>
      <w:r w:rsidR="0082641B" w:rsidRPr="00344201">
        <w:rPr>
          <w:rFonts w:asciiTheme="minorHAnsi" w:hAnsiTheme="minorHAnsi" w:cstheme="minorHAnsi"/>
        </w:rPr>
        <w:t xml:space="preserve"> </w:t>
      </w:r>
      <w:r w:rsidR="00C53814" w:rsidRPr="00344201">
        <w:rPr>
          <w:rFonts w:asciiTheme="minorHAnsi" w:hAnsiTheme="minorHAnsi" w:cstheme="minorHAnsi"/>
        </w:rPr>
        <w:t>10</w:t>
      </w:r>
      <w:r w:rsidR="00513B99" w:rsidRPr="00344201">
        <w:rPr>
          <w:rFonts w:asciiTheme="minorHAnsi" w:hAnsiTheme="minorHAnsi" w:cstheme="minorHAnsi"/>
        </w:rPr>
        <w:t> </w:t>
      </w:r>
      <w:r w:rsidR="00C53814" w:rsidRPr="00344201">
        <w:rPr>
          <w:rFonts w:asciiTheme="minorHAnsi" w:hAnsiTheme="minorHAnsi" w:cstheme="minorHAnsi"/>
        </w:rPr>
        <w:t>CFR</w:t>
      </w:r>
      <w:r w:rsidR="009A0173" w:rsidRPr="00344201">
        <w:rPr>
          <w:rFonts w:asciiTheme="minorHAnsi" w:hAnsiTheme="minorHAnsi" w:cstheme="minorHAnsi"/>
        </w:rPr>
        <w:t> </w:t>
      </w:r>
      <w:r w:rsidR="00C53814" w:rsidRPr="00344201">
        <w:rPr>
          <w:rFonts w:asciiTheme="minorHAnsi" w:hAnsiTheme="minorHAnsi" w:cstheme="minorHAnsi"/>
        </w:rPr>
        <w:t>26.133 (Licensee Testing Facilities) and</w:t>
      </w:r>
      <w:r w:rsidR="003F603D" w:rsidRPr="00344201">
        <w:rPr>
          <w:rFonts w:asciiTheme="minorHAnsi" w:hAnsiTheme="minorHAnsi" w:cstheme="minorHAnsi"/>
        </w:rPr>
        <w:t>/or</w:t>
      </w:r>
      <w:r w:rsidR="00C53814" w:rsidRPr="00344201">
        <w:rPr>
          <w:rFonts w:asciiTheme="minorHAnsi" w:hAnsiTheme="minorHAnsi" w:cstheme="minorHAnsi"/>
        </w:rPr>
        <w:t xml:space="preserve"> </w:t>
      </w:r>
      <w:r w:rsidR="0086564D" w:rsidRPr="00344201">
        <w:rPr>
          <w:rFonts w:asciiTheme="minorHAnsi" w:hAnsiTheme="minorHAnsi" w:cstheme="minorHAnsi"/>
        </w:rPr>
        <w:t>10 CFR </w:t>
      </w:r>
      <w:r w:rsidRPr="00344201">
        <w:rPr>
          <w:rFonts w:asciiTheme="minorHAnsi" w:hAnsiTheme="minorHAnsi" w:cstheme="minorHAnsi"/>
        </w:rPr>
        <w:t>26.163</w:t>
      </w:r>
      <w:r w:rsidR="00C53814" w:rsidRPr="00344201">
        <w:rPr>
          <w:rFonts w:asciiTheme="minorHAnsi" w:hAnsiTheme="minorHAnsi" w:cstheme="minorHAnsi"/>
        </w:rPr>
        <w:t xml:space="preserve"> (</w:t>
      </w:r>
      <w:r w:rsidR="002A5FA5" w:rsidRPr="00344201">
        <w:rPr>
          <w:rFonts w:asciiTheme="minorHAnsi" w:hAnsiTheme="minorHAnsi" w:cstheme="minorHAnsi"/>
        </w:rPr>
        <w:t>HHS</w:t>
      </w:r>
      <w:r w:rsidR="002A5FA5" w:rsidRPr="00344201">
        <w:rPr>
          <w:rFonts w:asciiTheme="minorHAnsi" w:hAnsiTheme="minorHAnsi" w:cstheme="minorHAnsi"/>
        </w:rPr>
        <w:noBreakHyphen/>
      </w:r>
      <w:r w:rsidR="00C53814" w:rsidRPr="00344201">
        <w:rPr>
          <w:rFonts w:asciiTheme="minorHAnsi" w:hAnsiTheme="minorHAnsi" w:cstheme="minorHAnsi"/>
        </w:rPr>
        <w:t>certified laboratories)</w:t>
      </w:r>
      <w:r w:rsidR="005B78AA" w:rsidRPr="00344201">
        <w:rPr>
          <w:rFonts w:asciiTheme="minorHAnsi" w:hAnsiTheme="minorHAnsi" w:cstheme="minorHAnsi"/>
        </w:rPr>
        <w:t>.</w:t>
      </w:r>
    </w:p>
    <w:p w14:paraId="72CA6F9D" w14:textId="719FF539" w:rsidR="00D52854" w:rsidRPr="00344201" w:rsidRDefault="00632672" w:rsidP="00057C1C">
      <w:pPr>
        <w:pStyle w:val="BodyText"/>
        <w:numPr>
          <w:ilvl w:val="1"/>
          <w:numId w:val="47"/>
        </w:numPr>
        <w:rPr>
          <w:rFonts w:asciiTheme="minorHAnsi" w:hAnsiTheme="minorHAnsi" w:cstheme="minorHAnsi"/>
          <w:b/>
          <w:bCs/>
        </w:rPr>
      </w:pPr>
      <w:r w:rsidRPr="00344201">
        <w:rPr>
          <w:rFonts w:asciiTheme="minorHAnsi" w:hAnsiTheme="minorHAnsi" w:cstheme="minorHAnsi"/>
          <w:b/>
          <w:bCs/>
        </w:rPr>
        <w:t>If the licensee is using more stringent cutoff levels than specified in</w:t>
      </w:r>
      <w:r w:rsidR="00C805BD" w:rsidRPr="00344201">
        <w:rPr>
          <w:rFonts w:asciiTheme="minorHAnsi" w:hAnsiTheme="minorHAnsi" w:cstheme="minorHAnsi"/>
          <w:b/>
          <w:bCs/>
        </w:rPr>
        <w:t xml:space="preserve"> </w:t>
      </w:r>
      <w:r w:rsidR="00513B99" w:rsidRPr="00344201">
        <w:rPr>
          <w:rFonts w:asciiTheme="minorHAnsi" w:hAnsiTheme="minorHAnsi" w:cstheme="minorHAnsi"/>
          <w:b/>
          <w:bCs/>
        </w:rPr>
        <w:t>10 </w:t>
      </w:r>
      <w:r w:rsidRPr="00344201">
        <w:rPr>
          <w:rFonts w:asciiTheme="minorHAnsi" w:hAnsiTheme="minorHAnsi" w:cstheme="minorHAnsi"/>
          <w:b/>
          <w:bCs/>
        </w:rPr>
        <w:t>CFR</w:t>
      </w:r>
      <w:r w:rsidR="00513B99" w:rsidRPr="00344201">
        <w:rPr>
          <w:rFonts w:asciiTheme="minorHAnsi" w:hAnsiTheme="minorHAnsi" w:cstheme="minorHAnsi"/>
          <w:b/>
          <w:bCs/>
        </w:rPr>
        <w:t> </w:t>
      </w:r>
      <w:r w:rsidRPr="00344201">
        <w:rPr>
          <w:rFonts w:asciiTheme="minorHAnsi" w:hAnsiTheme="minorHAnsi" w:cstheme="minorHAnsi"/>
          <w:b/>
          <w:bCs/>
        </w:rPr>
        <w:t xml:space="preserve">26.163, verify that the cutoff levels </w:t>
      </w:r>
      <w:r w:rsidR="00787A7D" w:rsidRPr="00344201">
        <w:rPr>
          <w:rFonts w:asciiTheme="minorHAnsi" w:hAnsiTheme="minorHAnsi" w:cstheme="minorHAnsi"/>
          <w:b/>
          <w:bCs/>
        </w:rPr>
        <w:t xml:space="preserve">have </w:t>
      </w:r>
      <w:r w:rsidRPr="00344201">
        <w:rPr>
          <w:rFonts w:asciiTheme="minorHAnsi" w:hAnsiTheme="minorHAnsi" w:cstheme="minorHAnsi"/>
          <w:b/>
          <w:bCs/>
        </w:rPr>
        <w:t>been evaluated and certified, in writing, by a forensic toxicologist meeting the requirements in</w:t>
      </w:r>
      <w:r w:rsidR="00C805BD" w:rsidRPr="00344201">
        <w:rPr>
          <w:rFonts w:asciiTheme="minorHAnsi" w:hAnsiTheme="minorHAnsi" w:cstheme="minorHAnsi"/>
          <w:b/>
          <w:bCs/>
        </w:rPr>
        <w:t xml:space="preserve"> </w:t>
      </w:r>
      <w:r w:rsidR="00513B99" w:rsidRPr="00344201">
        <w:rPr>
          <w:rFonts w:asciiTheme="minorHAnsi" w:hAnsiTheme="minorHAnsi" w:cstheme="minorHAnsi"/>
          <w:b/>
          <w:bCs/>
        </w:rPr>
        <w:t>10 </w:t>
      </w:r>
      <w:r w:rsidRPr="00344201">
        <w:rPr>
          <w:rFonts w:asciiTheme="minorHAnsi" w:hAnsiTheme="minorHAnsi" w:cstheme="minorHAnsi"/>
          <w:b/>
          <w:bCs/>
        </w:rPr>
        <w:t>CF</w:t>
      </w:r>
      <w:r w:rsidR="00837D0D" w:rsidRPr="00344201">
        <w:rPr>
          <w:rFonts w:asciiTheme="minorHAnsi" w:hAnsiTheme="minorHAnsi" w:cstheme="minorHAnsi"/>
          <w:b/>
          <w:bCs/>
        </w:rPr>
        <w:t>R</w:t>
      </w:r>
      <w:r w:rsidR="00513B99" w:rsidRPr="00344201">
        <w:rPr>
          <w:rFonts w:asciiTheme="minorHAnsi" w:hAnsiTheme="minorHAnsi" w:cstheme="minorHAnsi"/>
          <w:b/>
          <w:bCs/>
        </w:rPr>
        <w:t> </w:t>
      </w:r>
      <w:r w:rsidR="00837D0D" w:rsidRPr="00344201">
        <w:rPr>
          <w:rFonts w:asciiTheme="minorHAnsi" w:hAnsiTheme="minorHAnsi" w:cstheme="minorHAnsi"/>
          <w:b/>
          <w:bCs/>
        </w:rPr>
        <w:t>26.31(d)(1)(</w:t>
      </w:r>
      <w:proofErr w:type="spellStart"/>
      <w:r w:rsidR="00837D0D" w:rsidRPr="00344201">
        <w:rPr>
          <w:rFonts w:asciiTheme="minorHAnsi" w:hAnsiTheme="minorHAnsi" w:cstheme="minorHAnsi"/>
          <w:b/>
          <w:bCs/>
        </w:rPr>
        <w:t>i</w:t>
      </w:r>
      <w:proofErr w:type="spellEnd"/>
      <w:r w:rsidR="00837D0D" w:rsidRPr="00344201">
        <w:rPr>
          <w:rFonts w:asciiTheme="minorHAnsi" w:hAnsiTheme="minorHAnsi" w:cstheme="minorHAnsi"/>
          <w:b/>
          <w:bCs/>
        </w:rPr>
        <w:t>)(D) (</w:t>
      </w:r>
      <w:r w:rsidR="00C26C40" w:rsidRPr="00344201">
        <w:rPr>
          <w:rFonts w:asciiTheme="minorHAnsi" w:hAnsiTheme="minorHAnsi" w:cstheme="minorHAnsi"/>
          <w:b/>
          <w:bCs/>
        </w:rPr>
        <w:t xml:space="preserve">or </w:t>
      </w:r>
      <w:r w:rsidR="00837D0D" w:rsidRPr="00344201">
        <w:rPr>
          <w:rFonts w:asciiTheme="minorHAnsi" w:hAnsiTheme="minorHAnsi" w:cstheme="minorHAnsi"/>
          <w:b/>
          <w:bCs/>
        </w:rPr>
        <w:t>NRC-</w:t>
      </w:r>
      <w:r w:rsidRPr="00344201">
        <w:rPr>
          <w:rFonts w:asciiTheme="minorHAnsi" w:hAnsiTheme="minorHAnsi" w:cstheme="minorHAnsi"/>
          <w:b/>
          <w:bCs/>
        </w:rPr>
        <w:t>approved the lower cutoff levels before</w:t>
      </w:r>
      <w:r w:rsidR="00513B99" w:rsidRPr="00344201">
        <w:rPr>
          <w:rFonts w:asciiTheme="minorHAnsi" w:hAnsiTheme="minorHAnsi" w:cstheme="minorHAnsi"/>
          <w:b/>
          <w:bCs/>
        </w:rPr>
        <w:t xml:space="preserve"> </w:t>
      </w:r>
      <w:r w:rsidRPr="00344201">
        <w:rPr>
          <w:rFonts w:asciiTheme="minorHAnsi" w:hAnsiTheme="minorHAnsi" w:cstheme="minorHAnsi"/>
          <w:b/>
          <w:bCs/>
        </w:rPr>
        <w:t>April</w:t>
      </w:r>
      <w:r w:rsidR="00513B99" w:rsidRPr="00344201">
        <w:rPr>
          <w:rFonts w:asciiTheme="minorHAnsi" w:hAnsiTheme="minorHAnsi" w:cstheme="minorHAnsi"/>
          <w:b/>
          <w:bCs/>
        </w:rPr>
        <w:t> </w:t>
      </w:r>
      <w:r w:rsidRPr="00344201">
        <w:rPr>
          <w:rFonts w:asciiTheme="minorHAnsi" w:hAnsiTheme="minorHAnsi" w:cstheme="minorHAnsi"/>
          <w:b/>
          <w:bCs/>
        </w:rPr>
        <w:t>30, 2008).</w:t>
      </w:r>
    </w:p>
    <w:p w14:paraId="406F56B1" w14:textId="3750A1F7" w:rsidR="00473C5D" w:rsidRPr="00344201" w:rsidRDefault="00473C5D" w:rsidP="00057C1C">
      <w:pPr>
        <w:pStyle w:val="BodyText"/>
        <w:numPr>
          <w:ilvl w:val="1"/>
          <w:numId w:val="47"/>
        </w:numPr>
        <w:rPr>
          <w:rFonts w:asciiTheme="minorHAnsi" w:hAnsiTheme="minorHAnsi" w:cstheme="minorHAnsi"/>
          <w:b/>
          <w:bCs/>
        </w:rPr>
      </w:pPr>
      <w:r w:rsidRPr="00344201">
        <w:rPr>
          <w:rFonts w:asciiTheme="minorHAnsi" w:hAnsiTheme="minorHAnsi" w:cstheme="minorHAnsi"/>
          <w:b/>
          <w:bCs/>
        </w:rPr>
        <w:t xml:space="preserve">If the licensee is testing for drug(s) in addition to those specified in </w:t>
      </w:r>
      <w:r w:rsidR="0086564D" w:rsidRPr="00344201">
        <w:rPr>
          <w:rFonts w:asciiTheme="minorHAnsi" w:hAnsiTheme="minorHAnsi" w:cstheme="minorHAnsi"/>
          <w:b/>
          <w:bCs/>
        </w:rPr>
        <w:t>10 CFR </w:t>
      </w:r>
      <w:r w:rsidRPr="00344201">
        <w:rPr>
          <w:rFonts w:asciiTheme="minorHAnsi" w:hAnsiTheme="minorHAnsi" w:cstheme="minorHAnsi"/>
          <w:b/>
          <w:bCs/>
        </w:rPr>
        <w:t>26.31(d)</w:t>
      </w:r>
      <w:r w:rsidR="00AE5AE0" w:rsidRPr="00344201">
        <w:rPr>
          <w:rFonts w:asciiTheme="minorHAnsi" w:hAnsiTheme="minorHAnsi" w:cstheme="minorHAnsi"/>
          <w:b/>
          <w:bCs/>
        </w:rPr>
        <w:t>(1)</w:t>
      </w:r>
      <w:r w:rsidRPr="00344201">
        <w:rPr>
          <w:rFonts w:asciiTheme="minorHAnsi" w:hAnsiTheme="minorHAnsi" w:cstheme="minorHAnsi"/>
          <w:b/>
          <w:bCs/>
        </w:rPr>
        <w:t>, verify that:</w:t>
      </w:r>
    </w:p>
    <w:p w14:paraId="437A68E8" w14:textId="5585149B" w:rsidR="00473C5D" w:rsidRPr="00344201" w:rsidRDefault="00473C5D" w:rsidP="00057C1C">
      <w:pPr>
        <w:pStyle w:val="BodyText"/>
        <w:numPr>
          <w:ilvl w:val="2"/>
          <w:numId w:val="47"/>
        </w:numPr>
        <w:rPr>
          <w:rFonts w:asciiTheme="minorHAnsi" w:hAnsiTheme="minorHAnsi" w:cstheme="minorHAnsi"/>
          <w:b/>
          <w:bCs/>
        </w:rPr>
      </w:pPr>
      <w:r w:rsidRPr="00344201">
        <w:rPr>
          <w:rFonts w:asciiTheme="minorHAnsi" w:hAnsiTheme="minorHAnsi" w:cstheme="minorHAnsi"/>
          <w:b/>
          <w:bCs/>
        </w:rPr>
        <w:t xml:space="preserve">Each drug is listed in Schedules I through V of </w:t>
      </w:r>
      <w:bookmarkStart w:id="6" w:name="_Hlk156461301"/>
      <w:r w:rsidR="0086565A" w:rsidRPr="00344201">
        <w:rPr>
          <w:rFonts w:asciiTheme="minorHAnsi" w:hAnsiTheme="minorHAnsi" w:cstheme="minorHAnsi"/>
          <w:b/>
          <w:bCs/>
        </w:rPr>
        <w:t>S</w:t>
      </w:r>
      <w:r w:rsidR="0026251F" w:rsidRPr="00344201">
        <w:rPr>
          <w:rFonts w:asciiTheme="minorHAnsi" w:hAnsiTheme="minorHAnsi" w:cstheme="minorHAnsi"/>
          <w:b/>
          <w:bCs/>
        </w:rPr>
        <w:t>ection</w:t>
      </w:r>
      <w:bookmarkEnd w:id="6"/>
      <w:r w:rsidR="00921EEA" w:rsidRPr="00344201">
        <w:rPr>
          <w:rFonts w:asciiTheme="minorHAnsi" w:hAnsiTheme="minorHAnsi" w:cstheme="minorHAnsi"/>
          <w:b/>
          <w:bCs/>
        </w:rPr>
        <w:t xml:space="preserve"> </w:t>
      </w:r>
      <w:r w:rsidRPr="00344201">
        <w:rPr>
          <w:rFonts w:asciiTheme="minorHAnsi" w:hAnsiTheme="minorHAnsi" w:cstheme="minorHAnsi"/>
          <w:b/>
          <w:bCs/>
        </w:rPr>
        <w:t>202 of the</w:t>
      </w:r>
      <w:r w:rsidR="001867CA" w:rsidRPr="00344201">
        <w:rPr>
          <w:rFonts w:asciiTheme="minorHAnsi" w:hAnsiTheme="minorHAnsi" w:cstheme="minorHAnsi"/>
          <w:b/>
          <w:bCs/>
        </w:rPr>
        <w:t xml:space="preserve"> </w:t>
      </w:r>
      <w:r w:rsidRPr="00344201">
        <w:rPr>
          <w:rFonts w:asciiTheme="minorHAnsi" w:hAnsiTheme="minorHAnsi" w:cstheme="minorHAnsi"/>
          <w:b/>
          <w:bCs/>
        </w:rPr>
        <w:t>Controlled Substances Act [21 U.S.C. 812</w:t>
      </w:r>
      <w:r w:rsidR="00AE5AE0" w:rsidRPr="00344201">
        <w:rPr>
          <w:rFonts w:asciiTheme="minorHAnsi" w:hAnsiTheme="minorHAnsi" w:cstheme="minorHAnsi"/>
          <w:b/>
          <w:bCs/>
        </w:rPr>
        <w:t>]. (</w:t>
      </w:r>
      <w:r w:rsidR="0086564D" w:rsidRPr="00344201">
        <w:rPr>
          <w:rFonts w:asciiTheme="minorHAnsi" w:hAnsiTheme="minorHAnsi" w:cstheme="minorHAnsi"/>
          <w:b/>
          <w:bCs/>
        </w:rPr>
        <w:t>10 CFR </w:t>
      </w:r>
      <w:r w:rsidR="00AE5AE0" w:rsidRPr="00344201">
        <w:rPr>
          <w:rFonts w:asciiTheme="minorHAnsi" w:hAnsiTheme="minorHAnsi" w:cstheme="minorHAnsi"/>
          <w:b/>
          <w:bCs/>
        </w:rPr>
        <w:t>26.31(d)(1</w:t>
      </w:r>
      <w:r w:rsidR="007501B8" w:rsidRPr="00344201">
        <w:rPr>
          <w:rFonts w:asciiTheme="minorHAnsi" w:hAnsiTheme="minorHAnsi" w:cstheme="minorHAnsi"/>
          <w:b/>
          <w:bCs/>
        </w:rPr>
        <w:t>)(</w:t>
      </w:r>
      <w:proofErr w:type="spellStart"/>
      <w:r w:rsidR="007501B8" w:rsidRPr="00344201">
        <w:rPr>
          <w:rFonts w:asciiTheme="minorHAnsi" w:hAnsiTheme="minorHAnsi" w:cstheme="minorHAnsi"/>
          <w:b/>
          <w:bCs/>
        </w:rPr>
        <w:t>i</w:t>
      </w:r>
      <w:proofErr w:type="spellEnd"/>
      <w:r w:rsidR="007501B8" w:rsidRPr="00344201">
        <w:rPr>
          <w:rFonts w:asciiTheme="minorHAnsi" w:hAnsiTheme="minorHAnsi" w:cstheme="minorHAnsi"/>
          <w:b/>
          <w:bCs/>
        </w:rPr>
        <w:t>)(A</w:t>
      </w:r>
      <w:r w:rsidR="00731F4C" w:rsidRPr="00344201">
        <w:rPr>
          <w:rFonts w:asciiTheme="minorHAnsi" w:hAnsiTheme="minorHAnsi" w:cstheme="minorHAnsi"/>
          <w:b/>
          <w:bCs/>
        </w:rPr>
        <w:t>))</w:t>
      </w:r>
    </w:p>
    <w:p w14:paraId="7F33FF3D" w14:textId="4C1FFDEB" w:rsidR="00473C5D" w:rsidRPr="00344201" w:rsidRDefault="00632672" w:rsidP="00057C1C">
      <w:pPr>
        <w:pStyle w:val="BodyText"/>
        <w:numPr>
          <w:ilvl w:val="2"/>
          <w:numId w:val="47"/>
        </w:numPr>
        <w:rPr>
          <w:rFonts w:asciiTheme="minorHAnsi" w:hAnsiTheme="minorHAnsi" w:cstheme="minorHAnsi"/>
          <w:b/>
          <w:bCs/>
        </w:rPr>
      </w:pPr>
      <w:r w:rsidRPr="00344201">
        <w:rPr>
          <w:rFonts w:asciiTheme="minorHAnsi" w:hAnsiTheme="minorHAnsi" w:cstheme="minorHAnsi"/>
          <w:b/>
          <w:bCs/>
        </w:rPr>
        <w:lastRenderedPageBreak/>
        <w:t>The assay and cutoff level</w:t>
      </w:r>
      <w:r w:rsidR="007501B8" w:rsidRPr="00344201">
        <w:rPr>
          <w:rFonts w:asciiTheme="minorHAnsi" w:hAnsiTheme="minorHAnsi" w:cstheme="minorHAnsi"/>
          <w:b/>
          <w:bCs/>
        </w:rPr>
        <w:t>s used</w:t>
      </w:r>
      <w:r w:rsidR="00731F4C" w:rsidRPr="00344201">
        <w:rPr>
          <w:rFonts w:asciiTheme="minorHAnsi" w:hAnsiTheme="minorHAnsi" w:cstheme="minorHAnsi"/>
          <w:b/>
          <w:bCs/>
        </w:rPr>
        <w:t xml:space="preserve"> </w:t>
      </w:r>
      <w:r w:rsidRPr="00344201">
        <w:rPr>
          <w:rFonts w:asciiTheme="minorHAnsi" w:hAnsiTheme="minorHAnsi" w:cstheme="minorHAnsi"/>
          <w:b/>
          <w:bCs/>
        </w:rPr>
        <w:t xml:space="preserve">for each drug </w:t>
      </w:r>
      <w:r w:rsidR="007501B8" w:rsidRPr="00344201">
        <w:rPr>
          <w:rFonts w:asciiTheme="minorHAnsi" w:hAnsiTheme="minorHAnsi" w:cstheme="minorHAnsi"/>
          <w:b/>
          <w:bCs/>
        </w:rPr>
        <w:t xml:space="preserve">have </w:t>
      </w:r>
      <w:r w:rsidRPr="00344201">
        <w:rPr>
          <w:rFonts w:asciiTheme="minorHAnsi" w:hAnsiTheme="minorHAnsi" w:cstheme="minorHAnsi"/>
          <w:b/>
          <w:bCs/>
        </w:rPr>
        <w:t xml:space="preserve">been certified in writing by a forensic toxicologist </w:t>
      </w:r>
      <w:r w:rsidR="007501B8" w:rsidRPr="00344201">
        <w:rPr>
          <w:rFonts w:asciiTheme="minorHAnsi" w:hAnsiTheme="minorHAnsi" w:cstheme="minorHAnsi"/>
          <w:b/>
          <w:bCs/>
        </w:rPr>
        <w:t>as scientifically sound and legally defensible. Certification of the assay and cutoff levels by a forensic toxicologist is not required if the HHS Guidelines are revised to authorize use of the testing assay and cutoff levels. (10 CFR 26.31(d)(1)(</w:t>
      </w:r>
      <w:proofErr w:type="spellStart"/>
      <w:r w:rsidR="007501B8" w:rsidRPr="00344201">
        <w:rPr>
          <w:rFonts w:asciiTheme="minorHAnsi" w:hAnsiTheme="minorHAnsi" w:cstheme="minorHAnsi"/>
          <w:b/>
          <w:bCs/>
        </w:rPr>
        <w:t>i</w:t>
      </w:r>
      <w:proofErr w:type="spellEnd"/>
      <w:r w:rsidR="007501B8" w:rsidRPr="00344201">
        <w:rPr>
          <w:rFonts w:asciiTheme="minorHAnsi" w:hAnsiTheme="minorHAnsi" w:cstheme="minorHAnsi"/>
          <w:b/>
          <w:bCs/>
        </w:rPr>
        <w:t>)(D))</w:t>
      </w:r>
    </w:p>
    <w:p w14:paraId="41153B34" w14:textId="178A7775" w:rsidR="003C327E" w:rsidRPr="00344201" w:rsidRDefault="007501B8" w:rsidP="00057C1C">
      <w:pPr>
        <w:pStyle w:val="BodyText"/>
        <w:numPr>
          <w:ilvl w:val="1"/>
          <w:numId w:val="47"/>
        </w:numPr>
        <w:rPr>
          <w:rFonts w:asciiTheme="minorHAnsi" w:hAnsiTheme="minorHAnsi" w:cstheme="minorHAnsi"/>
          <w:b/>
          <w:bCs/>
        </w:rPr>
      </w:pPr>
      <w:r w:rsidRPr="00344201">
        <w:rPr>
          <w:rFonts w:asciiTheme="minorHAnsi" w:hAnsiTheme="minorHAnsi" w:cstheme="minorHAnsi"/>
          <w:b/>
          <w:bCs/>
        </w:rPr>
        <w:t xml:space="preserve">For </w:t>
      </w:r>
      <w:r w:rsidR="00632672" w:rsidRPr="00344201">
        <w:rPr>
          <w:rFonts w:asciiTheme="minorHAnsi" w:hAnsiTheme="minorHAnsi" w:cstheme="minorHAnsi"/>
          <w:b/>
          <w:bCs/>
        </w:rPr>
        <w:t>special analyses</w:t>
      </w:r>
      <w:r w:rsidRPr="00344201">
        <w:rPr>
          <w:rFonts w:asciiTheme="minorHAnsi" w:hAnsiTheme="minorHAnsi" w:cstheme="minorHAnsi"/>
          <w:b/>
          <w:bCs/>
        </w:rPr>
        <w:t xml:space="preserve"> testing of specimens with a dilute validity test result and specimens collected under the direct observation conditions specified in 10 CFR 26.115(a)(1) through (3) and (5)</w:t>
      </w:r>
      <w:r w:rsidR="00787A7D" w:rsidRPr="00344201">
        <w:rPr>
          <w:rFonts w:asciiTheme="minorHAnsi" w:hAnsiTheme="minorHAnsi" w:cstheme="minorHAnsi"/>
          <w:b/>
          <w:bCs/>
        </w:rPr>
        <w:t>, verify that the process is implemented as described in</w:t>
      </w:r>
      <w:r w:rsidR="0088227B" w:rsidRPr="00344201">
        <w:rPr>
          <w:rFonts w:asciiTheme="minorHAnsi" w:hAnsiTheme="minorHAnsi" w:cstheme="minorHAnsi"/>
          <w:b/>
          <w:bCs/>
        </w:rPr>
        <w:t xml:space="preserve"> </w:t>
      </w:r>
      <w:r w:rsidR="00632672" w:rsidRPr="00344201">
        <w:rPr>
          <w:rFonts w:asciiTheme="minorHAnsi" w:hAnsiTheme="minorHAnsi" w:cstheme="minorHAnsi"/>
          <w:b/>
          <w:bCs/>
        </w:rPr>
        <w:t>10</w:t>
      </w:r>
      <w:r w:rsidR="00513B99" w:rsidRPr="00344201">
        <w:rPr>
          <w:rFonts w:asciiTheme="minorHAnsi" w:hAnsiTheme="minorHAnsi" w:cstheme="minorHAnsi"/>
          <w:b/>
          <w:bCs/>
        </w:rPr>
        <w:t> CFR </w:t>
      </w:r>
      <w:r w:rsidR="00632672" w:rsidRPr="00344201">
        <w:rPr>
          <w:rFonts w:asciiTheme="minorHAnsi" w:hAnsiTheme="minorHAnsi" w:cstheme="minorHAnsi"/>
          <w:b/>
          <w:bCs/>
        </w:rPr>
        <w:t>26.163(a)(2)</w:t>
      </w:r>
      <w:r w:rsidR="00787A7D" w:rsidRPr="00344201">
        <w:rPr>
          <w:rFonts w:asciiTheme="minorHAnsi" w:hAnsiTheme="minorHAnsi" w:cstheme="minorHAnsi"/>
          <w:b/>
          <w:bCs/>
        </w:rPr>
        <w:t>.</w:t>
      </w:r>
      <w:r w:rsidR="000B28BD" w:rsidRPr="00344201">
        <w:rPr>
          <w:rFonts w:asciiTheme="minorHAnsi" w:hAnsiTheme="minorHAnsi" w:cstheme="minorHAnsi"/>
          <w:b/>
          <w:bCs/>
        </w:rPr>
        <w:t xml:space="preserve"> This only pertains to testing </w:t>
      </w:r>
      <w:r w:rsidRPr="00344201">
        <w:rPr>
          <w:rFonts w:asciiTheme="minorHAnsi" w:hAnsiTheme="minorHAnsi" w:cstheme="minorHAnsi"/>
          <w:b/>
          <w:bCs/>
        </w:rPr>
        <w:t xml:space="preserve">performed </w:t>
      </w:r>
      <w:r w:rsidR="000B28BD" w:rsidRPr="00344201">
        <w:rPr>
          <w:rFonts w:asciiTheme="minorHAnsi" w:hAnsiTheme="minorHAnsi" w:cstheme="minorHAnsi"/>
          <w:b/>
          <w:bCs/>
        </w:rPr>
        <w:t>at an</w:t>
      </w:r>
      <w:r w:rsidR="00DC6EC2" w:rsidRPr="00344201">
        <w:rPr>
          <w:rFonts w:asciiTheme="minorHAnsi" w:hAnsiTheme="minorHAnsi" w:cstheme="minorHAnsi"/>
          <w:b/>
          <w:bCs/>
        </w:rPr>
        <w:t xml:space="preserve"> </w:t>
      </w:r>
      <w:r w:rsidR="002A5FA5" w:rsidRPr="00344201">
        <w:rPr>
          <w:rFonts w:asciiTheme="minorHAnsi" w:hAnsiTheme="minorHAnsi" w:cstheme="minorHAnsi"/>
          <w:b/>
          <w:bCs/>
        </w:rPr>
        <w:t>HHS</w:t>
      </w:r>
      <w:r w:rsidR="002A5FA5" w:rsidRPr="00344201">
        <w:rPr>
          <w:rFonts w:asciiTheme="minorHAnsi" w:hAnsiTheme="minorHAnsi" w:cstheme="minorHAnsi"/>
          <w:b/>
          <w:bCs/>
        </w:rPr>
        <w:noBreakHyphen/>
      </w:r>
      <w:r w:rsidR="000B28BD" w:rsidRPr="00344201">
        <w:rPr>
          <w:rFonts w:asciiTheme="minorHAnsi" w:hAnsiTheme="minorHAnsi" w:cstheme="minorHAnsi"/>
          <w:b/>
          <w:bCs/>
        </w:rPr>
        <w:t>certified laboratory.</w:t>
      </w:r>
    </w:p>
    <w:p w14:paraId="4BF02D7A" w14:textId="2B30AB22" w:rsidR="009C0D1D" w:rsidRPr="00344201" w:rsidRDefault="009C0D1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1A31AEF0" w14:textId="5FAD859B" w:rsidR="004022A8" w:rsidRPr="00344201" w:rsidRDefault="004022A8" w:rsidP="00057C1C">
      <w:pPr>
        <w:pStyle w:val="BodyText3"/>
        <w:rPr>
          <w:rFonts w:asciiTheme="minorHAnsi" w:hAnsiTheme="minorHAnsi" w:cstheme="minorHAnsi"/>
        </w:rPr>
      </w:pPr>
      <w:r w:rsidRPr="00344201">
        <w:rPr>
          <w:rFonts w:asciiTheme="minorHAnsi" w:hAnsiTheme="minorHAnsi" w:cstheme="minorHAnsi"/>
        </w:rPr>
        <w:t xml:space="preserve">The inspector(s) should review drug and validity testing results provided by the licensee’s testing facility (as applicable) and the </w:t>
      </w:r>
      <w:r w:rsidR="002A5FA5" w:rsidRPr="00344201">
        <w:rPr>
          <w:rFonts w:asciiTheme="minorHAnsi" w:hAnsiTheme="minorHAnsi" w:cstheme="minorHAnsi"/>
        </w:rPr>
        <w:t>HHS</w:t>
      </w:r>
      <w:r w:rsidR="002A5FA5" w:rsidRPr="00344201">
        <w:rPr>
          <w:rFonts w:asciiTheme="minorHAnsi" w:hAnsiTheme="minorHAnsi" w:cstheme="minorHAnsi"/>
        </w:rPr>
        <w:noBreakHyphen/>
      </w:r>
      <w:r w:rsidRPr="00344201">
        <w:rPr>
          <w:rFonts w:asciiTheme="minorHAnsi" w:hAnsiTheme="minorHAnsi" w:cstheme="minorHAnsi"/>
        </w:rPr>
        <w:t>certified laboratory to the MRO. The MRO may provide these results as part of the verified r</w:t>
      </w:r>
      <w:r w:rsidR="000234C5" w:rsidRPr="00344201">
        <w:rPr>
          <w:rFonts w:asciiTheme="minorHAnsi" w:hAnsiTheme="minorHAnsi" w:cstheme="minorHAnsi"/>
        </w:rPr>
        <w:t xml:space="preserve">esults sent to the FFD program. </w:t>
      </w:r>
      <w:r w:rsidRPr="00344201">
        <w:rPr>
          <w:rFonts w:asciiTheme="minorHAnsi" w:hAnsiTheme="minorHAnsi" w:cstheme="minorHAnsi"/>
        </w:rPr>
        <w:t xml:space="preserve">If so, inspector(s) should evaluate the test results during the records reviews conducted under </w:t>
      </w:r>
      <w:r w:rsidR="00F4345A" w:rsidRPr="00344201">
        <w:rPr>
          <w:rFonts w:asciiTheme="minorHAnsi" w:hAnsiTheme="minorHAnsi" w:cstheme="minorHAnsi"/>
        </w:rPr>
        <w:t xml:space="preserve">this </w:t>
      </w:r>
      <w:r w:rsidRPr="00344201">
        <w:rPr>
          <w:rFonts w:asciiTheme="minorHAnsi" w:hAnsiTheme="minorHAnsi" w:cstheme="minorHAnsi"/>
        </w:rPr>
        <w:t>inspection. If not, request that the MRO provide, for a sample of selected testing events, the laboratory test results to verify drug and validity testing requirements (substances tested, cutoff levels used, etc.).</w:t>
      </w:r>
    </w:p>
    <w:p w14:paraId="469E7EE3" w14:textId="79C83B45" w:rsidR="004022A8" w:rsidRPr="00344201" w:rsidRDefault="004022A8" w:rsidP="00057C1C">
      <w:pPr>
        <w:pStyle w:val="BodyText"/>
        <w:numPr>
          <w:ilvl w:val="1"/>
          <w:numId w:val="61"/>
        </w:numPr>
        <w:rPr>
          <w:rFonts w:asciiTheme="minorHAnsi" w:hAnsiTheme="minorHAnsi" w:cstheme="minorHAnsi"/>
        </w:rPr>
      </w:pPr>
      <w:r w:rsidRPr="00344201">
        <w:rPr>
          <w:rFonts w:asciiTheme="minorHAnsi" w:hAnsiTheme="minorHAnsi" w:cstheme="minorHAnsi"/>
        </w:rPr>
        <w:t xml:space="preserve">If the licensee tests for drugs in addition to those specified in </w:t>
      </w:r>
      <w:r w:rsidR="00DD5B7F" w:rsidRPr="00344201">
        <w:rPr>
          <w:rFonts w:asciiTheme="minorHAnsi" w:hAnsiTheme="minorHAnsi" w:cstheme="minorHAnsi"/>
        </w:rPr>
        <w:t xml:space="preserve">10 CFR </w:t>
      </w:r>
      <w:r w:rsidRPr="00344201">
        <w:rPr>
          <w:rFonts w:asciiTheme="minorHAnsi" w:hAnsiTheme="minorHAnsi" w:cstheme="minorHAnsi"/>
        </w:rPr>
        <w:t xml:space="preserve">26.31(d)(1), ensure that each drug is listed in </w:t>
      </w:r>
      <w:r w:rsidR="00180D05" w:rsidRPr="00344201">
        <w:rPr>
          <w:rFonts w:asciiTheme="minorHAnsi" w:hAnsiTheme="minorHAnsi" w:cstheme="minorHAnsi"/>
        </w:rPr>
        <w:t>S</w:t>
      </w:r>
      <w:r w:rsidR="005B78AA" w:rsidRPr="00344201">
        <w:rPr>
          <w:rFonts w:asciiTheme="minorHAnsi" w:hAnsiTheme="minorHAnsi" w:cstheme="minorHAnsi"/>
        </w:rPr>
        <w:t xml:space="preserve">chedules I through V of </w:t>
      </w:r>
      <w:r w:rsidR="00586740" w:rsidRPr="00344201">
        <w:rPr>
          <w:rFonts w:asciiTheme="minorHAnsi" w:hAnsiTheme="minorHAnsi" w:cstheme="minorHAnsi"/>
        </w:rPr>
        <w:t>S</w:t>
      </w:r>
      <w:r w:rsidR="0026251F" w:rsidRPr="00344201">
        <w:rPr>
          <w:rFonts w:asciiTheme="minorHAnsi" w:hAnsiTheme="minorHAnsi" w:cstheme="minorHAnsi"/>
        </w:rPr>
        <w:t>ection</w:t>
      </w:r>
      <w:r w:rsidR="005B78AA" w:rsidRPr="00344201">
        <w:rPr>
          <w:rFonts w:asciiTheme="minorHAnsi" w:hAnsiTheme="minorHAnsi" w:cstheme="minorHAnsi"/>
        </w:rPr>
        <w:t> </w:t>
      </w:r>
      <w:r w:rsidRPr="00344201">
        <w:rPr>
          <w:rFonts w:asciiTheme="minorHAnsi" w:hAnsiTheme="minorHAnsi" w:cstheme="minorHAnsi"/>
        </w:rPr>
        <w:t>202 of the Controlled Substanc</w:t>
      </w:r>
      <w:r w:rsidR="005B78AA" w:rsidRPr="00344201">
        <w:rPr>
          <w:rFonts w:asciiTheme="minorHAnsi" w:hAnsiTheme="minorHAnsi" w:cstheme="minorHAnsi"/>
        </w:rPr>
        <w:t>es Act [21 U.S.C. </w:t>
      </w:r>
      <w:r w:rsidRPr="00344201">
        <w:rPr>
          <w:rFonts w:asciiTheme="minorHAnsi" w:hAnsiTheme="minorHAnsi" w:cstheme="minorHAnsi"/>
        </w:rPr>
        <w:t>812].</w:t>
      </w:r>
    </w:p>
    <w:p w14:paraId="6511B275" w14:textId="654AD55C" w:rsidR="004022A8" w:rsidRPr="00344201" w:rsidRDefault="004022A8" w:rsidP="00057C1C">
      <w:pPr>
        <w:pStyle w:val="BodyText"/>
        <w:numPr>
          <w:ilvl w:val="1"/>
          <w:numId w:val="61"/>
        </w:numPr>
        <w:rPr>
          <w:rFonts w:asciiTheme="minorHAnsi" w:hAnsiTheme="minorHAnsi" w:cstheme="minorHAnsi"/>
        </w:rPr>
      </w:pPr>
      <w:r w:rsidRPr="00344201">
        <w:rPr>
          <w:rFonts w:asciiTheme="minorHAnsi" w:hAnsiTheme="minorHAnsi" w:cstheme="minorHAnsi"/>
        </w:rPr>
        <w:t xml:space="preserve">Review the forensic toxicologist certification for any additional drugs and/or more stringent cutoff levels used by the licensee. Ensure that the documentation is consistent with the requirements in </w:t>
      </w:r>
      <w:r w:rsidR="0086564D" w:rsidRPr="00344201">
        <w:rPr>
          <w:rFonts w:asciiTheme="minorHAnsi" w:hAnsiTheme="minorHAnsi" w:cstheme="minorHAnsi"/>
        </w:rPr>
        <w:t>10 CFR </w:t>
      </w:r>
      <w:r w:rsidRPr="00344201">
        <w:rPr>
          <w:rFonts w:asciiTheme="minorHAnsi" w:hAnsiTheme="minorHAnsi" w:cstheme="minorHAnsi"/>
        </w:rPr>
        <w:t>26.31(d)(1)(D).</w:t>
      </w:r>
    </w:p>
    <w:p w14:paraId="34907484" w14:textId="4809E26A" w:rsidR="00513B99" w:rsidRPr="00344201" w:rsidRDefault="004022A8" w:rsidP="00057C1C">
      <w:pPr>
        <w:pStyle w:val="BodyText"/>
        <w:numPr>
          <w:ilvl w:val="1"/>
          <w:numId w:val="61"/>
        </w:numPr>
        <w:rPr>
          <w:rFonts w:asciiTheme="minorHAnsi" w:hAnsiTheme="minorHAnsi" w:cstheme="minorHAnsi"/>
        </w:rPr>
      </w:pPr>
      <w:r w:rsidRPr="00344201">
        <w:rPr>
          <w:rFonts w:asciiTheme="minorHAnsi" w:hAnsiTheme="minorHAnsi" w:cstheme="minorHAnsi"/>
        </w:rPr>
        <w:t xml:space="preserve">The inspectors may also review the contract with the </w:t>
      </w:r>
      <w:r w:rsidR="002A5FA5" w:rsidRPr="00344201">
        <w:rPr>
          <w:rFonts w:asciiTheme="minorHAnsi" w:hAnsiTheme="minorHAnsi" w:cstheme="minorHAnsi"/>
        </w:rPr>
        <w:t>HHS</w:t>
      </w:r>
      <w:r w:rsidR="002A5FA5" w:rsidRPr="00344201">
        <w:rPr>
          <w:rFonts w:asciiTheme="minorHAnsi" w:hAnsiTheme="minorHAnsi" w:cstheme="minorHAnsi"/>
        </w:rPr>
        <w:noBreakHyphen/>
      </w:r>
      <w:r w:rsidRPr="00344201">
        <w:rPr>
          <w:rFonts w:asciiTheme="minorHAnsi" w:hAnsiTheme="minorHAnsi" w:cstheme="minorHAnsi"/>
        </w:rPr>
        <w:t>certified laboratory to confirm the drug testing program used by the licensee (substances tested, cutoff levels used, validity tests performed, etc.).</w:t>
      </w:r>
    </w:p>
    <w:p w14:paraId="43FDD9CC" w14:textId="18FA353E" w:rsidR="004022A8" w:rsidRPr="00344201" w:rsidRDefault="004022A8" w:rsidP="00057C1C">
      <w:pPr>
        <w:pStyle w:val="BodyText"/>
        <w:numPr>
          <w:ilvl w:val="1"/>
          <w:numId w:val="61"/>
        </w:numPr>
        <w:rPr>
          <w:rFonts w:asciiTheme="minorHAnsi" w:hAnsiTheme="minorHAnsi" w:cstheme="minorHAnsi"/>
        </w:rPr>
      </w:pPr>
      <w:r w:rsidRPr="00344201">
        <w:rPr>
          <w:rFonts w:asciiTheme="minorHAnsi" w:hAnsiTheme="minorHAnsi" w:cstheme="minorHAnsi"/>
        </w:rPr>
        <w:t xml:space="preserve">If </w:t>
      </w:r>
      <w:r w:rsidR="009C1C53" w:rsidRPr="00344201">
        <w:rPr>
          <w:rFonts w:asciiTheme="minorHAnsi" w:hAnsiTheme="minorHAnsi" w:cstheme="minorHAnsi"/>
        </w:rPr>
        <w:t xml:space="preserve">special analyses testing has been </w:t>
      </w:r>
      <w:r w:rsidR="00991D89" w:rsidRPr="00344201">
        <w:rPr>
          <w:rFonts w:asciiTheme="minorHAnsi" w:hAnsiTheme="minorHAnsi" w:cstheme="minorHAnsi"/>
        </w:rPr>
        <w:t xml:space="preserve">performed </w:t>
      </w:r>
      <w:r w:rsidRPr="00344201">
        <w:rPr>
          <w:rFonts w:asciiTheme="minorHAnsi" w:hAnsiTheme="minorHAnsi" w:cstheme="minorHAnsi"/>
        </w:rPr>
        <w:t>on specimen</w:t>
      </w:r>
      <w:r w:rsidR="00991D89" w:rsidRPr="00344201">
        <w:rPr>
          <w:rFonts w:asciiTheme="minorHAnsi" w:hAnsiTheme="minorHAnsi" w:cstheme="minorHAnsi"/>
        </w:rPr>
        <w:t xml:space="preserve">s </w:t>
      </w:r>
      <w:r w:rsidR="007E0FB0" w:rsidRPr="00344201">
        <w:rPr>
          <w:rFonts w:asciiTheme="minorHAnsi" w:hAnsiTheme="minorHAnsi" w:cstheme="minorHAnsi"/>
        </w:rPr>
        <w:t xml:space="preserve">with dilute validity test results </w:t>
      </w:r>
      <w:r w:rsidR="005334DB" w:rsidRPr="00344201">
        <w:rPr>
          <w:rFonts w:asciiTheme="minorHAnsi" w:hAnsiTheme="minorHAnsi" w:cstheme="minorHAnsi"/>
        </w:rPr>
        <w:t>and</w:t>
      </w:r>
      <w:r w:rsidR="00991D89" w:rsidRPr="00344201">
        <w:rPr>
          <w:rFonts w:asciiTheme="minorHAnsi" w:hAnsiTheme="minorHAnsi" w:cstheme="minorHAnsi"/>
        </w:rPr>
        <w:t xml:space="preserve"> specimens collected under direct observation conditions</w:t>
      </w:r>
      <w:r w:rsidRPr="00344201">
        <w:rPr>
          <w:rFonts w:asciiTheme="minorHAnsi" w:hAnsiTheme="minorHAnsi" w:cstheme="minorHAnsi"/>
        </w:rPr>
        <w:t xml:space="preserve">, ensure that the </w:t>
      </w:r>
      <w:r w:rsidR="00CD42A2" w:rsidRPr="00344201">
        <w:rPr>
          <w:rFonts w:asciiTheme="minorHAnsi" w:hAnsiTheme="minorHAnsi" w:cstheme="minorHAnsi"/>
        </w:rPr>
        <w:t xml:space="preserve">HHS-certified </w:t>
      </w:r>
      <w:r w:rsidRPr="00344201">
        <w:rPr>
          <w:rFonts w:asciiTheme="minorHAnsi" w:hAnsiTheme="minorHAnsi" w:cstheme="minorHAnsi"/>
        </w:rPr>
        <w:t>laboratory test results and MRO review</w:t>
      </w:r>
      <w:r w:rsidR="00CD42A2" w:rsidRPr="00344201">
        <w:rPr>
          <w:rFonts w:asciiTheme="minorHAnsi" w:hAnsiTheme="minorHAnsi" w:cstheme="minorHAnsi"/>
        </w:rPr>
        <w:t>s</w:t>
      </w:r>
      <w:r w:rsidRPr="00344201">
        <w:rPr>
          <w:rFonts w:asciiTheme="minorHAnsi" w:hAnsiTheme="minorHAnsi" w:cstheme="minorHAnsi"/>
        </w:rPr>
        <w:t xml:space="preserve"> are consistent with the requirements in </w:t>
      </w:r>
      <w:r w:rsidR="0086564D" w:rsidRPr="00344201">
        <w:rPr>
          <w:rFonts w:asciiTheme="minorHAnsi" w:hAnsiTheme="minorHAnsi" w:cstheme="minorHAnsi"/>
        </w:rPr>
        <w:t>10 CFR </w:t>
      </w:r>
      <w:r w:rsidRPr="00344201">
        <w:rPr>
          <w:rFonts w:asciiTheme="minorHAnsi" w:hAnsiTheme="minorHAnsi" w:cstheme="minorHAnsi"/>
        </w:rPr>
        <w:t>26.163(a)(2)</w:t>
      </w:r>
      <w:r w:rsidR="00E73BCD" w:rsidRPr="00344201">
        <w:rPr>
          <w:rFonts w:asciiTheme="minorHAnsi" w:hAnsiTheme="minorHAnsi" w:cstheme="minorHAnsi"/>
        </w:rPr>
        <w:t xml:space="preserve"> and 10 CFR </w:t>
      </w:r>
      <w:r w:rsidR="00E76E6A" w:rsidRPr="00344201">
        <w:rPr>
          <w:rFonts w:asciiTheme="minorHAnsi" w:hAnsiTheme="minorHAnsi" w:cstheme="minorHAnsi"/>
        </w:rPr>
        <w:t>26.185</w:t>
      </w:r>
      <w:r w:rsidRPr="00344201">
        <w:rPr>
          <w:rFonts w:asciiTheme="minorHAnsi" w:hAnsiTheme="minorHAnsi" w:cstheme="minorHAnsi"/>
        </w:rPr>
        <w:t>. Request from the licensee th</w:t>
      </w:r>
      <w:r w:rsidR="00384142" w:rsidRPr="00344201">
        <w:rPr>
          <w:rFonts w:asciiTheme="minorHAnsi" w:hAnsiTheme="minorHAnsi" w:cstheme="minorHAnsi"/>
        </w:rPr>
        <w:t>e</w:t>
      </w:r>
      <w:r w:rsidR="007351DC" w:rsidRPr="00344201">
        <w:rPr>
          <w:rFonts w:asciiTheme="minorHAnsi" w:hAnsiTheme="minorHAnsi" w:cstheme="minorHAnsi"/>
        </w:rPr>
        <w:t xml:space="preserve"> </w:t>
      </w:r>
      <w:r w:rsidR="000F637D" w:rsidRPr="00344201">
        <w:rPr>
          <w:rFonts w:asciiTheme="minorHAnsi" w:hAnsiTheme="minorHAnsi" w:cstheme="minorHAnsi"/>
        </w:rPr>
        <w:t xml:space="preserve">Federal </w:t>
      </w:r>
      <w:r w:rsidR="007351DC" w:rsidRPr="00344201">
        <w:rPr>
          <w:rFonts w:asciiTheme="minorHAnsi" w:hAnsiTheme="minorHAnsi" w:cstheme="minorHAnsi"/>
        </w:rPr>
        <w:t>CCF</w:t>
      </w:r>
      <w:r w:rsidR="00384142" w:rsidRPr="00344201">
        <w:rPr>
          <w:rFonts w:asciiTheme="minorHAnsi" w:hAnsiTheme="minorHAnsi" w:cstheme="minorHAnsi"/>
        </w:rPr>
        <w:t>, MRO-</w:t>
      </w:r>
      <w:r w:rsidRPr="00344201">
        <w:rPr>
          <w:rFonts w:asciiTheme="minorHAnsi" w:hAnsiTheme="minorHAnsi" w:cstheme="minorHAnsi"/>
        </w:rPr>
        <w:t xml:space="preserve">verified result, and </w:t>
      </w:r>
      <w:r w:rsidR="008C00F2" w:rsidRPr="00344201">
        <w:rPr>
          <w:rFonts w:asciiTheme="minorHAnsi" w:hAnsiTheme="minorHAnsi" w:cstheme="minorHAnsi"/>
        </w:rPr>
        <w:t xml:space="preserve">HHS-certified </w:t>
      </w:r>
      <w:r w:rsidRPr="00344201">
        <w:rPr>
          <w:rFonts w:asciiTheme="minorHAnsi" w:hAnsiTheme="minorHAnsi" w:cstheme="minorHAnsi"/>
        </w:rPr>
        <w:t xml:space="preserve">laboratory </w:t>
      </w:r>
      <w:r w:rsidR="008C00F2" w:rsidRPr="00344201">
        <w:rPr>
          <w:rFonts w:asciiTheme="minorHAnsi" w:hAnsiTheme="minorHAnsi" w:cstheme="minorHAnsi"/>
        </w:rPr>
        <w:t xml:space="preserve">test </w:t>
      </w:r>
      <w:r w:rsidRPr="00344201">
        <w:rPr>
          <w:rFonts w:asciiTheme="minorHAnsi" w:hAnsiTheme="minorHAnsi" w:cstheme="minorHAnsi"/>
        </w:rPr>
        <w:t xml:space="preserve">results for each </w:t>
      </w:r>
      <w:r w:rsidR="00985010" w:rsidRPr="00344201">
        <w:rPr>
          <w:rFonts w:asciiTheme="minorHAnsi" w:hAnsiTheme="minorHAnsi" w:cstheme="minorHAnsi"/>
        </w:rPr>
        <w:t xml:space="preserve">specimen </w:t>
      </w:r>
      <w:r w:rsidR="0026101D" w:rsidRPr="00344201">
        <w:rPr>
          <w:rFonts w:asciiTheme="minorHAnsi" w:hAnsiTheme="minorHAnsi" w:cstheme="minorHAnsi"/>
        </w:rPr>
        <w:t xml:space="preserve">subject to </w:t>
      </w:r>
      <w:r w:rsidR="005334DB" w:rsidRPr="00344201">
        <w:rPr>
          <w:rFonts w:asciiTheme="minorHAnsi" w:hAnsiTheme="minorHAnsi" w:cstheme="minorHAnsi"/>
        </w:rPr>
        <w:t xml:space="preserve">special analyses </w:t>
      </w:r>
      <w:r w:rsidRPr="00344201">
        <w:rPr>
          <w:rFonts w:asciiTheme="minorHAnsi" w:hAnsiTheme="minorHAnsi" w:cstheme="minorHAnsi"/>
        </w:rPr>
        <w:t>test</w:t>
      </w:r>
      <w:r w:rsidR="0026101D" w:rsidRPr="00344201">
        <w:rPr>
          <w:rFonts w:asciiTheme="minorHAnsi" w:hAnsiTheme="minorHAnsi" w:cstheme="minorHAnsi"/>
        </w:rPr>
        <w:t>ing</w:t>
      </w:r>
      <w:r w:rsidRPr="00344201">
        <w:rPr>
          <w:rFonts w:asciiTheme="minorHAnsi" w:hAnsiTheme="minorHAnsi" w:cstheme="minorHAnsi"/>
        </w:rPr>
        <w:t>.</w:t>
      </w:r>
    </w:p>
    <w:p w14:paraId="20E71EB9" w14:textId="6AA633F0" w:rsidR="001F5ABE" w:rsidRPr="00344201" w:rsidRDefault="001F5ABE" w:rsidP="00057C1C">
      <w:pPr>
        <w:pStyle w:val="Requirement"/>
        <w:keepNext w:val="0"/>
        <w:numPr>
          <w:ilvl w:val="0"/>
          <w:numId w:val="61"/>
        </w:numPr>
        <w:rPr>
          <w:rFonts w:asciiTheme="minorHAnsi" w:hAnsiTheme="minorHAnsi" w:cstheme="minorHAnsi"/>
        </w:rPr>
      </w:pPr>
      <w:r w:rsidRPr="00344201">
        <w:rPr>
          <w:rFonts w:asciiTheme="minorHAnsi" w:hAnsiTheme="minorHAnsi" w:cstheme="minorHAnsi"/>
        </w:rPr>
        <w:t xml:space="preserve">Verify that the licensee is </w:t>
      </w:r>
      <w:r w:rsidR="00BF47A1" w:rsidRPr="00344201">
        <w:rPr>
          <w:rFonts w:asciiTheme="minorHAnsi" w:hAnsiTheme="minorHAnsi" w:cstheme="minorHAnsi"/>
        </w:rPr>
        <w:t xml:space="preserve">or </w:t>
      </w:r>
      <w:r w:rsidR="007E0EB8" w:rsidRPr="00344201">
        <w:rPr>
          <w:rFonts w:asciiTheme="minorHAnsi" w:hAnsiTheme="minorHAnsi" w:cstheme="minorHAnsi"/>
        </w:rPr>
        <w:t xml:space="preserve">is </w:t>
      </w:r>
      <w:r w:rsidR="00BF47A1" w:rsidRPr="00344201">
        <w:rPr>
          <w:rFonts w:asciiTheme="minorHAnsi" w:hAnsiTheme="minorHAnsi" w:cstheme="minorHAnsi"/>
        </w:rPr>
        <w:t xml:space="preserve">prepared to </w:t>
      </w:r>
      <w:r w:rsidRPr="00344201">
        <w:rPr>
          <w:rFonts w:asciiTheme="minorHAnsi" w:hAnsiTheme="minorHAnsi" w:cstheme="minorHAnsi"/>
        </w:rPr>
        <w:t>conduct validity testing</w:t>
      </w:r>
      <w:r w:rsidR="000B28BD" w:rsidRPr="00344201">
        <w:rPr>
          <w:rFonts w:asciiTheme="minorHAnsi" w:hAnsiTheme="minorHAnsi" w:cstheme="minorHAnsi"/>
        </w:rPr>
        <w:t xml:space="preserve"> </w:t>
      </w:r>
      <w:r w:rsidR="000E5A88" w:rsidRPr="00344201">
        <w:rPr>
          <w:rFonts w:asciiTheme="minorHAnsi" w:hAnsiTheme="minorHAnsi" w:cstheme="minorHAnsi"/>
        </w:rPr>
        <w:t xml:space="preserve">at an </w:t>
      </w:r>
      <w:r w:rsidR="002A5FA5" w:rsidRPr="00344201">
        <w:rPr>
          <w:rFonts w:asciiTheme="minorHAnsi" w:hAnsiTheme="minorHAnsi" w:cstheme="minorHAnsi"/>
        </w:rPr>
        <w:t>HHS</w:t>
      </w:r>
      <w:r w:rsidR="002A5FA5" w:rsidRPr="00344201">
        <w:rPr>
          <w:rFonts w:asciiTheme="minorHAnsi" w:hAnsiTheme="minorHAnsi" w:cstheme="minorHAnsi"/>
        </w:rPr>
        <w:noBreakHyphen/>
      </w:r>
      <w:r w:rsidR="000E5A88" w:rsidRPr="00344201">
        <w:rPr>
          <w:rFonts w:asciiTheme="minorHAnsi" w:hAnsiTheme="minorHAnsi" w:cstheme="minorHAnsi"/>
        </w:rPr>
        <w:t xml:space="preserve">certified laboratory for all urine specimens </w:t>
      </w:r>
      <w:r w:rsidR="000B28BD" w:rsidRPr="00344201">
        <w:rPr>
          <w:rFonts w:asciiTheme="minorHAnsi" w:hAnsiTheme="minorHAnsi" w:cstheme="minorHAnsi"/>
        </w:rPr>
        <w:t xml:space="preserve">as described in </w:t>
      </w:r>
      <w:r w:rsidR="007501B8" w:rsidRPr="00344201">
        <w:rPr>
          <w:rFonts w:asciiTheme="minorHAnsi" w:hAnsiTheme="minorHAnsi" w:cstheme="minorHAnsi"/>
        </w:rPr>
        <w:t>10 CFR 26.31(d)(3)(</w:t>
      </w:r>
      <w:proofErr w:type="spellStart"/>
      <w:r w:rsidR="007501B8" w:rsidRPr="00344201">
        <w:rPr>
          <w:rFonts w:asciiTheme="minorHAnsi" w:hAnsiTheme="minorHAnsi" w:cstheme="minorHAnsi"/>
        </w:rPr>
        <w:t>i</w:t>
      </w:r>
      <w:proofErr w:type="spellEnd"/>
      <w:r w:rsidR="007501B8" w:rsidRPr="00344201">
        <w:rPr>
          <w:rFonts w:asciiTheme="minorHAnsi" w:hAnsiTheme="minorHAnsi" w:cstheme="minorHAnsi"/>
        </w:rPr>
        <w:t xml:space="preserve">) and </w:t>
      </w:r>
      <w:r w:rsidR="0086564D" w:rsidRPr="00344201">
        <w:rPr>
          <w:rFonts w:asciiTheme="minorHAnsi" w:hAnsiTheme="minorHAnsi" w:cstheme="minorHAnsi"/>
        </w:rPr>
        <w:t>10 CFR </w:t>
      </w:r>
      <w:r w:rsidR="007C0B8F" w:rsidRPr="00344201">
        <w:rPr>
          <w:rFonts w:asciiTheme="minorHAnsi" w:hAnsiTheme="minorHAnsi" w:cstheme="minorHAnsi"/>
        </w:rPr>
        <w:t>26.161</w:t>
      </w:r>
      <w:r w:rsidR="00C53814" w:rsidRPr="00344201">
        <w:rPr>
          <w:rFonts w:asciiTheme="minorHAnsi" w:hAnsiTheme="minorHAnsi" w:cstheme="minorHAnsi"/>
        </w:rPr>
        <w:t xml:space="preserve">. </w:t>
      </w:r>
      <w:r w:rsidR="00A46C3A" w:rsidRPr="00344201">
        <w:rPr>
          <w:rFonts w:asciiTheme="minorHAnsi" w:hAnsiTheme="minorHAnsi" w:cstheme="minorHAnsi"/>
        </w:rPr>
        <w:t xml:space="preserve">Validity screening </w:t>
      </w:r>
      <w:r w:rsidR="00C53814" w:rsidRPr="00344201">
        <w:rPr>
          <w:rFonts w:asciiTheme="minorHAnsi" w:hAnsiTheme="minorHAnsi" w:cstheme="minorHAnsi"/>
        </w:rPr>
        <w:t xml:space="preserve">and/or initial validity testing also may be performed at </w:t>
      </w:r>
      <w:r w:rsidR="00B70A3E" w:rsidRPr="00344201">
        <w:rPr>
          <w:rFonts w:asciiTheme="minorHAnsi" w:hAnsiTheme="minorHAnsi" w:cstheme="minorHAnsi"/>
        </w:rPr>
        <w:t xml:space="preserve">a </w:t>
      </w:r>
      <w:r w:rsidR="00C53814" w:rsidRPr="00344201">
        <w:rPr>
          <w:rFonts w:asciiTheme="minorHAnsi" w:hAnsiTheme="minorHAnsi" w:cstheme="minorHAnsi"/>
        </w:rPr>
        <w:t>licensee testing facilit</w:t>
      </w:r>
      <w:r w:rsidR="007351DC" w:rsidRPr="00344201">
        <w:rPr>
          <w:rFonts w:asciiTheme="minorHAnsi" w:hAnsiTheme="minorHAnsi" w:cstheme="minorHAnsi"/>
        </w:rPr>
        <w:t xml:space="preserve">y (LTF) </w:t>
      </w:r>
      <w:r w:rsidR="00C53814" w:rsidRPr="00344201">
        <w:rPr>
          <w:rFonts w:asciiTheme="minorHAnsi" w:hAnsiTheme="minorHAnsi" w:cstheme="minorHAnsi"/>
        </w:rPr>
        <w:t xml:space="preserve">as described in </w:t>
      </w:r>
      <w:r w:rsidR="0086564D" w:rsidRPr="00344201">
        <w:rPr>
          <w:rFonts w:asciiTheme="minorHAnsi" w:hAnsiTheme="minorHAnsi" w:cstheme="minorHAnsi"/>
        </w:rPr>
        <w:t>10 CFR </w:t>
      </w:r>
      <w:r w:rsidR="00F12040" w:rsidRPr="00344201">
        <w:rPr>
          <w:rFonts w:asciiTheme="minorHAnsi" w:hAnsiTheme="minorHAnsi" w:cstheme="minorHAnsi"/>
        </w:rPr>
        <w:t>26.131.</w:t>
      </w:r>
    </w:p>
    <w:p w14:paraId="5591262C" w14:textId="2CDAFC4D" w:rsidR="0028493A" w:rsidRPr="00344201" w:rsidRDefault="009C0D1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662072E2" w14:textId="3054F99B" w:rsidR="001F5ABE" w:rsidRPr="00344201" w:rsidRDefault="00FE1E03" w:rsidP="00057C1C">
      <w:pPr>
        <w:pStyle w:val="BodyText3"/>
        <w:rPr>
          <w:rFonts w:asciiTheme="minorHAnsi" w:hAnsiTheme="minorHAnsi" w:cstheme="minorHAnsi"/>
          <w:highlight w:val="yellow"/>
        </w:rPr>
      </w:pPr>
      <w:r w:rsidRPr="00344201">
        <w:rPr>
          <w:rFonts w:asciiTheme="minorHAnsi" w:hAnsiTheme="minorHAnsi" w:cstheme="minorHAnsi"/>
        </w:rPr>
        <w:t xml:space="preserve">The inspector(s) should review the licensee’s </w:t>
      </w:r>
      <w:r w:rsidR="007351DC" w:rsidRPr="00344201">
        <w:rPr>
          <w:rFonts w:asciiTheme="minorHAnsi" w:hAnsiTheme="minorHAnsi" w:cstheme="minorHAnsi"/>
        </w:rPr>
        <w:t xml:space="preserve">FFD </w:t>
      </w:r>
      <w:r w:rsidRPr="00344201">
        <w:rPr>
          <w:rFonts w:asciiTheme="minorHAnsi" w:hAnsiTheme="minorHAnsi" w:cstheme="minorHAnsi"/>
        </w:rPr>
        <w:t xml:space="preserve">policy </w:t>
      </w:r>
      <w:r w:rsidR="007501B8" w:rsidRPr="00344201">
        <w:rPr>
          <w:rFonts w:asciiTheme="minorHAnsi" w:hAnsiTheme="minorHAnsi" w:cstheme="minorHAnsi"/>
        </w:rPr>
        <w:t xml:space="preserve">statement </w:t>
      </w:r>
      <w:r w:rsidRPr="00344201">
        <w:rPr>
          <w:rFonts w:asciiTheme="minorHAnsi" w:hAnsiTheme="minorHAnsi" w:cstheme="minorHAnsi"/>
        </w:rPr>
        <w:t>to ensure that it specifies</w:t>
      </w:r>
      <w:r w:rsidR="007351DC" w:rsidRPr="00344201">
        <w:rPr>
          <w:rFonts w:asciiTheme="minorHAnsi" w:hAnsiTheme="minorHAnsi" w:cstheme="minorHAnsi"/>
        </w:rPr>
        <w:t xml:space="preserve"> that validity testing is to be performed on all urine specimens</w:t>
      </w:r>
      <w:r w:rsidR="006568C7" w:rsidRPr="00344201">
        <w:rPr>
          <w:rFonts w:asciiTheme="minorHAnsi" w:hAnsiTheme="minorHAnsi" w:cstheme="minorHAnsi"/>
        </w:rPr>
        <w:t>. Rev</w:t>
      </w:r>
      <w:r w:rsidR="007351DC" w:rsidRPr="00344201">
        <w:rPr>
          <w:rFonts w:asciiTheme="minorHAnsi" w:hAnsiTheme="minorHAnsi" w:cstheme="minorHAnsi"/>
        </w:rPr>
        <w:t>iew the HHS</w:t>
      </w:r>
      <w:r w:rsidR="007351DC" w:rsidRPr="00344201">
        <w:rPr>
          <w:rFonts w:asciiTheme="minorHAnsi" w:hAnsiTheme="minorHAnsi" w:cstheme="minorHAnsi"/>
        </w:rPr>
        <w:noBreakHyphen/>
        <w:t xml:space="preserve">certified laboratory contract to ensure that validity testing is being performed in </w:t>
      </w:r>
      <w:r w:rsidR="007351DC" w:rsidRPr="00344201">
        <w:rPr>
          <w:rFonts w:asciiTheme="minorHAnsi" w:hAnsiTheme="minorHAnsi" w:cstheme="minorHAnsi"/>
        </w:rPr>
        <w:lastRenderedPageBreak/>
        <w:t xml:space="preserve">accordance with </w:t>
      </w:r>
      <w:r w:rsidR="007501B8" w:rsidRPr="00344201">
        <w:rPr>
          <w:rFonts w:asciiTheme="minorHAnsi" w:hAnsiTheme="minorHAnsi" w:cstheme="minorHAnsi"/>
        </w:rPr>
        <w:t>10 CFR 26.31(d)(3)(</w:t>
      </w:r>
      <w:proofErr w:type="spellStart"/>
      <w:r w:rsidR="007501B8" w:rsidRPr="00344201">
        <w:rPr>
          <w:rFonts w:asciiTheme="minorHAnsi" w:hAnsiTheme="minorHAnsi" w:cstheme="minorHAnsi"/>
        </w:rPr>
        <w:t>i</w:t>
      </w:r>
      <w:proofErr w:type="spellEnd"/>
      <w:r w:rsidR="007501B8" w:rsidRPr="00344201">
        <w:rPr>
          <w:rFonts w:asciiTheme="minorHAnsi" w:hAnsiTheme="minorHAnsi" w:cstheme="minorHAnsi"/>
        </w:rPr>
        <w:t xml:space="preserve">) and </w:t>
      </w:r>
      <w:r w:rsidR="007351DC" w:rsidRPr="00344201">
        <w:rPr>
          <w:rFonts w:asciiTheme="minorHAnsi" w:hAnsiTheme="minorHAnsi" w:cstheme="minorHAnsi"/>
        </w:rPr>
        <w:t>10 CFR 26.161 and review a sample of urine specimen test results to confirm that validity testing has been performed</w:t>
      </w:r>
      <w:r w:rsidRPr="00344201">
        <w:rPr>
          <w:rFonts w:asciiTheme="minorHAnsi" w:hAnsiTheme="minorHAnsi" w:cstheme="minorHAnsi"/>
        </w:rPr>
        <w:t>. The inspector(s) should examine</w:t>
      </w:r>
      <w:r w:rsidR="007351DC" w:rsidRPr="00344201">
        <w:rPr>
          <w:rFonts w:asciiTheme="minorHAnsi" w:hAnsiTheme="minorHAnsi" w:cstheme="minorHAnsi"/>
        </w:rPr>
        <w:t xml:space="preserve"> any </w:t>
      </w:r>
      <w:r w:rsidRPr="00344201">
        <w:rPr>
          <w:rFonts w:asciiTheme="minorHAnsi" w:hAnsiTheme="minorHAnsi" w:cstheme="minorHAnsi"/>
        </w:rPr>
        <w:t>FFD program violations</w:t>
      </w:r>
      <w:r w:rsidR="007351DC" w:rsidRPr="00344201">
        <w:rPr>
          <w:rFonts w:asciiTheme="minorHAnsi" w:hAnsiTheme="minorHAnsi" w:cstheme="minorHAnsi"/>
        </w:rPr>
        <w:t xml:space="preserve"> for adulterated and substituted validity test results</w:t>
      </w:r>
      <w:r w:rsidR="00700CB9" w:rsidRPr="00344201">
        <w:rPr>
          <w:rFonts w:asciiTheme="minorHAnsi" w:hAnsiTheme="minorHAnsi" w:cstheme="minorHAnsi"/>
        </w:rPr>
        <w:t>.</w:t>
      </w:r>
    </w:p>
    <w:p w14:paraId="1CB7838F" w14:textId="565CBD9C" w:rsidR="00632672" w:rsidRPr="00344201" w:rsidRDefault="00632672" w:rsidP="00057C1C">
      <w:pPr>
        <w:pStyle w:val="Requirement"/>
        <w:keepNext w:val="0"/>
        <w:numPr>
          <w:ilvl w:val="0"/>
          <w:numId w:val="61"/>
        </w:numPr>
        <w:rPr>
          <w:rFonts w:asciiTheme="minorHAnsi" w:hAnsiTheme="minorHAnsi" w:cstheme="minorHAnsi"/>
        </w:rPr>
      </w:pPr>
      <w:r w:rsidRPr="00344201">
        <w:rPr>
          <w:rFonts w:asciiTheme="minorHAnsi" w:hAnsiTheme="minorHAnsi" w:cstheme="minorHAnsi"/>
        </w:rPr>
        <w:t>If the licensee uses a</w:t>
      </w:r>
      <w:r w:rsidR="006604CF" w:rsidRPr="00344201">
        <w:rPr>
          <w:rFonts w:asciiTheme="minorHAnsi" w:hAnsiTheme="minorHAnsi" w:cstheme="minorHAnsi"/>
        </w:rPr>
        <w:t>n</w:t>
      </w:r>
      <w:r w:rsidRPr="00344201">
        <w:rPr>
          <w:rFonts w:asciiTheme="minorHAnsi" w:hAnsiTheme="minorHAnsi" w:cstheme="minorHAnsi"/>
        </w:rPr>
        <w:t xml:space="preserve"> </w:t>
      </w:r>
      <w:r w:rsidR="009D5A5E" w:rsidRPr="00344201">
        <w:rPr>
          <w:rFonts w:asciiTheme="minorHAnsi" w:hAnsiTheme="minorHAnsi" w:cstheme="minorHAnsi"/>
        </w:rPr>
        <w:t>LTF</w:t>
      </w:r>
      <w:r w:rsidR="00346413" w:rsidRPr="00344201">
        <w:rPr>
          <w:rFonts w:asciiTheme="minorHAnsi" w:hAnsiTheme="minorHAnsi" w:cstheme="minorHAnsi"/>
        </w:rPr>
        <w:t>,</w:t>
      </w:r>
      <w:r w:rsidR="00027251" w:rsidRPr="00344201">
        <w:rPr>
          <w:rFonts w:asciiTheme="minorHAnsi" w:hAnsiTheme="minorHAnsi" w:cstheme="minorHAnsi"/>
        </w:rPr>
        <w:t xml:space="preserve"> </w:t>
      </w:r>
      <w:r w:rsidR="00DD5B7F" w:rsidRPr="00344201">
        <w:rPr>
          <w:rFonts w:asciiTheme="minorHAnsi" w:hAnsiTheme="minorHAnsi" w:cstheme="minorHAnsi"/>
        </w:rPr>
        <w:t>verify</w:t>
      </w:r>
      <w:r w:rsidR="008258DF" w:rsidRPr="00344201">
        <w:rPr>
          <w:rFonts w:asciiTheme="minorHAnsi" w:hAnsiTheme="minorHAnsi" w:cstheme="minorHAnsi"/>
        </w:rPr>
        <w:t xml:space="preserve"> the following:</w:t>
      </w:r>
    </w:p>
    <w:p w14:paraId="43F4592D" w14:textId="0912A836" w:rsidR="003C327E" w:rsidRPr="00344201" w:rsidRDefault="009D5A5E" w:rsidP="00057C1C">
      <w:pPr>
        <w:pStyle w:val="BodyText"/>
        <w:numPr>
          <w:ilvl w:val="1"/>
          <w:numId w:val="61"/>
        </w:numPr>
        <w:rPr>
          <w:rFonts w:asciiTheme="minorHAnsi" w:hAnsiTheme="minorHAnsi" w:cstheme="minorHAnsi"/>
          <w:b/>
          <w:bCs/>
        </w:rPr>
      </w:pPr>
      <w:r w:rsidRPr="00344201">
        <w:rPr>
          <w:rFonts w:asciiTheme="minorHAnsi" w:hAnsiTheme="minorHAnsi" w:cstheme="minorHAnsi"/>
          <w:b/>
          <w:bCs/>
        </w:rPr>
        <w:t>LTF personnel</w:t>
      </w:r>
      <w:r w:rsidR="008258DF" w:rsidRPr="00344201">
        <w:rPr>
          <w:rFonts w:asciiTheme="minorHAnsi" w:hAnsiTheme="minorHAnsi" w:cstheme="minorHAnsi"/>
          <w:b/>
          <w:bCs/>
        </w:rPr>
        <w:t xml:space="preserve"> meet the training and credential requirements in </w:t>
      </w:r>
      <w:r w:rsidR="0086564D" w:rsidRPr="00344201">
        <w:rPr>
          <w:rFonts w:asciiTheme="minorHAnsi" w:hAnsiTheme="minorHAnsi" w:cstheme="minorHAnsi"/>
          <w:b/>
          <w:bCs/>
        </w:rPr>
        <w:t>10 CFR </w:t>
      </w:r>
      <w:r w:rsidR="003317E3" w:rsidRPr="00344201">
        <w:rPr>
          <w:rFonts w:asciiTheme="minorHAnsi" w:hAnsiTheme="minorHAnsi" w:cstheme="minorHAnsi"/>
          <w:b/>
          <w:bCs/>
        </w:rPr>
        <w:t>26.125</w:t>
      </w:r>
      <w:r w:rsidR="008258DF" w:rsidRPr="00344201">
        <w:rPr>
          <w:rFonts w:asciiTheme="minorHAnsi" w:hAnsiTheme="minorHAnsi" w:cstheme="minorHAnsi"/>
          <w:b/>
          <w:bCs/>
        </w:rPr>
        <w:t>.</w:t>
      </w:r>
    </w:p>
    <w:p w14:paraId="7F517320" w14:textId="1F4A77D3" w:rsidR="008258DF" w:rsidRPr="00344201" w:rsidRDefault="007152D2" w:rsidP="00057C1C">
      <w:pPr>
        <w:pStyle w:val="BodyText"/>
        <w:numPr>
          <w:ilvl w:val="1"/>
          <w:numId w:val="61"/>
        </w:numPr>
        <w:rPr>
          <w:rFonts w:asciiTheme="minorHAnsi" w:hAnsiTheme="minorHAnsi" w:cstheme="minorHAnsi"/>
          <w:b/>
          <w:bCs/>
        </w:rPr>
      </w:pPr>
      <w:r w:rsidRPr="00344201">
        <w:rPr>
          <w:rFonts w:asciiTheme="minorHAnsi" w:hAnsiTheme="minorHAnsi" w:cstheme="minorHAnsi"/>
          <w:b/>
          <w:bCs/>
        </w:rPr>
        <w:t xml:space="preserve">The </w:t>
      </w:r>
      <w:r w:rsidR="009D5A5E" w:rsidRPr="00344201">
        <w:rPr>
          <w:rFonts w:asciiTheme="minorHAnsi" w:hAnsiTheme="minorHAnsi" w:cstheme="minorHAnsi"/>
          <w:b/>
          <w:bCs/>
        </w:rPr>
        <w:t xml:space="preserve">LTF </w:t>
      </w:r>
      <w:r w:rsidRPr="00344201">
        <w:rPr>
          <w:rFonts w:asciiTheme="minorHAnsi" w:hAnsiTheme="minorHAnsi" w:cstheme="minorHAnsi"/>
          <w:b/>
          <w:bCs/>
        </w:rPr>
        <w:t xml:space="preserve">is submitting a minimum of 5 percent (or at least one) of donor specimens screened as negative from each analytical run to the </w:t>
      </w:r>
      <w:r w:rsidR="002A5FA5" w:rsidRPr="00344201">
        <w:rPr>
          <w:rFonts w:asciiTheme="minorHAnsi" w:hAnsiTheme="minorHAnsi" w:cstheme="minorHAnsi"/>
          <w:b/>
          <w:bCs/>
        </w:rPr>
        <w:t>HHS</w:t>
      </w:r>
      <w:r w:rsidR="002A5FA5" w:rsidRPr="00344201">
        <w:rPr>
          <w:rFonts w:asciiTheme="minorHAnsi" w:hAnsiTheme="minorHAnsi" w:cstheme="minorHAnsi"/>
          <w:b/>
          <w:bCs/>
        </w:rPr>
        <w:noBreakHyphen/>
      </w:r>
      <w:r w:rsidRPr="00344201">
        <w:rPr>
          <w:rFonts w:asciiTheme="minorHAnsi" w:hAnsiTheme="minorHAnsi" w:cstheme="minorHAnsi"/>
          <w:b/>
          <w:bCs/>
        </w:rPr>
        <w:t>certified laboratory for testing. (</w:t>
      </w:r>
      <w:r w:rsidR="0086564D" w:rsidRPr="00344201">
        <w:rPr>
          <w:rFonts w:asciiTheme="minorHAnsi" w:hAnsiTheme="minorHAnsi" w:cstheme="minorHAnsi"/>
          <w:b/>
          <w:bCs/>
        </w:rPr>
        <w:t>10 CFR </w:t>
      </w:r>
      <w:r w:rsidRPr="00344201">
        <w:rPr>
          <w:rFonts w:asciiTheme="minorHAnsi" w:hAnsiTheme="minorHAnsi" w:cstheme="minorHAnsi"/>
          <w:b/>
          <w:bCs/>
        </w:rPr>
        <w:t>26.137(e)(5))</w:t>
      </w:r>
    </w:p>
    <w:p w14:paraId="7B409984" w14:textId="1FC75945" w:rsidR="0025396B" w:rsidRPr="00344201" w:rsidRDefault="0025396B" w:rsidP="00057C1C">
      <w:pPr>
        <w:pStyle w:val="BodyText"/>
        <w:numPr>
          <w:ilvl w:val="1"/>
          <w:numId w:val="61"/>
        </w:numPr>
        <w:rPr>
          <w:rFonts w:asciiTheme="minorHAnsi" w:hAnsiTheme="minorHAnsi" w:cstheme="minorHAnsi"/>
          <w:b/>
          <w:bCs/>
        </w:rPr>
      </w:pPr>
      <w:r w:rsidRPr="00344201">
        <w:rPr>
          <w:rFonts w:asciiTheme="minorHAnsi" w:hAnsiTheme="minorHAnsi" w:cstheme="minorHAnsi"/>
          <w:b/>
          <w:bCs/>
        </w:rPr>
        <w:t xml:space="preserve">The licensee is receiving testing information </w:t>
      </w:r>
      <w:r w:rsidR="007501B8" w:rsidRPr="00344201">
        <w:rPr>
          <w:rFonts w:asciiTheme="minorHAnsi" w:hAnsiTheme="minorHAnsi" w:cstheme="minorHAnsi"/>
          <w:b/>
          <w:bCs/>
        </w:rPr>
        <w:t xml:space="preserve">from the LTF </w:t>
      </w:r>
      <w:r w:rsidRPr="00344201">
        <w:rPr>
          <w:rFonts w:asciiTheme="minorHAnsi" w:hAnsiTheme="minorHAnsi" w:cstheme="minorHAnsi"/>
          <w:b/>
          <w:bCs/>
        </w:rPr>
        <w:t>to assess LTF performance (</w:t>
      </w:r>
      <w:r w:rsidR="0086564D" w:rsidRPr="00344201">
        <w:rPr>
          <w:rFonts w:asciiTheme="minorHAnsi" w:hAnsiTheme="minorHAnsi" w:cstheme="minorHAnsi"/>
          <w:b/>
          <w:bCs/>
        </w:rPr>
        <w:t>10 CFR </w:t>
      </w:r>
      <w:r w:rsidRPr="00344201">
        <w:rPr>
          <w:rFonts w:asciiTheme="minorHAnsi" w:hAnsiTheme="minorHAnsi" w:cstheme="minorHAnsi"/>
          <w:b/>
          <w:bCs/>
        </w:rPr>
        <w:t>26.75(</w:t>
      </w:r>
      <w:proofErr w:type="spellStart"/>
      <w:r w:rsidRPr="00344201">
        <w:rPr>
          <w:rFonts w:asciiTheme="minorHAnsi" w:hAnsiTheme="minorHAnsi" w:cstheme="minorHAnsi"/>
          <w:b/>
          <w:bCs/>
        </w:rPr>
        <w:t>i</w:t>
      </w:r>
      <w:proofErr w:type="spellEnd"/>
      <w:r w:rsidRPr="00344201">
        <w:rPr>
          <w:rFonts w:asciiTheme="minorHAnsi" w:hAnsiTheme="minorHAnsi" w:cstheme="minorHAnsi"/>
          <w:b/>
          <w:bCs/>
        </w:rPr>
        <w:t>) and 26.719(c))</w:t>
      </w:r>
      <w:r w:rsidR="002E6CF2" w:rsidRPr="00344201">
        <w:rPr>
          <w:rFonts w:asciiTheme="minorHAnsi" w:hAnsiTheme="minorHAnsi" w:cstheme="minorHAnsi"/>
          <w:b/>
          <w:bCs/>
        </w:rPr>
        <w:t>,</w:t>
      </w:r>
      <w:r w:rsidRPr="00344201">
        <w:rPr>
          <w:rFonts w:asciiTheme="minorHAnsi" w:hAnsiTheme="minorHAnsi" w:cstheme="minorHAnsi"/>
          <w:b/>
          <w:bCs/>
        </w:rPr>
        <w:t xml:space="preserve"> and to inform the annual FFD performance report to the NRC. (</w:t>
      </w:r>
      <w:r w:rsidR="0086564D" w:rsidRPr="00344201">
        <w:rPr>
          <w:rFonts w:asciiTheme="minorHAnsi" w:hAnsiTheme="minorHAnsi" w:cstheme="minorHAnsi"/>
          <w:b/>
          <w:bCs/>
        </w:rPr>
        <w:t>10 CFR </w:t>
      </w:r>
      <w:r w:rsidRPr="00344201">
        <w:rPr>
          <w:rFonts w:asciiTheme="minorHAnsi" w:hAnsiTheme="minorHAnsi" w:cstheme="minorHAnsi"/>
          <w:b/>
          <w:bCs/>
        </w:rPr>
        <w:t>26.139(d) and (e))</w:t>
      </w:r>
    </w:p>
    <w:p w14:paraId="64FE307A" w14:textId="331E5DF1" w:rsidR="001F5ABE" w:rsidRPr="00344201" w:rsidRDefault="00106036" w:rsidP="00057C1C">
      <w:pPr>
        <w:pStyle w:val="BodyText"/>
        <w:numPr>
          <w:ilvl w:val="1"/>
          <w:numId w:val="61"/>
        </w:numPr>
        <w:rPr>
          <w:rFonts w:asciiTheme="minorHAnsi" w:hAnsiTheme="minorHAnsi" w:cstheme="minorHAnsi"/>
          <w:b/>
          <w:bCs/>
        </w:rPr>
      </w:pPr>
      <w:r w:rsidRPr="00344201">
        <w:rPr>
          <w:rFonts w:asciiTheme="minorHAnsi" w:hAnsiTheme="minorHAnsi" w:cstheme="minorHAnsi"/>
          <w:b/>
          <w:bCs/>
        </w:rPr>
        <w:t>T</w:t>
      </w:r>
      <w:r w:rsidR="007C0B8F" w:rsidRPr="00344201">
        <w:rPr>
          <w:rFonts w:asciiTheme="minorHAnsi" w:hAnsiTheme="minorHAnsi" w:cstheme="minorHAnsi"/>
          <w:b/>
          <w:bCs/>
        </w:rPr>
        <w:t xml:space="preserve">he </w:t>
      </w:r>
      <w:r w:rsidR="007351DC" w:rsidRPr="00344201">
        <w:rPr>
          <w:rFonts w:asciiTheme="minorHAnsi" w:hAnsiTheme="minorHAnsi" w:cstheme="minorHAnsi"/>
          <w:b/>
          <w:bCs/>
        </w:rPr>
        <w:t xml:space="preserve">LTF </w:t>
      </w:r>
      <w:r w:rsidR="007C0B8F" w:rsidRPr="00344201">
        <w:rPr>
          <w:rFonts w:asciiTheme="minorHAnsi" w:hAnsiTheme="minorHAnsi" w:cstheme="minorHAnsi"/>
          <w:b/>
          <w:bCs/>
        </w:rPr>
        <w:t xml:space="preserve">is reporting </w:t>
      </w:r>
      <w:r w:rsidR="005E1451" w:rsidRPr="00344201">
        <w:rPr>
          <w:rFonts w:asciiTheme="minorHAnsi" w:hAnsiTheme="minorHAnsi" w:cstheme="minorHAnsi"/>
          <w:b/>
          <w:bCs/>
        </w:rPr>
        <w:t>testing program errors</w:t>
      </w:r>
      <w:r w:rsidR="00C53814" w:rsidRPr="00344201">
        <w:rPr>
          <w:rFonts w:asciiTheme="minorHAnsi" w:hAnsiTheme="minorHAnsi" w:cstheme="minorHAnsi"/>
          <w:b/>
          <w:bCs/>
        </w:rPr>
        <w:t>.</w:t>
      </w:r>
      <w:r w:rsidR="005B78AA" w:rsidRPr="00344201">
        <w:rPr>
          <w:rFonts w:asciiTheme="minorHAnsi" w:hAnsiTheme="minorHAnsi" w:cstheme="minorHAnsi"/>
          <w:b/>
          <w:bCs/>
        </w:rPr>
        <w:t xml:space="preserve"> </w:t>
      </w:r>
      <w:r w:rsidR="005E1451" w:rsidRPr="00344201">
        <w:rPr>
          <w:rFonts w:asciiTheme="minorHAnsi" w:hAnsiTheme="minorHAnsi" w:cstheme="minorHAnsi"/>
          <w:b/>
          <w:bCs/>
        </w:rPr>
        <w:t>(</w:t>
      </w:r>
      <w:r w:rsidR="0086564D" w:rsidRPr="00344201">
        <w:rPr>
          <w:rFonts w:asciiTheme="minorHAnsi" w:hAnsiTheme="minorHAnsi" w:cstheme="minorHAnsi"/>
          <w:b/>
          <w:bCs/>
        </w:rPr>
        <w:t>10 CFR </w:t>
      </w:r>
      <w:r w:rsidR="001F5ABE" w:rsidRPr="00344201">
        <w:rPr>
          <w:rFonts w:asciiTheme="minorHAnsi" w:hAnsiTheme="minorHAnsi" w:cstheme="minorHAnsi"/>
          <w:b/>
          <w:bCs/>
        </w:rPr>
        <w:t>26.137(f))</w:t>
      </w:r>
    </w:p>
    <w:p w14:paraId="5BAA0D03" w14:textId="08181583" w:rsidR="001F4144" w:rsidRPr="00344201" w:rsidRDefault="009C0D1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25C217FD" w14:textId="440A02E5" w:rsidR="00B40FF2" w:rsidRPr="00344201" w:rsidRDefault="00B40FF2" w:rsidP="00057C1C">
      <w:pPr>
        <w:pStyle w:val="BodyText3"/>
        <w:rPr>
          <w:rFonts w:asciiTheme="minorHAnsi" w:hAnsiTheme="minorHAnsi" w:cstheme="minorHAnsi"/>
        </w:rPr>
      </w:pPr>
      <w:r w:rsidRPr="00344201">
        <w:rPr>
          <w:rFonts w:asciiTheme="minorHAnsi" w:hAnsiTheme="minorHAnsi" w:cstheme="minorHAnsi"/>
        </w:rPr>
        <w:t xml:space="preserve">The inspector(s) should verify the following elements of the </w:t>
      </w:r>
      <w:r w:rsidR="007968F4" w:rsidRPr="00344201">
        <w:rPr>
          <w:rFonts w:asciiTheme="minorHAnsi" w:hAnsiTheme="minorHAnsi" w:cstheme="minorHAnsi"/>
        </w:rPr>
        <w:t xml:space="preserve">LTF’s </w:t>
      </w:r>
      <w:r w:rsidRPr="00344201">
        <w:rPr>
          <w:rFonts w:asciiTheme="minorHAnsi" w:hAnsiTheme="minorHAnsi" w:cstheme="minorHAnsi"/>
        </w:rPr>
        <w:t>testing program (only applicable if the licensee uses</w:t>
      </w:r>
      <w:r w:rsidR="007968F4" w:rsidRPr="00344201">
        <w:rPr>
          <w:rFonts w:asciiTheme="minorHAnsi" w:hAnsiTheme="minorHAnsi" w:cstheme="minorHAnsi"/>
        </w:rPr>
        <w:t xml:space="preserve"> an LTF</w:t>
      </w:r>
      <w:r w:rsidRPr="00344201">
        <w:rPr>
          <w:rFonts w:asciiTheme="minorHAnsi" w:hAnsiTheme="minorHAnsi" w:cstheme="minorHAnsi"/>
        </w:rPr>
        <w:t>).</w:t>
      </w:r>
    </w:p>
    <w:p w14:paraId="1C679A65" w14:textId="4F1DD61E" w:rsidR="00C06852" w:rsidRPr="00344201" w:rsidRDefault="00B40FF2" w:rsidP="00057C1C">
      <w:pPr>
        <w:pStyle w:val="BodyText"/>
        <w:numPr>
          <w:ilvl w:val="1"/>
          <w:numId w:val="62"/>
        </w:numPr>
        <w:rPr>
          <w:rFonts w:asciiTheme="minorHAnsi" w:hAnsiTheme="minorHAnsi" w:cstheme="minorHAnsi"/>
        </w:rPr>
      </w:pPr>
      <w:r w:rsidRPr="00344201">
        <w:rPr>
          <w:rFonts w:asciiTheme="minorHAnsi" w:hAnsiTheme="minorHAnsi" w:cstheme="minorHAnsi"/>
        </w:rPr>
        <w:t xml:space="preserve">Request and review the training and credential requirements for </w:t>
      </w:r>
      <w:r w:rsidR="00DD5B7F" w:rsidRPr="00344201">
        <w:rPr>
          <w:rFonts w:asciiTheme="minorHAnsi" w:hAnsiTheme="minorHAnsi" w:cstheme="minorHAnsi"/>
        </w:rPr>
        <w:t>LTF</w:t>
      </w:r>
      <w:r w:rsidR="007968F4" w:rsidRPr="00344201">
        <w:rPr>
          <w:rFonts w:asciiTheme="minorHAnsi" w:hAnsiTheme="minorHAnsi" w:cstheme="minorHAnsi"/>
        </w:rPr>
        <w:t xml:space="preserve"> </w:t>
      </w:r>
      <w:r w:rsidRPr="00344201">
        <w:rPr>
          <w:rFonts w:asciiTheme="minorHAnsi" w:hAnsiTheme="minorHAnsi" w:cstheme="minorHAnsi"/>
        </w:rPr>
        <w:t xml:space="preserve">staff to confirm compliance with </w:t>
      </w:r>
      <w:r w:rsidR="0086564D" w:rsidRPr="00344201">
        <w:rPr>
          <w:rFonts w:asciiTheme="minorHAnsi" w:hAnsiTheme="minorHAnsi" w:cstheme="minorHAnsi"/>
        </w:rPr>
        <w:t>10 CFR </w:t>
      </w:r>
      <w:r w:rsidRPr="00344201">
        <w:rPr>
          <w:rFonts w:asciiTheme="minorHAnsi" w:hAnsiTheme="minorHAnsi" w:cstheme="minorHAnsi"/>
        </w:rPr>
        <w:t>26.125.</w:t>
      </w:r>
    </w:p>
    <w:p w14:paraId="4648A7EE" w14:textId="6DD2054D" w:rsidR="00B40FF2" w:rsidRPr="00344201" w:rsidRDefault="00B40FF2" w:rsidP="00057C1C">
      <w:pPr>
        <w:pStyle w:val="BodyText"/>
        <w:numPr>
          <w:ilvl w:val="1"/>
          <w:numId w:val="62"/>
        </w:numPr>
        <w:rPr>
          <w:rFonts w:asciiTheme="minorHAnsi" w:hAnsiTheme="minorHAnsi" w:cstheme="minorHAnsi"/>
        </w:rPr>
      </w:pPr>
      <w:r w:rsidRPr="00344201">
        <w:rPr>
          <w:rFonts w:asciiTheme="minorHAnsi" w:hAnsiTheme="minorHAnsi" w:cstheme="minorHAnsi"/>
        </w:rPr>
        <w:t xml:space="preserve">Speak with staff at the </w:t>
      </w:r>
      <w:r w:rsidR="007968F4" w:rsidRPr="00344201">
        <w:rPr>
          <w:rFonts w:asciiTheme="minorHAnsi" w:hAnsiTheme="minorHAnsi" w:cstheme="minorHAnsi"/>
        </w:rPr>
        <w:t>LTF</w:t>
      </w:r>
      <w:r w:rsidRPr="00344201">
        <w:rPr>
          <w:rFonts w:asciiTheme="minorHAnsi" w:hAnsiTheme="minorHAnsi" w:cstheme="minorHAnsi"/>
        </w:rPr>
        <w:t xml:space="preserve"> to verify the procedure used to ensure that a minimum of 5 percent (or at least one) of donor specimens screened as negative from each analytical run are sent to the </w:t>
      </w:r>
      <w:r w:rsidR="002A5FA5" w:rsidRPr="00344201">
        <w:rPr>
          <w:rFonts w:asciiTheme="minorHAnsi" w:hAnsiTheme="minorHAnsi" w:cstheme="minorHAnsi"/>
        </w:rPr>
        <w:t>HHS</w:t>
      </w:r>
      <w:r w:rsidR="002A5FA5" w:rsidRPr="00344201">
        <w:rPr>
          <w:rFonts w:asciiTheme="minorHAnsi" w:hAnsiTheme="minorHAnsi" w:cstheme="minorHAnsi"/>
        </w:rPr>
        <w:noBreakHyphen/>
      </w:r>
      <w:r w:rsidRPr="00344201">
        <w:rPr>
          <w:rFonts w:asciiTheme="minorHAnsi" w:hAnsiTheme="minorHAnsi" w:cstheme="minorHAnsi"/>
        </w:rPr>
        <w:t xml:space="preserve">certified laboratory for quality control testing. Request a list of the specimens sent for testing and review a sample of the test results received from the </w:t>
      </w:r>
      <w:r w:rsidR="007968F4" w:rsidRPr="00344201">
        <w:rPr>
          <w:rFonts w:asciiTheme="minorHAnsi" w:hAnsiTheme="minorHAnsi" w:cstheme="minorHAnsi"/>
        </w:rPr>
        <w:t>LTF</w:t>
      </w:r>
      <w:r w:rsidRPr="00344201">
        <w:rPr>
          <w:rFonts w:asciiTheme="minorHAnsi" w:hAnsiTheme="minorHAnsi" w:cstheme="minorHAnsi"/>
        </w:rPr>
        <w:t>.</w:t>
      </w:r>
    </w:p>
    <w:p w14:paraId="1BC5E1B7" w14:textId="39AC7F3F" w:rsidR="00B40FF2" w:rsidRPr="00344201" w:rsidRDefault="00A9794E" w:rsidP="00057C1C">
      <w:pPr>
        <w:pStyle w:val="BodyText"/>
        <w:numPr>
          <w:ilvl w:val="1"/>
          <w:numId w:val="62"/>
        </w:numPr>
        <w:rPr>
          <w:rFonts w:asciiTheme="minorHAnsi" w:hAnsiTheme="minorHAnsi" w:cstheme="minorHAnsi"/>
        </w:rPr>
      </w:pPr>
      <w:r w:rsidRPr="00344201">
        <w:rPr>
          <w:rFonts w:asciiTheme="minorHAnsi" w:hAnsiTheme="minorHAnsi" w:cstheme="minorHAnsi"/>
        </w:rPr>
        <w:t xml:space="preserve">If applicable, </w:t>
      </w:r>
      <w:r w:rsidR="00FE63C0" w:rsidRPr="00344201">
        <w:rPr>
          <w:rFonts w:asciiTheme="minorHAnsi" w:hAnsiTheme="minorHAnsi" w:cstheme="minorHAnsi"/>
        </w:rPr>
        <w:t>r</w:t>
      </w:r>
      <w:r w:rsidR="00B40FF2" w:rsidRPr="00344201">
        <w:rPr>
          <w:rFonts w:asciiTheme="minorHAnsi" w:hAnsiTheme="minorHAnsi" w:cstheme="minorHAnsi"/>
        </w:rPr>
        <w:t>eview the annual statistical summary report provided to the licensee that details tests conducted at the</w:t>
      </w:r>
      <w:r w:rsidR="000234C5" w:rsidRPr="00344201">
        <w:rPr>
          <w:rFonts w:asciiTheme="minorHAnsi" w:hAnsiTheme="minorHAnsi" w:cstheme="minorHAnsi"/>
        </w:rPr>
        <w:t xml:space="preserve"> </w:t>
      </w:r>
      <w:r w:rsidR="007968F4" w:rsidRPr="00344201">
        <w:rPr>
          <w:rFonts w:asciiTheme="minorHAnsi" w:hAnsiTheme="minorHAnsi" w:cstheme="minorHAnsi"/>
        </w:rPr>
        <w:t>LTF</w:t>
      </w:r>
      <w:r w:rsidR="000234C5" w:rsidRPr="00344201">
        <w:rPr>
          <w:rFonts w:asciiTheme="minorHAnsi" w:hAnsiTheme="minorHAnsi" w:cstheme="minorHAnsi"/>
        </w:rPr>
        <w:t xml:space="preserve">. </w:t>
      </w:r>
      <w:r w:rsidR="00B40FF2" w:rsidRPr="00344201">
        <w:rPr>
          <w:rFonts w:asciiTheme="minorHAnsi" w:hAnsiTheme="minorHAnsi" w:cstheme="minorHAnsi"/>
        </w:rPr>
        <w:t>The FFD performance report</w:t>
      </w:r>
      <w:r w:rsidR="003F747A" w:rsidRPr="00344201">
        <w:rPr>
          <w:rFonts w:asciiTheme="minorHAnsi" w:hAnsiTheme="minorHAnsi" w:cstheme="minorHAnsi"/>
        </w:rPr>
        <w:t xml:space="preserve"> </w:t>
      </w:r>
      <w:r w:rsidR="00B40FF2" w:rsidRPr="00344201">
        <w:rPr>
          <w:rFonts w:asciiTheme="minorHAnsi" w:hAnsiTheme="minorHAnsi" w:cstheme="minorHAnsi"/>
        </w:rPr>
        <w:t xml:space="preserve">submitted by the licensee will consist of data supplied by the </w:t>
      </w:r>
      <w:r w:rsidR="007968F4" w:rsidRPr="00344201">
        <w:rPr>
          <w:rFonts w:asciiTheme="minorHAnsi" w:hAnsiTheme="minorHAnsi" w:cstheme="minorHAnsi"/>
        </w:rPr>
        <w:t xml:space="preserve">LTF </w:t>
      </w:r>
      <w:r w:rsidR="00B40FF2" w:rsidRPr="00344201">
        <w:rPr>
          <w:rFonts w:asciiTheme="minorHAnsi" w:hAnsiTheme="minorHAnsi" w:cstheme="minorHAnsi"/>
        </w:rPr>
        <w:t xml:space="preserve">and the </w:t>
      </w:r>
      <w:r w:rsidR="002A5FA5" w:rsidRPr="00344201">
        <w:rPr>
          <w:rFonts w:asciiTheme="minorHAnsi" w:hAnsiTheme="minorHAnsi" w:cstheme="minorHAnsi"/>
        </w:rPr>
        <w:t>HHS</w:t>
      </w:r>
      <w:r w:rsidR="002A5FA5" w:rsidRPr="00344201">
        <w:rPr>
          <w:rFonts w:asciiTheme="minorHAnsi" w:hAnsiTheme="minorHAnsi" w:cstheme="minorHAnsi"/>
        </w:rPr>
        <w:noBreakHyphen/>
      </w:r>
      <w:r w:rsidR="00B40FF2" w:rsidRPr="00344201">
        <w:rPr>
          <w:rFonts w:asciiTheme="minorHAnsi" w:hAnsiTheme="minorHAnsi" w:cstheme="minorHAnsi"/>
        </w:rPr>
        <w:t>certified laboratory.</w:t>
      </w:r>
    </w:p>
    <w:p w14:paraId="33496420" w14:textId="1E8A122D" w:rsidR="00B40FF2" w:rsidRPr="00344201" w:rsidRDefault="00FE63C0" w:rsidP="00057C1C">
      <w:pPr>
        <w:pStyle w:val="BodyText"/>
        <w:numPr>
          <w:ilvl w:val="1"/>
          <w:numId w:val="62"/>
        </w:numPr>
        <w:rPr>
          <w:rFonts w:asciiTheme="minorHAnsi" w:hAnsiTheme="minorHAnsi" w:cstheme="minorHAnsi"/>
        </w:rPr>
      </w:pPr>
      <w:r w:rsidRPr="00344201">
        <w:rPr>
          <w:rFonts w:asciiTheme="minorHAnsi" w:hAnsiTheme="minorHAnsi" w:cstheme="minorHAnsi"/>
        </w:rPr>
        <w:t>If applicable, e</w:t>
      </w:r>
      <w:r w:rsidR="00B40FF2" w:rsidRPr="00344201">
        <w:rPr>
          <w:rFonts w:asciiTheme="minorHAnsi" w:hAnsiTheme="minorHAnsi" w:cstheme="minorHAnsi"/>
        </w:rPr>
        <w:t>valuate any reports submitted to the licensee related to testing errors required to be re</w:t>
      </w:r>
      <w:r w:rsidR="000234C5" w:rsidRPr="00344201">
        <w:rPr>
          <w:rFonts w:asciiTheme="minorHAnsi" w:hAnsiTheme="minorHAnsi" w:cstheme="minorHAnsi"/>
        </w:rPr>
        <w:t xml:space="preserve">ported under </w:t>
      </w:r>
      <w:r w:rsidR="0086564D" w:rsidRPr="00344201">
        <w:rPr>
          <w:rFonts w:asciiTheme="minorHAnsi" w:hAnsiTheme="minorHAnsi" w:cstheme="minorHAnsi"/>
        </w:rPr>
        <w:t>10 CFR </w:t>
      </w:r>
      <w:r w:rsidR="000234C5" w:rsidRPr="00344201">
        <w:rPr>
          <w:rFonts w:asciiTheme="minorHAnsi" w:hAnsiTheme="minorHAnsi" w:cstheme="minorHAnsi"/>
        </w:rPr>
        <w:t xml:space="preserve">26.137(f). </w:t>
      </w:r>
      <w:r w:rsidR="00B40FF2" w:rsidRPr="00344201">
        <w:rPr>
          <w:rFonts w:asciiTheme="minorHAnsi" w:hAnsiTheme="minorHAnsi" w:cstheme="minorHAnsi"/>
        </w:rPr>
        <w:t>Ensure that corrective actions have been implemented.</w:t>
      </w:r>
    </w:p>
    <w:p w14:paraId="1A180E58" w14:textId="39C4A38B" w:rsidR="00D52854" w:rsidRPr="00344201" w:rsidRDefault="00797023" w:rsidP="00057C1C">
      <w:pPr>
        <w:pStyle w:val="Requirement"/>
        <w:keepNext w:val="0"/>
        <w:numPr>
          <w:ilvl w:val="0"/>
          <w:numId w:val="81"/>
        </w:numPr>
        <w:rPr>
          <w:rFonts w:asciiTheme="minorHAnsi" w:hAnsiTheme="minorHAnsi" w:cstheme="minorHAnsi"/>
        </w:rPr>
      </w:pPr>
      <w:r w:rsidRPr="00344201">
        <w:rPr>
          <w:rFonts w:asciiTheme="minorHAnsi" w:hAnsiTheme="minorHAnsi" w:cstheme="minorHAnsi"/>
        </w:rPr>
        <w:t>Verify each</w:t>
      </w:r>
      <w:r w:rsidR="006A32F5" w:rsidRPr="00344201">
        <w:rPr>
          <w:rFonts w:asciiTheme="minorHAnsi" w:hAnsiTheme="minorHAnsi" w:cstheme="minorHAnsi"/>
        </w:rPr>
        <w:t xml:space="preserve"> </w:t>
      </w:r>
      <w:r w:rsidR="002A5FA5" w:rsidRPr="00344201">
        <w:rPr>
          <w:rFonts w:asciiTheme="minorHAnsi" w:hAnsiTheme="minorHAnsi" w:cstheme="minorHAnsi"/>
        </w:rPr>
        <w:t>HHS</w:t>
      </w:r>
      <w:r w:rsidR="002A5FA5" w:rsidRPr="00344201">
        <w:rPr>
          <w:rFonts w:asciiTheme="minorHAnsi" w:hAnsiTheme="minorHAnsi" w:cstheme="minorHAnsi"/>
        </w:rPr>
        <w:noBreakHyphen/>
      </w:r>
      <w:r w:rsidR="00D52854" w:rsidRPr="00344201">
        <w:rPr>
          <w:rFonts w:asciiTheme="minorHAnsi" w:hAnsiTheme="minorHAnsi" w:cstheme="minorHAnsi"/>
        </w:rPr>
        <w:t>certified laboratory</w:t>
      </w:r>
      <w:r w:rsidR="006A32F5" w:rsidRPr="00344201">
        <w:rPr>
          <w:rFonts w:asciiTheme="minorHAnsi" w:hAnsiTheme="minorHAnsi" w:cstheme="minorHAnsi"/>
        </w:rPr>
        <w:t xml:space="preserve"> </w:t>
      </w:r>
      <w:r w:rsidR="00202EDE" w:rsidRPr="00344201">
        <w:rPr>
          <w:rFonts w:asciiTheme="minorHAnsi" w:hAnsiTheme="minorHAnsi" w:cstheme="minorHAnsi"/>
        </w:rPr>
        <w:t xml:space="preserve">used by the </w:t>
      </w:r>
      <w:r w:rsidR="00473C5D" w:rsidRPr="00344201">
        <w:rPr>
          <w:rFonts w:asciiTheme="minorHAnsi" w:hAnsiTheme="minorHAnsi" w:cstheme="minorHAnsi"/>
        </w:rPr>
        <w:t>license</w:t>
      </w:r>
      <w:r w:rsidR="00202EDE" w:rsidRPr="00344201">
        <w:rPr>
          <w:rFonts w:asciiTheme="minorHAnsi" w:hAnsiTheme="minorHAnsi" w:cstheme="minorHAnsi"/>
        </w:rPr>
        <w:t>e</w:t>
      </w:r>
      <w:r w:rsidR="00473C5D" w:rsidRPr="00344201">
        <w:rPr>
          <w:rFonts w:asciiTheme="minorHAnsi" w:hAnsiTheme="minorHAnsi" w:cstheme="minorHAnsi"/>
        </w:rPr>
        <w:t xml:space="preserve"> </w:t>
      </w:r>
      <w:r w:rsidR="00202EDE" w:rsidRPr="00344201">
        <w:rPr>
          <w:rFonts w:asciiTheme="minorHAnsi" w:hAnsiTheme="minorHAnsi" w:cstheme="minorHAnsi"/>
        </w:rPr>
        <w:t>to con</w:t>
      </w:r>
      <w:r w:rsidR="006A32F5" w:rsidRPr="00344201">
        <w:rPr>
          <w:rFonts w:asciiTheme="minorHAnsi" w:hAnsiTheme="minorHAnsi" w:cstheme="minorHAnsi"/>
        </w:rPr>
        <w:t xml:space="preserve">duct </w:t>
      </w:r>
      <w:r w:rsidR="007501B8" w:rsidRPr="00344201">
        <w:rPr>
          <w:rFonts w:asciiTheme="minorHAnsi" w:hAnsiTheme="minorHAnsi" w:cstheme="minorHAnsi"/>
        </w:rPr>
        <w:t xml:space="preserve">drug </w:t>
      </w:r>
      <w:r w:rsidR="006A32F5" w:rsidRPr="00344201">
        <w:rPr>
          <w:rFonts w:asciiTheme="minorHAnsi" w:hAnsiTheme="minorHAnsi" w:cstheme="minorHAnsi"/>
        </w:rPr>
        <w:t>te</w:t>
      </w:r>
      <w:r w:rsidR="00027251" w:rsidRPr="00344201">
        <w:rPr>
          <w:rFonts w:asciiTheme="minorHAnsi" w:hAnsiTheme="minorHAnsi" w:cstheme="minorHAnsi"/>
        </w:rPr>
        <w:t xml:space="preserve">sting </w:t>
      </w:r>
      <w:r w:rsidR="007501B8" w:rsidRPr="00344201">
        <w:rPr>
          <w:rFonts w:asciiTheme="minorHAnsi" w:hAnsiTheme="minorHAnsi" w:cstheme="minorHAnsi"/>
        </w:rPr>
        <w:t xml:space="preserve">of </w:t>
      </w:r>
      <w:r w:rsidR="00027251" w:rsidRPr="00344201">
        <w:rPr>
          <w:rFonts w:asciiTheme="minorHAnsi" w:hAnsiTheme="minorHAnsi" w:cstheme="minorHAnsi"/>
        </w:rPr>
        <w:t>specimens, ensure</w:t>
      </w:r>
      <w:r w:rsidR="008258DF" w:rsidRPr="00344201">
        <w:rPr>
          <w:rFonts w:asciiTheme="minorHAnsi" w:hAnsiTheme="minorHAnsi" w:cstheme="minorHAnsi"/>
        </w:rPr>
        <w:t xml:space="preserve"> that</w:t>
      </w:r>
      <w:r w:rsidR="006A32F5" w:rsidRPr="00344201">
        <w:rPr>
          <w:rFonts w:asciiTheme="minorHAnsi" w:hAnsiTheme="minorHAnsi" w:cstheme="minorHAnsi"/>
        </w:rPr>
        <w:t>:</w:t>
      </w:r>
    </w:p>
    <w:p w14:paraId="7BC3E3D8" w14:textId="486DD396" w:rsidR="00646A2E" w:rsidRPr="00344201" w:rsidRDefault="008258DF" w:rsidP="00057C1C">
      <w:pPr>
        <w:pStyle w:val="BodyText"/>
        <w:numPr>
          <w:ilvl w:val="1"/>
          <w:numId w:val="81"/>
        </w:numPr>
        <w:rPr>
          <w:rFonts w:asciiTheme="minorHAnsi" w:hAnsiTheme="minorHAnsi" w:cstheme="minorHAnsi"/>
          <w:b/>
          <w:bCs/>
        </w:rPr>
      </w:pPr>
      <w:r w:rsidRPr="00344201">
        <w:rPr>
          <w:rFonts w:asciiTheme="minorHAnsi" w:hAnsiTheme="minorHAnsi" w:cstheme="minorHAnsi"/>
          <w:b/>
          <w:bCs/>
        </w:rPr>
        <w:t>The</w:t>
      </w:r>
      <w:r w:rsidR="006A32F5" w:rsidRPr="00344201">
        <w:rPr>
          <w:rFonts w:asciiTheme="minorHAnsi" w:hAnsiTheme="minorHAnsi" w:cstheme="minorHAnsi"/>
          <w:b/>
          <w:bCs/>
        </w:rPr>
        <w:t xml:space="preserve"> </w:t>
      </w:r>
      <w:r w:rsidR="00202EDE" w:rsidRPr="00344201">
        <w:rPr>
          <w:rFonts w:asciiTheme="minorHAnsi" w:hAnsiTheme="minorHAnsi" w:cstheme="minorHAnsi"/>
          <w:b/>
          <w:bCs/>
        </w:rPr>
        <w:t xml:space="preserve">laboratory is </w:t>
      </w:r>
      <w:r w:rsidRPr="00344201">
        <w:rPr>
          <w:rFonts w:asciiTheme="minorHAnsi" w:hAnsiTheme="minorHAnsi" w:cstheme="minorHAnsi"/>
          <w:b/>
          <w:bCs/>
        </w:rPr>
        <w:t xml:space="preserve">an </w:t>
      </w:r>
      <w:r w:rsidR="002A5FA5" w:rsidRPr="00344201">
        <w:rPr>
          <w:rFonts w:asciiTheme="minorHAnsi" w:hAnsiTheme="minorHAnsi" w:cstheme="minorHAnsi"/>
          <w:b/>
          <w:bCs/>
        </w:rPr>
        <w:t>HHS</w:t>
      </w:r>
      <w:r w:rsidR="002A5FA5" w:rsidRPr="00344201">
        <w:rPr>
          <w:rFonts w:asciiTheme="minorHAnsi" w:hAnsiTheme="minorHAnsi" w:cstheme="minorHAnsi"/>
          <w:b/>
          <w:bCs/>
        </w:rPr>
        <w:noBreakHyphen/>
      </w:r>
      <w:r w:rsidRPr="00344201">
        <w:rPr>
          <w:rFonts w:asciiTheme="minorHAnsi" w:hAnsiTheme="minorHAnsi" w:cstheme="minorHAnsi"/>
          <w:b/>
          <w:bCs/>
        </w:rPr>
        <w:t>certified laboratory</w:t>
      </w:r>
      <w:r w:rsidR="002E70A7" w:rsidRPr="00344201">
        <w:rPr>
          <w:rFonts w:asciiTheme="minorHAnsi" w:hAnsiTheme="minorHAnsi" w:cstheme="minorHAnsi"/>
          <w:b/>
          <w:bCs/>
        </w:rPr>
        <w:t>.</w:t>
      </w:r>
      <w:r w:rsidR="003317E3" w:rsidRPr="00344201">
        <w:rPr>
          <w:rFonts w:asciiTheme="minorHAnsi" w:hAnsiTheme="minorHAnsi" w:cstheme="minorHAnsi"/>
          <w:b/>
          <w:bCs/>
        </w:rPr>
        <w:t xml:space="preserve"> (</w:t>
      </w:r>
      <w:r w:rsidR="0086564D" w:rsidRPr="00344201">
        <w:rPr>
          <w:rFonts w:asciiTheme="minorHAnsi" w:hAnsiTheme="minorHAnsi" w:cstheme="minorHAnsi"/>
          <w:b/>
          <w:bCs/>
        </w:rPr>
        <w:t>10 CFR </w:t>
      </w:r>
      <w:r w:rsidR="003317E3" w:rsidRPr="00344201">
        <w:rPr>
          <w:rFonts w:asciiTheme="minorHAnsi" w:hAnsiTheme="minorHAnsi" w:cstheme="minorHAnsi"/>
          <w:b/>
          <w:bCs/>
        </w:rPr>
        <w:t>26.31(d)(3</w:t>
      </w:r>
      <w:r w:rsidR="002E70A7" w:rsidRPr="00344201">
        <w:rPr>
          <w:rFonts w:asciiTheme="minorHAnsi" w:hAnsiTheme="minorHAnsi" w:cstheme="minorHAnsi"/>
          <w:b/>
          <w:bCs/>
        </w:rPr>
        <w:t>)</w:t>
      </w:r>
      <w:r w:rsidR="001A4D2B" w:rsidRPr="00344201">
        <w:rPr>
          <w:rFonts w:asciiTheme="minorHAnsi" w:hAnsiTheme="minorHAnsi" w:cstheme="minorHAnsi"/>
          <w:b/>
          <w:bCs/>
        </w:rPr>
        <w:t xml:space="preserve"> </w:t>
      </w:r>
      <w:r w:rsidR="002E70A7" w:rsidRPr="00344201">
        <w:rPr>
          <w:rFonts w:asciiTheme="minorHAnsi" w:hAnsiTheme="minorHAnsi" w:cstheme="minorHAnsi"/>
          <w:b/>
          <w:bCs/>
        </w:rPr>
        <w:t>and</w:t>
      </w:r>
      <w:r w:rsidR="001A4D2B" w:rsidRPr="00344201">
        <w:rPr>
          <w:rFonts w:asciiTheme="minorHAnsi" w:hAnsiTheme="minorHAnsi" w:cstheme="minorHAnsi"/>
          <w:b/>
          <w:bCs/>
        </w:rPr>
        <w:t xml:space="preserve"> </w:t>
      </w:r>
      <w:r w:rsidR="0086564D" w:rsidRPr="00344201">
        <w:rPr>
          <w:rFonts w:asciiTheme="minorHAnsi" w:hAnsiTheme="minorHAnsi" w:cstheme="minorHAnsi"/>
          <w:b/>
          <w:bCs/>
        </w:rPr>
        <w:t>10 CFR </w:t>
      </w:r>
      <w:r w:rsidR="003317E3" w:rsidRPr="00344201">
        <w:rPr>
          <w:rFonts w:asciiTheme="minorHAnsi" w:hAnsiTheme="minorHAnsi" w:cstheme="minorHAnsi"/>
          <w:b/>
          <w:bCs/>
        </w:rPr>
        <w:t>26.153(a))</w:t>
      </w:r>
    </w:p>
    <w:p w14:paraId="5BB85EBC" w14:textId="55BF9DE9" w:rsidR="003C327E" w:rsidRPr="00344201" w:rsidRDefault="008258DF" w:rsidP="00057C1C">
      <w:pPr>
        <w:pStyle w:val="BodyText"/>
        <w:numPr>
          <w:ilvl w:val="1"/>
          <w:numId w:val="81"/>
        </w:numPr>
        <w:rPr>
          <w:rFonts w:asciiTheme="minorHAnsi" w:hAnsiTheme="minorHAnsi" w:cstheme="minorHAnsi"/>
          <w:b/>
          <w:bCs/>
        </w:rPr>
      </w:pPr>
      <w:r w:rsidRPr="00344201">
        <w:rPr>
          <w:rFonts w:asciiTheme="minorHAnsi" w:hAnsiTheme="minorHAnsi" w:cstheme="minorHAnsi"/>
          <w:b/>
          <w:bCs/>
        </w:rPr>
        <w:t>T</w:t>
      </w:r>
      <w:r w:rsidR="00202EDE" w:rsidRPr="00344201">
        <w:rPr>
          <w:rFonts w:asciiTheme="minorHAnsi" w:hAnsiTheme="minorHAnsi" w:cstheme="minorHAnsi"/>
          <w:b/>
          <w:bCs/>
        </w:rPr>
        <w:t xml:space="preserve">he licensee is receiving the annual statistical summary of testing as specified </w:t>
      </w:r>
      <w:r w:rsidR="006A32F5" w:rsidRPr="00344201">
        <w:rPr>
          <w:rFonts w:asciiTheme="minorHAnsi" w:hAnsiTheme="minorHAnsi" w:cstheme="minorHAnsi"/>
          <w:b/>
          <w:bCs/>
        </w:rPr>
        <w:t xml:space="preserve">in </w:t>
      </w:r>
      <w:r w:rsidR="0086564D" w:rsidRPr="00344201">
        <w:rPr>
          <w:rFonts w:asciiTheme="minorHAnsi" w:hAnsiTheme="minorHAnsi" w:cstheme="minorHAnsi"/>
          <w:b/>
          <w:bCs/>
        </w:rPr>
        <w:t>10 CFR </w:t>
      </w:r>
      <w:r w:rsidR="006A32F5" w:rsidRPr="00344201">
        <w:rPr>
          <w:rFonts w:asciiTheme="minorHAnsi" w:hAnsiTheme="minorHAnsi" w:cstheme="minorHAnsi"/>
          <w:b/>
          <w:bCs/>
        </w:rPr>
        <w:t>26.</w:t>
      </w:r>
      <w:r w:rsidR="00202EDE" w:rsidRPr="00344201">
        <w:rPr>
          <w:rFonts w:asciiTheme="minorHAnsi" w:hAnsiTheme="minorHAnsi" w:cstheme="minorHAnsi"/>
          <w:b/>
          <w:bCs/>
        </w:rPr>
        <w:t>169(h)</w:t>
      </w:r>
      <w:r w:rsidR="006A32F5" w:rsidRPr="00344201">
        <w:rPr>
          <w:rFonts w:asciiTheme="minorHAnsi" w:hAnsiTheme="minorHAnsi" w:cstheme="minorHAnsi"/>
          <w:b/>
          <w:bCs/>
        </w:rPr>
        <w:t>.</w:t>
      </w:r>
    </w:p>
    <w:p w14:paraId="54DF570C" w14:textId="2EE85DD5" w:rsidR="009C0D1D" w:rsidRPr="00344201" w:rsidRDefault="009C0D1D" w:rsidP="003B4683">
      <w:pPr>
        <w:pStyle w:val="SpecificGuidance"/>
        <w:rPr>
          <w:rFonts w:asciiTheme="minorHAnsi" w:hAnsiTheme="minorHAnsi" w:cstheme="minorHAnsi"/>
        </w:rPr>
      </w:pPr>
      <w:r w:rsidRPr="00344201">
        <w:rPr>
          <w:rFonts w:asciiTheme="minorHAnsi" w:hAnsiTheme="minorHAnsi" w:cstheme="minorHAnsi"/>
        </w:rPr>
        <w:lastRenderedPageBreak/>
        <w:t>Specific Guidance</w:t>
      </w:r>
    </w:p>
    <w:p w14:paraId="0D2521BE" w14:textId="0EE5FDB2" w:rsidR="00B40FF2" w:rsidRPr="00344201" w:rsidRDefault="00B40FF2" w:rsidP="003B4683">
      <w:pPr>
        <w:pStyle w:val="BodyText3"/>
        <w:keepNext/>
        <w:rPr>
          <w:rFonts w:asciiTheme="minorHAnsi" w:hAnsiTheme="minorHAnsi" w:cstheme="minorHAnsi"/>
        </w:rPr>
      </w:pPr>
      <w:r w:rsidRPr="00344201">
        <w:rPr>
          <w:rFonts w:asciiTheme="minorHAnsi" w:hAnsiTheme="minorHAnsi" w:cstheme="minorHAnsi"/>
        </w:rPr>
        <w:t>Inspector(s) should verify the following regarding</w:t>
      </w:r>
      <w:r w:rsidR="0054078F" w:rsidRPr="00344201">
        <w:rPr>
          <w:rFonts w:asciiTheme="minorHAnsi" w:hAnsiTheme="minorHAnsi" w:cstheme="minorHAnsi"/>
        </w:rPr>
        <w:t xml:space="preserve"> the </w:t>
      </w:r>
      <w:r w:rsidR="002A5FA5" w:rsidRPr="00344201">
        <w:rPr>
          <w:rFonts w:asciiTheme="minorHAnsi" w:hAnsiTheme="minorHAnsi" w:cstheme="minorHAnsi"/>
        </w:rPr>
        <w:t>HHS</w:t>
      </w:r>
      <w:r w:rsidR="002A5FA5" w:rsidRPr="00344201">
        <w:rPr>
          <w:rFonts w:asciiTheme="minorHAnsi" w:hAnsiTheme="minorHAnsi" w:cstheme="minorHAnsi"/>
        </w:rPr>
        <w:noBreakHyphen/>
      </w:r>
      <w:r w:rsidR="0054078F" w:rsidRPr="00344201">
        <w:rPr>
          <w:rFonts w:asciiTheme="minorHAnsi" w:hAnsiTheme="minorHAnsi" w:cstheme="minorHAnsi"/>
        </w:rPr>
        <w:t>certified laboratory(</w:t>
      </w:r>
      <w:r w:rsidRPr="00344201">
        <w:rPr>
          <w:rFonts w:asciiTheme="minorHAnsi" w:hAnsiTheme="minorHAnsi" w:cstheme="minorHAnsi"/>
        </w:rPr>
        <w:t>s) used by the licensee to conduct testing on urine specimens:</w:t>
      </w:r>
    </w:p>
    <w:p w14:paraId="72ECA4F8" w14:textId="0C9AB7B6" w:rsidR="00D05BAB" w:rsidRPr="00344201" w:rsidRDefault="00B40FF2" w:rsidP="00057C1C">
      <w:pPr>
        <w:pStyle w:val="BodyText"/>
        <w:numPr>
          <w:ilvl w:val="1"/>
          <w:numId w:val="63"/>
        </w:numPr>
        <w:rPr>
          <w:rFonts w:asciiTheme="minorHAnsi" w:hAnsiTheme="minorHAnsi" w:cstheme="minorHAnsi"/>
        </w:rPr>
      </w:pPr>
      <w:r w:rsidRPr="00344201">
        <w:rPr>
          <w:rFonts w:asciiTheme="minorHAnsi" w:hAnsiTheme="minorHAnsi" w:cstheme="minorHAnsi"/>
        </w:rPr>
        <w:t xml:space="preserve">That each laboratory used is listed on the current list of </w:t>
      </w:r>
      <w:r w:rsidR="002A5FA5" w:rsidRPr="00344201">
        <w:rPr>
          <w:rFonts w:asciiTheme="minorHAnsi" w:hAnsiTheme="minorHAnsi" w:cstheme="minorHAnsi"/>
        </w:rPr>
        <w:t>HHS</w:t>
      </w:r>
      <w:r w:rsidR="002A5FA5" w:rsidRPr="00344201">
        <w:rPr>
          <w:rFonts w:asciiTheme="minorHAnsi" w:hAnsiTheme="minorHAnsi" w:cstheme="minorHAnsi"/>
        </w:rPr>
        <w:noBreakHyphen/>
      </w:r>
      <w:r w:rsidRPr="00344201">
        <w:rPr>
          <w:rFonts w:asciiTheme="minorHAnsi" w:hAnsiTheme="minorHAnsi" w:cstheme="minorHAnsi"/>
        </w:rPr>
        <w:t xml:space="preserve">certified laboratories </w:t>
      </w:r>
      <w:r w:rsidR="002E6CF2" w:rsidRPr="00344201">
        <w:rPr>
          <w:rFonts w:asciiTheme="minorHAnsi" w:hAnsiTheme="minorHAnsi" w:cstheme="minorHAnsi"/>
        </w:rPr>
        <w:t>available at</w:t>
      </w:r>
      <w:r w:rsidR="006F397A" w:rsidRPr="00344201">
        <w:rPr>
          <w:rFonts w:asciiTheme="minorHAnsi" w:hAnsiTheme="minorHAnsi" w:cstheme="minorHAnsi"/>
        </w:rPr>
        <w:t xml:space="preserve">: </w:t>
      </w:r>
      <w:hyperlink r:id="rId11" w:history="1">
        <w:r w:rsidR="007501B8" w:rsidRPr="00344201">
          <w:rPr>
            <w:rStyle w:val="Hyperlink"/>
            <w:rFonts w:asciiTheme="minorHAnsi" w:hAnsiTheme="minorHAnsi" w:cstheme="minorHAnsi"/>
            <w:color w:val="auto"/>
          </w:rPr>
          <w:t>https://www.samhsa.gov/workplace/drug-testing-resources/certified-lab-list</w:t>
        </w:r>
      </w:hyperlink>
      <w:r w:rsidR="007501B8" w:rsidRPr="00344201">
        <w:rPr>
          <w:rFonts w:asciiTheme="minorHAnsi" w:hAnsiTheme="minorHAnsi" w:cstheme="minorHAnsi"/>
        </w:rPr>
        <w:t>.</w:t>
      </w:r>
    </w:p>
    <w:p w14:paraId="37100DBD" w14:textId="3009848F" w:rsidR="00D05BAB" w:rsidRPr="00344201" w:rsidRDefault="00D05BAB" w:rsidP="00057C1C">
      <w:pPr>
        <w:pStyle w:val="BodyText"/>
        <w:numPr>
          <w:ilvl w:val="1"/>
          <w:numId w:val="63"/>
        </w:numPr>
        <w:rPr>
          <w:rFonts w:asciiTheme="minorHAnsi" w:hAnsiTheme="minorHAnsi" w:cstheme="minorHAnsi"/>
        </w:rPr>
      </w:pPr>
      <w:r w:rsidRPr="00344201">
        <w:rPr>
          <w:rFonts w:asciiTheme="minorHAnsi" w:hAnsiTheme="minorHAnsi" w:cstheme="minorHAnsi"/>
        </w:rPr>
        <w:t xml:space="preserve">Request that the licensee provide a copy of the latest annual statistical summary of testing provided by the </w:t>
      </w:r>
      <w:r w:rsidR="002A5FA5" w:rsidRPr="00344201">
        <w:rPr>
          <w:rFonts w:asciiTheme="minorHAnsi" w:hAnsiTheme="minorHAnsi" w:cstheme="minorHAnsi"/>
        </w:rPr>
        <w:t>HHS</w:t>
      </w:r>
      <w:r w:rsidR="002A5FA5" w:rsidRPr="00344201">
        <w:rPr>
          <w:rFonts w:asciiTheme="minorHAnsi" w:hAnsiTheme="minorHAnsi" w:cstheme="minorHAnsi"/>
        </w:rPr>
        <w:noBreakHyphen/>
      </w:r>
      <w:r w:rsidRPr="00344201">
        <w:rPr>
          <w:rFonts w:asciiTheme="minorHAnsi" w:hAnsiTheme="minorHAnsi" w:cstheme="minorHAnsi"/>
        </w:rPr>
        <w:t xml:space="preserve">certified laboratory and evaluate the document for compliance with </w:t>
      </w:r>
      <w:r w:rsidR="0086564D" w:rsidRPr="00344201">
        <w:rPr>
          <w:rFonts w:asciiTheme="minorHAnsi" w:hAnsiTheme="minorHAnsi" w:cstheme="minorHAnsi"/>
        </w:rPr>
        <w:t>10 CFR </w:t>
      </w:r>
      <w:r w:rsidRPr="00344201">
        <w:rPr>
          <w:rFonts w:asciiTheme="minorHAnsi" w:hAnsiTheme="minorHAnsi" w:cstheme="minorHAnsi"/>
        </w:rPr>
        <w:t>26.169(h).</w:t>
      </w:r>
    </w:p>
    <w:p w14:paraId="5E9F27DC" w14:textId="6D22A18E" w:rsidR="00C91811" w:rsidRPr="00344201" w:rsidRDefault="00C02E5C" w:rsidP="00057C1C">
      <w:pPr>
        <w:pStyle w:val="Requirement"/>
        <w:keepNext w:val="0"/>
        <w:numPr>
          <w:ilvl w:val="0"/>
          <w:numId w:val="82"/>
        </w:numPr>
        <w:rPr>
          <w:rFonts w:asciiTheme="minorHAnsi" w:hAnsiTheme="minorHAnsi" w:cstheme="minorHAnsi"/>
        </w:rPr>
      </w:pPr>
      <w:r w:rsidRPr="00344201">
        <w:rPr>
          <w:rFonts w:asciiTheme="minorHAnsi" w:hAnsiTheme="minorHAnsi" w:cstheme="minorHAnsi"/>
        </w:rPr>
        <w:t>Verify the following about the blind performance test samples</w:t>
      </w:r>
      <w:r w:rsidR="00F17B54" w:rsidRPr="00344201">
        <w:rPr>
          <w:rFonts w:asciiTheme="minorHAnsi" w:hAnsiTheme="minorHAnsi" w:cstheme="minorHAnsi"/>
        </w:rPr>
        <w:t xml:space="preserve"> </w:t>
      </w:r>
      <w:r w:rsidR="00DD5B7F" w:rsidRPr="00344201">
        <w:rPr>
          <w:rFonts w:asciiTheme="minorHAnsi" w:hAnsiTheme="minorHAnsi" w:cstheme="minorHAnsi"/>
        </w:rPr>
        <w:t xml:space="preserve">(BPTSs) </w:t>
      </w:r>
      <w:r w:rsidRPr="00344201">
        <w:rPr>
          <w:rFonts w:asciiTheme="minorHAnsi" w:hAnsiTheme="minorHAnsi" w:cstheme="minorHAnsi"/>
        </w:rPr>
        <w:t xml:space="preserve">that the licensee’s FFD program is submitting to the </w:t>
      </w:r>
      <w:r w:rsidR="002A5FA5" w:rsidRPr="00344201">
        <w:rPr>
          <w:rFonts w:asciiTheme="minorHAnsi" w:hAnsiTheme="minorHAnsi" w:cstheme="minorHAnsi"/>
        </w:rPr>
        <w:t>HHS</w:t>
      </w:r>
      <w:r w:rsidR="002A5FA5" w:rsidRPr="00344201">
        <w:rPr>
          <w:rFonts w:asciiTheme="minorHAnsi" w:hAnsiTheme="minorHAnsi" w:cstheme="minorHAnsi"/>
        </w:rPr>
        <w:noBreakHyphen/>
      </w:r>
      <w:r w:rsidRPr="00344201">
        <w:rPr>
          <w:rFonts w:asciiTheme="minorHAnsi" w:hAnsiTheme="minorHAnsi" w:cstheme="minorHAnsi"/>
        </w:rPr>
        <w:t>certified laboratory:</w:t>
      </w:r>
    </w:p>
    <w:p w14:paraId="2D110571" w14:textId="081E6920" w:rsidR="00C91811" w:rsidRPr="00344201" w:rsidRDefault="00C02E5C" w:rsidP="00057C1C">
      <w:pPr>
        <w:pStyle w:val="BodyText"/>
        <w:numPr>
          <w:ilvl w:val="1"/>
          <w:numId w:val="82"/>
        </w:numPr>
        <w:rPr>
          <w:rFonts w:asciiTheme="minorHAnsi" w:hAnsiTheme="minorHAnsi" w:cstheme="minorHAnsi"/>
          <w:b/>
          <w:bCs/>
        </w:rPr>
      </w:pPr>
      <w:r w:rsidRPr="00344201">
        <w:rPr>
          <w:rFonts w:asciiTheme="minorHAnsi" w:hAnsiTheme="minorHAnsi" w:cstheme="minorHAnsi"/>
          <w:b/>
          <w:bCs/>
        </w:rPr>
        <w:t>T</w:t>
      </w:r>
      <w:r w:rsidR="00426344" w:rsidRPr="00344201">
        <w:rPr>
          <w:rFonts w:asciiTheme="minorHAnsi" w:hAnsiTheme="minorHAnsi" w:cstheme="minorHAnsi"/>
          <w:b/>
          <w:bCs/>
        </w:rPr>
        <w:t xml:space="preserve">he licensee is submitting the </w:t>
      </w:r>
      <w:r w:rsidR="003317E3" w:rsidRPr="00344201">
        <w:rPr>
          <w:rFonts w:asciiTheme="minorHAnsi" w:hAnsiTheme="minorHAnsi" w:cstheme="minorHAnsi"/>
          <w:b/>
          <w:bCs/>
        </w:rPr>
        <w:t xml:space="preserve">minimum </w:t>
      </w:r>
      <w:r w:rsidR="001867CA" w:rsidRPr="00344201">
        <w:rPr>
          <w:rFonts w:asciiTheme="minorHAnsi" w:hAnsiTheme="minorHAnsi" w:cstheme="minorHAnsi"/>
          <w:b/>
          <w:bCs/>
        </w:rPr>
        <w:t xml:space="preserve">number of </w:t>
      </w:r>
      <w:r w:rsidR="007968F4" w:rsidRPr="00344201">
        <w:rPr>
          <w:rFonts w:asciiTheme="minorHAnsi" w:hAnsiTheme="minorHAnsi" w:cstheme="minorHAnsi"/>
          <w:b/>
          <w:bCs/>
        </w:rPr>
        <w:t>BPTSs</w:t>
      </w:r>
      <w:r w:rsidR="001867CA" w:rsidRPr="00344201">
        <w:rPr>
          <w:rFonts w:asciiTheme="minorHAnsi" w:hAnsiTheme="minorHAnsi" w:cstheme="minorHAnsi"/>
          <w:b/>
          <w:bCs/>
        </w:rPr>
        <w:t xml:space="preserve"> </w:t>
      </w:r>
      <w:r w:rsidRPr="00344201">
        <w:rPr>
          <w:rFonts w:asciiTheme="minorHAnsi" w:hAnsiTheme="minorHAnsi" w:cstheme="minorHAnsi"/>
          <w:b/>
          <w:bCs/>
        </w:rPr>
        <w:t xml:space="preserve">each quarter, </w:t>
      </w:r>
      <w:r w:rsidR="00426344" w:rsidRPr="00344201">
        <w:rPr>
          <w:rFonts w:asciiTheme="minorHAnsi" w:hAnsiTheme="minorHAnsi" w:cstheme="minorHAnsi"/>
          <w:b/>
          <w:bCs/>
        </w:rPr>
        <w:t>a</w:t>
      </w:r>
      <w:r w:rsidRPr="00344201">
        <w:rPr>
          <w:rFonts w:asciiTheme="minorHAnsi" w:hAnsiTheme="minorHAnsi" w:cstheme="minorHAnsi"/>
          <w:b/>
          <w:bCs/>
        </w:rPr>
        <w:t xml:space="preserve">s specified in </w:t>
      </w:r>
      <w:r w:rsidR="0086564D" w:rsidRPr="00344201">
        <w:rPr>
          <w:rFonts w:asciiTheme="minorHAnsi" w:hAnsiTheme="minorHAnsi" w:cstheme="minorHAnsi"/>
          <w:b/>
          <w:bCs/>
        </w:rPr>
        <w:t>10 CFR </w:t>
      </w:r>
      <w:r w:rsidRPr="00344201">
        <w:rPr>
          <w:rFonts w:asciiTheme="minorHAnsi" w:hAnsiTheme="minorHAnsi" w:cstheme="minorHAnsi"/>
          <w:b/>
          <w:bCs/>
        </w:rPr>
        <w:t>26.168(a).</w:t>
      </w:r>
    </w:p>
    <w:p w14:paraId="0DA4DE2D" w14:textId="21AF069B" w:rsidR="00513B99" w:rsidRPr="00344201" w:rsidRDefault="00C02E5C" w:rsidP="00057C1C">
      <w:pPr>
        <w:pStyle w:val="BodyText"/>
        <w:numPr>
          <w:ilvl w:val="1"/>
          <w:numId w:val="82"/>
        </w:numPr>
        <w:rPr>
          <w:rFonts w:asciiTheme="minorHAnsi" w:hAnsiTheme="minorHAnsi" w:cstheme="minorHAnsi"/>
          <w:b/>
          <w:bCs/>
        </w:rPr>
      </w:pPr>
      <w:r w:rsidRPr="00344201">
        <w:rPr>
          <w:rFonts w:asciiTheme="minorHAnsi" w:hAnsiTheme="minorHAnsi" w:cstheme="minorHAnsi"/>
          <w:b/>
          <w:bCs/>
        </w:rPr>
        <w:t>T</w:t>
      </w:r>
      <w:r w:rsidR="001867CA" w:rsidRPr="00344201">
        <w:rPr>
          <w:rFonts w:asciiTheme="minorHAnsi" w:hAnsiTheme="minorHAnsi" w:cstheme="minorHAnsi"/>
          <w:b/>
          <w:bCs/>
        </w:rPr>
        <w:t>he license</w:t>
      </w:r>
      <w:r w:rsidR="00426344" w:rsidRPr="00344201">
        <w:rPr>
          <w:rFonts w:asciiTheme="minorHAnsi" w:hAnsiTheme="minorHAnsi" w:cstheme="minorHAnsi"/>
          <w:b/>
          <w:bCs/>
        </w:rPr>
        <w:t>e</w:t>
      </w:r>
      <w:r w:rsidR="001867CA" w:rsidRPr="00344201">
        <w:rPr>
          <w:rFonts w:asciiTheme="minorHAnsi" w:hAnsiTheme="minorHAnsi" w:cstheme="minorHAnsi"/>
          <w:b/>
          <w:bCs/>
        </w:rPr>
        <w:t xml:space="preserve"> is submitting </w:t>
      </w:r>
      <w:r w:rsidRPr="00344201">
        <w:rPr>
          <w:rFonts w:asciiTheme="minorHAnsi" w:hAnsiTheme="minorHAnsi" w:cstheme="minorHAnsi"/>
          <w:b/>
          <w:bCs/>
        </w:rPr>
        <w:t xml:space="preserve">each </w:t>
      </w:r>
      <w:r w:rsidR="007968F4" w:rsidRPr="00344201">
        <w:rPr>
          <w:rFonts w:asciiTheme="minorHAnsi" w:hAnsiTheme="minorHAnsi" w:cstheme="minorHAnsi"/>
          <w:b/>
          <w:bCs/>
        </w:rPr>
        <w:t xml:space="preserve">BPTS </w:t>
      </w:r>
      <w:r w:rsidRPr="00344201">
        <w:rPr>
          <w:rFonts w:asciiTheme="minorHAnsi" w:hAnsiTheme="minorHAnsi" w:cstheme="minorHAnsi"/>
          <w:b/>
          <w:bCs/>
        </w:rPr>
        <w:t xml:space="preserve">type </w:t>
      </w:r>
      <w:r w:rsidR="001867CA" w:rsidRPr="00344201">
        <w:rPr>
          <w:rFonts w:asciiTheme="minorHAnsi" w:hAnsiTheme="minorHAnsi" w:cstheme="minorHAnsi"/>
          <w:b/>
          <w:bCs/>
        </w:rPr>
        <w:t>(</w:t>
      </w:r>
      <w:r w:rsidR="00426344" w:rsidRPr="00344201">
        <w:rPr>
          <w:rFonts w:asciiTheme="minorHAnsi" w:hAnsiTheme="minorHAnsi" w:cstheme="minorHAnsi"/>
          <w:b/>
          <w:bCs/>
        </w:rPr>
        <w:t xml:space="preserve">i.e., </w:t>
      </w:r>
      <w:r w:rsidR="001867CA" w:rsidRPr="00344201">
        <w:rPr>
          <w:rFonts w:asciiTheme="minorHAnsi" w:hAnsiTheme="minorHAnsi" w:cstheme="minorHAnsi"/>
          <w:b/>
          <w:bCs/>
        </w:rPr>
        <w:t>ne</w:t>
      </w:r>
      <w:r w:rsidR="00426344" w:rsidRPr="00344201">
        <w:rPr>
          <w:rFonts w:asciiTheme="minorHAnsi" w:hAnsiTheme="minorHAnsi" w:cstheme="minorHAnsi"/>
          <w:b/>
          <w:bCs/>
        </w:rPr>
        <w:t xml:space="preserve">gative, drug positive, false negative challenge, adulterated, substituted, dilute) and </w:t>
      </w:r>
      <w:r w:rsidRPr="00344201">
        <w:rPr>
          <w:rFonts w:asciiTheme="minorHAnsi" w:hAnsiTheme="minorHAnsi" w:cstheme="minorHAnsi"/>
          <w:b/>
          <w:bCs/>
        </w:rPr>
        <w:t>in the c</w:t>
      </w:r>
      <w:r w:rsidR="00426344" w:rsidRPr="00344201">
        <w:rPr>
          <w:rFonts w:asciiTheme="minorHAnsi" w:hAnsiTheme="minorHAnsi" w:cstheme="minorHAnsi"/>
          <w:b/>
          <w:bCs/>
        </w:rPr>
        <w:t>orrect percentage</w:t>
      </w:r>
      <w:r w:rsidRPr="00344201">
        <w:rPr>
          <w:rFonts w:asciiTheme="minorHAnsi" w:hAnsiTheme="minorHAnsi" w:cstheme="minorHAnsi"/>
          <w:b/>
          <w:bCs/>
        </w:rPr>
        <w:t>s of samples submitted for testing</w:t>
      </w:r>
      <w:r w:rsidR="00666D0C" w:rsidRPr="00344201">
        <w:rPr>
          <w:rFonts w:asciiTheme="minorHAnsi" w:hAnsiTheme="minorHAnsi" w:cstheme="minorHAnsi"/>
          <w:b/>
          <w:bCs/>
        </w:rPr>
        <w:t>.</w:t>
      </w:r>
      <w:r w:rsidR="00C91811" w:rsidRPr="00344201">
        <w:rPr>
          <w:rFonts w:asciiTheme="minorHAnsi" w:hAnsiTheme="minorHAnsi" w:cstheme="minorHAnsi"/>
          <w:b/>
          <w:bCs/>
        </w:rPr>
        <w:t xml:space="preserve"> </w:t>
      </w:r>
      <w:r w:rsidR="006604CF" w:rsidRPr="00344201">
        <w:rPr>
          <w:rFonts w:asciiTheme="minorHAnsi" w:hAnsiTheme="minorHAnsi" w:cstheme="minorHAnsi"/>
          <w:b/>
          <w:bCs/>
        </w:rPr>
        <w:t>(</w:t>
      </w:r>
      <w:r w:rsidR="0086564D" w:rsidRPr="00344201">
        <w:rPr>
          <w:rFonts w:asciiTheme="minorHAnsi" w:hAnsiTheme="minorHAnsi" w:cstheme="minorHAnsi"/>
          <w:b/>
          <w:bCs/>
        </w:rPr>
        <w:t>10 CFR </w:t>
      </w:r>
      <w:r w:rsidR="001867CA" w:rsidRPr="00344201">
        <w:rPr>
          <w:rFonts w:asciiTheme="minorHAnsi" w:hAnsiTheme="minorHAnsi" w:cstheme="minorHAnsi"/>
          <w:b/>
          <w:bCs/>
        </w:rPr>
        <w:t>26.168(b)</w:t>
      </w:r>
      <w:r w:rsidR="006604CF" w:rsidRPr="00344201">
        <w:rPr>
          <w:rFonts w:asciiTheme="minorHAnsi" w:hAnsiTheme="minorHAnsi" w:cstheme="minorHAnsi"/>
          <w:b/>
          <w:bCs/>
        </w:rPr>
        <w:t xml:space="preserve"> </w:t>
      </w:r>
      <w:r w:rsidR="004A2463" w:rsidRPr="00344201">
        <w:rPr>
          <w:rFonts w:asciiTheme="minorHAnsi" w:hAnsiTheme="minorHAnsi" w:cstheme="minorHAnsi"/>
          <w:b/>
          <w:bCs/>
        </w:rPr>
        <w:t>–</w:t>
      </w:r>
      <w:r w:rsidR="00963F0B" w:rsidRPr="00344201">
        <w:rPr>
          <w:rFonts w:asciiTheme="minorHAnsi" w:hAnsiTheme="minorHAnsi" w:cstheme="minorHAnsi"/>
          <w:b/>
          <w:bCs/>
        </w:rPr>
        <w:t xml:space="preserve"> </w:t>
      </w:r>
      <w:r w:rsidRPr="00344201">
        <w:rPr>
          <w:rFonts w:asciiTheme="minorHAnsi" w:hAnsiTheme="minorHAnsi" w:cstheme="minorHAnsi"/>
          <w:b/>
          <w:bCs/>
        </w:rPr>
        <w:t>(f)</w:t>
      </w:r>
      <w:r w:rsidR="003317E3" w:rsidRPr="00344201">
        <w:rPr>
          <w:rFonts w:asciiTheme="minorHAnsi" w:hAnsiTheme="minorHAnsi" w:cstheme="minorHAnsi"/>
          <w:b/>
          <w:bCs/>
        </w:rPr>
        <w:t>)</w:t>
      </w:r>
    </w:p>
    <w:p w14:paraId="6751B4AE" w14:textId="7A246929" w:rsidR="00426344" w:rsidRPr="00344201" w:rsidRDefault="00442EA7" w:rsidP="00057C1C">
      <w:pPr>
        <w:pStyle w:val="BodyText"/>
        <w:numPr>
          <w:ilvl w:val="1"/>
          <w:numId w:val="82"/>
        </w:numPr>
        <w:rPr>
          <w:rFonts w:asciiTheme="minorHAnsi" w:hAnsiTheme="minorHAnsi" w:cstheme="minorHAnsi"/>
          <w:b/>
          <w:bCs/>
        </w:rPr>
      </w:pPr>
      <w:r w:rsidRPr="00344201">
        <w:rPr>
          <w:rFonts w:asciiTheme="minorHAnsi" w:hAnsiTheme="minorHAnsi" w:cstheme="minorHAnsi"/>
          <w:b/>
          <w:bCs/>
        </w:rPr>
        <w:t>A</w:t>
      </w:r>
      <w:r w:rsidR="00C02E5C" w:rsidRPr="00344201">
        <w:rPr>
          <w:rFonts w:asciiTheme="minorHAnsi" w:hAnsiTheme="minorHAnsi" w:cstheme="minorHAnsi"/>
          <w:b/>
          <w:bCs/>
        </w:rPr>
        <w:t xml:space="preserve">ll </w:t>
      </w:r>
      <w:r w:rsidR="007968F4" w:rsidRPr="00344201">
        <w:rPr>
          <w:rFonts w:asciiTheme="minorHAnsi" w:hAnsiTheme="minorHAnsi" w:cstheme="minorHAnsi"/>
          <w:b/>
          <w:bCs/>
        </w:rPr>
        <w:t>BPTSs</w:t>
      </w:r>
      <w:r w:rsidR="00426344" w:rsidRPr="00344201">
        <w:rPr>
          <w:rFonts w:asciiTheme="minorHAnsi" w:hAnsiTheme="minorHAnsi" w:cstheme="minorHAnsi"/>
          <w:b/>
          <w:bCs/>
        </w:rPr>
        <w:t xml:space="preserve"> used by the licensee are certified by the</w:t>
      </w:r>
      <w:r w:rsidR="00E219D1" w:rsidRPr="00344201">
        <w:rPr>
          <w:rFonts w:asciiTheme="minorHAnsi" w:hAnsiTheme="minorHAnsi" w:cstheme="minorHAnsi"/>
          <w:b/>
          <w:bCs/>
        </w:rPr>
        <w:t xml:space="preserve"> </w:t>
      </w:r>
      <w:r w:rsidR="00426344" w:rsidRPr="00344201">
        <w:rPr>
          <w:rFonts w:asciiTheme="minorHAnsi" w:hAnsiTheme="minorHAnsi" w:cstheme="minorHAnsi"/>
          <w:b/>
          <w:bCs/>
        </w:rPr>
        <w:t xml:space="preserve">supplier </w:t>
      </w:r>
      <w:r w:rsidR="00C02E5C" w:rsidRPr="00344201">
        <w:rPr>
          <w:rFonts w:asciiTheme="minorHAnsi" w:hAnsiTheme="minorHAnsi" w:cstheme="minorHAnsi"/>
          <w:b/>
          <w:bCs/>
        </w:rPr>
        <w:t xml:space="preserve">and formulated as specified in </w:t>
      </w:r>
      <w:r w:rsidR="0086564D" w:rsidRPr="00344201">
        <w:rPr>
          <w:rFonts w:asciiTheme="minorHAnsi" w:hAnsiTheme="minorHAnsi" w:cstheme="minorHAnsi"/>
          <w:b/>
          <w:bCs/>
        </w:rPr>
        <w:t>10 CFR </w:t>
      </w:r>
      <w:r w:rsidR="00426344" w:rsidRPr="00344201">
        <w:rPr>
          <w:rFonts w:asciiTheme="minorHAnsi" w:hAnsiTheme="minorHAnsi" w:cstheme="minorHAnsi"/>
          <w:b/>
          <w:bCs/>
        </w:rPr>
        <w:t>26.168(g) and (h).</w:t>
      </w:r>
    </w:p>
    <w:p w14:paraId="023ABE83" w14:textId="1D149669" w:rsidR="00426344" w:rsidRPr="00344201" w:rsidRDefault="00362A8F" w:rsidP="00057C1C">
      <w:pPr>
        <w:pStyle w:val="BodyText"/>
        <w:numPr>
          <w:ilvl w:val="1"/>
          <w:numId w:val="82"/>
        </w:numPr>
        <w:rPr>
          <w:rFonts w:asciiTheme="minorHAnsi" w:hAnsiTheme="minorHAnsi" w:cstheme="minorHAnsi"/>
          <w:b/>
          <w:bCs/>
        </w:rPr>
      </w:pPr>
      <w:r w:rsidRPr="00344201">
        <w:rPr>
          <w:rFonts w:asciiTheme="minorHAnsi" w:hAnsiTheme="minorHAnsi" w:cstheme="minorHAnsi"/>
          <w:b/>
          <w:bCs/>
        </w:rPr>
        <w:t>T</w:t>
      </w:r>
      <w:r w:rsidR="00426344" w:rsidRPr="00344201">
        <w:rPr>
          <w:rFonts w:asciiTheme="minorHAnsi" w:hAnsiTheme="minorHAnsi" w:cstheme="minorHAnsi"/>
          <w:b/>
          <w:bCs/>
        </w:rPr>
        <w:t xml:space="preserve">he licensee is submitting all </w:t>
      </w:r>
      <w:r w:rsidR="007968F4" w:rsidRPr="00344201">
        <w:rPr>
          <w:rFonts w:asciiTheme="minorHAnsi" w:hAnsiTheme="minorHAnsi" w:cstheme="minorHAnsi"/>
          <w:b/>
          <w:bCs/>
        </w:rPr>
        <w:t xml:space="preserve">BPTSs </w:t>
      </w:r>
      <w:r w:rsidR="00426344" w:rsidRPr="00344201">
        <w:rPr>
          <w:rFonts w:asciiTheme="minorHAnsi" w:hAnsiTheme="minorHAnsi" w:cstheme="minorHAnsi"/>
          <w:b/>
          <w:bCs/>
        </w:rPr>
        <w:t>in a manner such</w:t>
      </w:r>
      <w:r w:rsidR="00C91811" w:rsidRPr="00344201">
        <w:rPr>
          <w:rFonts w:asciiTheme="minorHAnsi" w:hAnsiTheme="minorHAnsi" w:cstheme="minorHAnsi"/>
          <w:b/>
          <w:bCs/>
        </w:rPr>
        <w:t xml:space="preserve"> </w:t>
      </w:r>
      <w:r w:rsidR="00426344" w:rsidRPr="00344201">
        <w:rPr>
          <w:rFonts w:asciiTheme="minorHAnsi" w:hAnsiTheme="minorHAnsi" w:cstheme="minorHAnsi"/>
          <w:b/>
          <w:bCs/>
        </w:rPr>
        <w:t>that each sample is indistinguishable to laboratory personnel from a donor’s specimen. (</w:t>
      </w:r>
      <w:r w:rsidR="0086564D" w:rsidRPr="00344201">
        <w:rPr>
          <w:rFonts w:asciiTheme="minorHAnsi" w:hAnsiTheme="minorHAnsi" w:cstheme="minorHAnsi"/>
          <w:b/>
          <w:bCs/>
        </w:rPr>
        <w:t>10 CFR </w:t>
      </w:r>
      <w:r w:rsidR="00426344" w:rsidRPr="00344201">
        <w:rPr>
          <w:rFonts w:asciiTheme="minorHAnsi" w:hAnsiTheme="minorHAnsi" w:cstheme="minorHAnsi"/>
          <w:b/>
          <w:bCs/>
        </w:rPr>
        <w:t>26.168(</w:t>
      </w:r>
      <w:proofErr w:type="spellStart"/>
      <w:r w:rsidR="00426344" w:rsidRPr="00344201">
        <w:rPr>
          <w:rFonts w:asciiTheme="minorHAnsi" w:hAnsiTheme="minorHAnsi" w:cstheme="minorHAnsi"/>
          <w:b/>
          <w:bCs/>
        </w:rPr>
        <w:t>i</w:t>
      </w:r>
      <w:proofErr w:type="spellEnd"/>
      <w:r w:rsidR="00426344" w:rsidRPr="00344201">
        <w:rPr>
          <w:rFonts w:asciiTheme="minorHAnsi" w:hAnsiTheme="minorHAnsi" w:cstheme="minorHAnsi"/>
          <w:b/>
          <w:bCs/>
        </w:rPr>
        <w:t>))</w:t>
      </w:r>
    </w:p>
    <w:p w14:paraId="1FE04EBC" w14:textId="45AB28BB" w:rsidR="009C0D1D" w:rsidRPr="00344201" w:rsidRDefault="009C0D1D"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6106AE1A" w14:textId="56DA0984" w:rsidR="00B40FF2" w:rsidRPr="00344201" w:rsidRDefault="00B40FF2" w:rsidP="00057C1C">
      <w:pPr>
        <w:pStyle w:val="BodyText3"/>
        <w:rPr>
          <w:rFonts w:asciiTheme="minorHAnsi" w:hAnsiTheme="minorHAnsi" w:cstheme="minorHAnsi"/>
        </w:rPr>
      </w:pPr>
      <w:r w:rsidRPr="00344201">
        <w:rPr>
          <w:rFonts w:asciiTheme="minorHAnsi" w:hAnsiTheme="minorHAnsi" w:cstheme="minorHAnsi"/>
        </w:rPr>
        <w:t xml:space="preserve">Inspector(s) should evaluate the following about the </w:t>
      </w:r>
      <w:r w:rsidR="007968F4" w:rsidRPr="00344201">
        <w:rPr>
          <w:rFonts w:asciiTheme="minorHAnsi" w:hAnsiTheme="minorHAnsi" w:cstheme="minorHAnsi"/>
        </w:rPr>
        <w:t xml:space="preserve">BPTSs </w:t>
      </w:r>
      <w:r w:rsidRPr="00344201">
        <w:rPr>
          <w:rFonts w:asciiTheme="minorHAnsi" w:hAnsiTheme="minorHAnsi" w:cstheme="minorHAnsi"/>
        </w:rPr>
        <w:t xml:space="preserve">submitted to the </w:t>
      </w:r>
      <w:r w:rsidR="002A5FA5" w:rsidRPr="00344201">
        <w:rPr>
          <w:rFonts w:asciiTheme="minorHAnsi" w:hAnsiTheme="minorHAnsi" w:cstheme="minorHAnsi"/>
        </w:rPr>
        <w:t>HHS</w:t>
      </w:r>
      <w:r w:rsidR="002A5FA5" w:rsidRPr="00344201">
        <w:rPr>
          <w:rFonts w:asciiTheme="minorHAnsi" w:hAnsiTheme="minorHAnsi" w:cstheme="minorHAnsi"/>
        </w:rPr>
        <w:noBreakHyphen/>
      </w:r>
      <w:r w:rsidRPr="00344201">
        <w:rPr>
          <w:rFonts w:asciiTheme="minorHAnsi" w:hAnsiTheme="minorHAnsi" w:cstheme="minorHAnsi"/>
        </w:rPr>
        <w:t>certified laboratory by the licensee:</w:t>
      </w:r>
    </w:p>
    <w:p w14:paraId="5F4C5460" w14:textId="303D3A59" w:rsidR="00E614A7" w:rsidRPr="00344201" w:rsidRDefault="00B40FF2" w:rsidP="00057C1C">
      <w:pPr>
        <w:pStyle w:val="BodyText"/>
        <w:numPr>
          <w:ilvl w:val="1"/>
          <w:numId w:val="64"/>
        </w:numPr>
        <w:rPr>
          <w:rFonts w:asciiTheme="minorHAnsi" w:hAnsiTheme="minorHAnsi" w:cstheme="minorHAnsi"/>
        </w:rPr>
      </w:pPr>
      <w:r w:rsidRPr="00344201">
        <w:rPr>
          <w:rFonts w:asciiTheme="minorHAnsi" w:hAnsiTheme="minorHAnsi" w:cstheme="minorHAnsi"/>
        </w:rPr>
        <w:t>Discuss with the licensee the method used to track the number and type (e.g.,</w:t>
      </w:r>
      <w:r w:rsidR="00F17B54" w:rsidRPr="00344201">
        <w:rPr>
          <w:rFonts w:asciiTheme="minorHAnsi" w:hAnsiTheme="minorHAnsi" w:cstheme="minorHAnsi"/>
        </w:rPr>
        <w:t> </w:t>
      </w:r>
      <w:r w:rsidRPr="00344201">
        <w:rPr>
          <w:rFonts w:asciiTheme="minorHAnsi" w:hAnsiTheme="minorHAnsi" w:cstheme="minorHAnsi"/>
        </w:rPr>
        <w:t xml:space="preserve">adulterated, negative, etc.) of </w:t>
      </w:r>
      <w:r w:rsidR="00CF4714" w:rsidRPr="00344201">
        <w:rPr>
          <w:rFonts w:asciiTheme="minorHAnsi" w:hAnsiTheme="minorHAnsi" w:cstheme="minorHAnsi"/>
        </w:rPr>
        <w:t xml:space="preserve">BPTSs </w:t>
      </w:r>
      <w:r w:rsidRPr="00344201">
        <w:rPr>
          <w:rFonts w:asciiTheme="minorHAnsi" w:hAnsiTheme="minorHAnsi" w:cstheme="minorHAnsi"/>
        </w:rPr>
        <w:t xml:space="preserve">submitted each quarter and evaluate how the licensee ensures that it meets the minimum number of </w:t>
      </w:r>
      <w:r w:rsidR="00CF4714" w:rsidRPr="00344201">
        <w:rPr>
          <w:rFonts w:asciiTheme="minorHAnsi" w:hAnsiTheme="minorHAnsi" w:cstheme="minorHAnsi"/>
        </w:rPr>
        <w:t xml:space="preserve">BPTSs </w:t>
      </w:r>
      <w:r w:rsidR="001405FC" w:rsidRPr="00344201">
        <w:rPr>
          <w:rFonts w:asciiTheme="minorHAnsi" w:hAnsiTheme="minorHAnsi" w:cstheme="minorHAnsi"/>
        </w:rPr>
        <w:t>and</w:t>
      </w:r>
      <w:r w:rsidRPr="00344201">
        <w:rPr>
          <w:rFonts w:asciiTheme="minorHAnsi" w:hAnsiTheme="minorHAnsi" w:cstheme="minorHAnsi"/>
        </w:rPr>
        <w:t xml:space="preserve"> in the correct percentage by</w:t>
      </w:r>
      <w:r w:rsidR="001405FC" w:rsidRPr="00344201">
        <w:rPr>
          <w:rFonts w:asciiTheme="minorHAnsi" w:hAnsiTheme="minorHAnsi" w:cstheme="minorHAnsi"/>
        </w:rPr>
        <w:t xml:space="preserve"> type for testing each quarter.</w:t>
      </w:r>
    </w:p>
    <w:p w14:paraId="587C776D" w14:textId="7AA4C5D4" w:rsidR="001405FC" w:rsidRPr="00344201" w:rsidRDefault="00B40FF2" w:rsidP="00057C1C">
      <w:pPr>
        <w:pStyle w:val="BodyText"/>
        <w:numPr>
          <w:ilvl w:val="1"/>
          <w:numId w:val="64"/>
        </w:numPr>
        <w:rPr>
          <w:rFonts w:asciiTheme="minorHAnsi" w:hAnsiTheme="minorHAnsi" w:cstheme="minorHAnsi"/>
        </w:rPr>
      </w:pPr>
      <w:r w:rsidRPr="00344201">
        <w:rPr>
          <w:rFonts w:asciiTheme="minorHAnsi" w:hAnsiTheme="minorHAnsi" w:cstheme="minorHAnsi"/>
        </w:rPr>
        <w:t>Request for each quarter of testing covered by the period of the inspection</w:t>
      </w:r>
      <w:r w:rsidR="001170D9" w:rsidRPr="00344201">
        <w:rPr>
          <w:rFonts w:asciiTheme="minorHAnsi" w:hAnsiTheme="minorHAnsi" w:cstheme="minorHAnsi"/>
        </w:rPr>
        <w:t xml:space="preserve"> or since the </w:t>
      </w:r>
      <w:r w:rsidR="00527A80" w:rsidRPr="00344201">
        <w:rPr>
          <w:rFonts w:asciiTheme="minorHAnsi" w:hAnsiTheme="minorHAnsi" w:cstheme="minorHAnsi"/>
        </w:rPr>
        <w:t>FFD program was implemented</w:t>
      </w:r>
      <w:r w:rsidRPr="00344201">
        <w:rPr>
          <w:rFonts w:asciiTheme="minorHAnsi" w:hAnsiTheme="minorHAnsi" w:cstheme="minorHAnsi"/>
        </w:rPr>
        <w:t>:</w:t>
      </w:r>
    </w:p>
    <w:p w14:paraId="5C67C657" w14:textId="4004029D" w:rsidR="00C85B78" w:rsidRPr="00344201" w:rsidRDefault="00B40FF2" w:rsidP="00057C1C">
      <w:pPr>
        <w:pStyle w:val="BodyText"/>
        <w:numPr>
          <w:ilvl w:val="2"/>
          <w:numId w:val="64"/>
        </w:numPr>
        <w:rPr>
          <w:rFonts w:asciiTheme="minorHAnsi" w:hAnsiTheme="minorHAnsi" w:cstheme="minorHAnsi"/>
        </w:rPr>
      </w:pPr>
      <w:r w:rsidRPr="00344201">
        <w:rPr>
          <w:rFonts w:asciiTheme="minorHAnsi" w:hAnsiTheme="minorHAnsi" w:cstheme="minorHAnsi"/>
        </w:rPr>
        <w:t>the total number of donor specimens tested a</w:t>
      </w:r>
      <w:r w:rsidR="00B15492" w:rsidRPr="00344201">
        <w:rPr>
          <w:rFonts w:asciiTheme="minorHAnsi" w:hAnsiTheme="minorHAnsi" w:cstheme="minorHAnsi"/>
        </w:rPr>
        <w:t xml:space="preserve">t the </w:t>
      </w:r>
      <w:r w:rsidR="002A5FA5" w:rsidRPr="00344201">
        <w:rPr>
          <w:rFonts w:asciiTheme="minorHAnsi" w:hAnsiTheme="minorHAnsi" w:cstheme="minorHAnsi"/>
        </w:rPr>
        <w:t>HHS</w:t>
      </w:r>
      <w:r w:rsidR="002A5FA5" w:rsidRPr="00344201">
        <w:rPr>
          <w:rFonts w:asciiTheme="minorHAnsi" w:hAnsiTheme="minorHAnsi" w:cstheme="minorHAnsi"/>
        </w:rPr>
        <w:noBreakHyphen/>
      </w:r>
      <w:r w:rsidR="00B15492" w:rsidRPr="00344201">
        <w:rPr>
          <w:rFonts w:asciiTheme="minorHAnsi" w:hAnsiTheme="minorHAnsi" w:cstheme="minorHAnsi"/>
        </w:rPr>
        <w:t xml:space="preserve">certified </w:t>
      </w:r>
      <w:proofErr w:type="gramStart"/>
      <w:r w:rsidR="00B15492" w:rsidRPr="00344201">
        <w:rPr>
          <w:rFonts w:asciiTheme="minorHAnsi" w:hAnsiTheme="minorHAnsi" w:cstheme="minorHAnsi"/>
        </w:rPr>
        <w:t>laboratory;</w:t>
      </w:r>
      <w:proofErr w:type="gramEnd"/>
    </w:p>
    <w:p w14:paraId="60AF5BC3" w14:textId="7BF23836" w:rsidR="0072299D" w:rsidRPr="00344201" w:rsidRDefault="00B40FF2" w:rsidP="00057C1C">
      <w:pPr>
        <w:pStyle w:val="BodyText"/>
        <w:numPr>
          <w:ilvl w:val="2"/>
          <w:numId w:val="64"/>
        </w:numPr>
        <w:rPr>
          <w:rFonts w:asciiTheme="minorHAnsi" w:hAnsiTheme="minorHAnsi" w:cstheme="minorHAnsi"/>
        </w:rPr>
      </w:pPr>
      <w:r w:rsidRPr="00344201">
        <w:rPr>
          <w:rFonts w:asciiTheme="minorHAnsi" w:hAnsiTheme="minorHAnsi" w:cstheme="minorHAnsi"/>
        </w:rPr>
        <w:t xml:space="preserve">a list of the </w:t>
      </w:r>
      <w:r w:rsidR="00CF4714" w:rsidRPr="00344201">
        <w:rPr>
          <w:rFonts w:asciiTheme="minorHAnsi" w:hAnsiTheme="minorHAnsi" w:cstheme="minorHAnsi"/>
        </w:rPr>
        <w:t>BPTSs</w:t>
      </w:r>
      <w:r w:rsidRPr="00344201">
        <w:rPr>
          <w:rFonts w:asciiTheme="minorHAnsi" w:hAnsiTheme="minorHAnsi" w:cstheme="minorHAnsi"/>
        </w:rPr>
        <w:t xml:space="preserve"> submitted for testing to include the date each sample was submitted and the type of each sample (e.g., positive for marijuana, substituted, etc.).</w:t>
      </w:r>
      <w:r w:rsidR="00CF4714" w:rsidRPr="00344201">
        <w:rPr>
          <w:rFonts w:asciiTheme="minorHAnsi" w:hAnsiTheme="minorHAnsi" w:cstheme="minorHAnsi"/>
        </w:rPr>
        <w:t xml:space="preserve"> See Attachment 5, Blind Performance Test Sample Submissions, for information to assist the inspector(s) in evaluating the number and types of BPTSs submitted each quarter.</w:t>
      </w:r>
    </w:p>
    <w:p w14:paraId="14414BA4" w14:textId="58B1B407" w:rsidR="00CF4714" w:rsidRPr="00344201" w:rsidRDefault="00CF4714" w:rsidP="00057C1C">
      <w:pPr>
        <w:pStyle w:val="BodyText"/>
        <w:numPr>
          <w:ilvl w:val="1"/>
          <w:numId w:val="64"/>
        </w:numPr>
        <w:rPr>
          <w:rFonts w:asciiTheme="minorHAnsi" w:hAnsiTheme="minorHAnsi" w:cstheme="minorHAnsi"/>
        </w:rPr>
      </w:pPr>
      <w:r w:rsidRPr="00344201">
        <w:rPr>
          <w:rFonts w:asciiTheme="minorHAnsi" w:hAnsiTheme="minorHAnsi" w:cstheme="minorHAnsi"/>
        </w:rPr>
        <w:t>Does the licensee send BPTSs to each HHS</w:t>
      </w:r>
      <w:r w:rsidRPr="00344201">
        <w:rPr>
          <w:rFonts w:asciiTheme="minorHAnsi" w:hAnsiTheme="minorHAnsi" w:cstheme="minorHAnsi"/>
        </w:rPr>
        <w:noBreakHyphen/>
        <w:t xml:space="preserve">certified laboratory </w:t>
      </w:r>
      <w:r w:rsidR="007501B8" w:rsidRPr="00344201">
        <w:rPr>
          <w:rFonts w:asciiTheme="minorHAnsi" w:hAnsiTheme="minorHAnsi" w:cstheme="minorHAnsi"/>
        </w:rPr>
        <w:t xml:space="preserve">that the licensee is under contract with to perform </w:t>
      </w:r>
      <w:r w:rsidRPr="00344201">
        <w:rPr>
          <w:rFonts w:asciiTheme="minorHAnsi" w:hAnsiTheme="minorHAnsi" w:cstheme="minorHAnsi"/>
        </w:rPr>
        <w:t>drug and validity testing of specimens?</w:t>
      </w:r>
    </w:p>
    <w:p w14:paraId="128424B7" w14:textId="77777777" w:rsidR="00CF4714" w:rsidRPr="00344201" w:rsidRDefault="00CF4714" w:rsidP="00057C1C">
      <w:pPr>
        <w:pStyle w:val="BodyText"/>
        <w:numPr>
          <w:ilvl w:val="1"/>
          <w:numId w:val="64"/>
        </w:numPr>
        <w:rPr>
          <w:rFonts w:asciiTheme="minorHAnsi" w:hAnsiTheme="minorHAnsi" w:cstheme="minorHAnsi"/>
        </w:rPr>
      </w:pPr>
      <w:r w:rsidRPr="00344201">
        <w:rPr>
          <w:rFonts w:asciiTheme="minorHAnsi" w:hAnsiTheme="minorHAnsi" w:cstheme="minorHAnsi"/>
        </w:rPr>
        <w:lastRenderedPageBreak/>
        <w:t>Ask the licensee to explain who reviews the BPTS test results from the HHS</w:t>
      </w:r>
      <w:r w:rsidRPr="00344201">
        <w:rPr>
          <w:rFonts w:asciiTheme="minorHAnsi" w:hAnsiTheme="minorHAnsi" w:cstheme="minorHAnsi"/>
        </w:rPr>
        <w:noBreakHyphen/>
        <w:t>certified laboratory (i.e., the MRO or MRO staff), and what is the review procedure used to ensure that any unsatisfactory performance from the laboratory is identified in a timely manner?</w:t>
      </w:r>
    </w:p>
    <w:p w14:paraId="63A4594D" w14:textId="18D1BA23" w:rsidR="00CF4714" w:rsidRPr="00344201" w:rsidRDefault="00CF4714" w:rsidP="00057C1C">
      <w:pPr>
        <w:pStyle w:val="BodyText"/>
        <w:numPr>
          <w:ilvl w:val="1"/>
          <w:numId w:val="64"/>
        </w:numPr>
        <w:rPr>
          <w:rFonts w:asciiTheme="minorHAnsi" w:hAnsiTheme="minorHAnsi" w:cstheme="minorHAnsi"/>
        </w:rPr>
      </w:pPr>
      <w:r w:rsidRPr="00344201">
        <w:rPr>
          <w:rFonts w:asciiTheme="minorHAnsi" w:hAnsiTheme="minorHAnsi" w:cstheme="minorHAnsi"/>
        </w:rPr>
        <w:t>Ask the licensee</w:t>
      </w:r>
      <w:r w:rsidR="00E42501" w:rsidRPr="00344201">
        <w:rPr>
          <w:rFonts w:asciiTheme="minorHAnsi" w:hAnsiTheme="minorHAnsi" w:cstheme="minorHAnsi"/>
        </w:rPr>
        <w:t>’s</w:t>
      </w:r>
      <w:r w:rsidRPr="00344201">
        <w:rPr>
          <w:rFonts w:asciiTheme="minorHAnsi" w:hAnsiTheme="minorHAnsi" w:cstheme="minorHAnsi"/>
        </w:rPr>
        <w:t xml:space="preserve"> staff to explain when BPTSs are submitted in each quarter</w:t>
      </w:r>
      <w:r w:rsidR="00486A80" w:rsidRPr="00344201">
        <w:rPr>
          <w:rFonts w:asciiTheme="minorHAnsi" w:hAnsiTheme="minorHAnsi" w:cstheme="minorHAnsi"/>
        </w:rPr>
        <w:t>.</w:t>
      </w:r>
      <w:r w:rsidRPr="00344201">
        <w:rPr>
          <w:rFonts w:asciiTheme="minorHAnsi" w:hAnsiTheme="minorHAnsi" w:cstheme="minorHAnsi"/>
        </w:rPr>
        <w:t xml:space="preserve"> Is the frequency consistent with normal specimens submitted throughout the quarter, or are all BPTSs submitted at one time towards the end of the quarter? The later approach would alert the laboratory to the likelihood that the specimens were not donor specimens, because of the high number of positive results.</w:t>
      </w:r>
    </w:p>
    <w:p w14:paraId="04F16220" w14:textId="25DA6332" w:rsidR="00B40FF2" w:rsidRPr="00344201" w:rsidRDefault="00B40FF2" w:rsidP="00057C1C">
      <w:pPr>
        <w:pStyle w:val="BodyText"/>
        <w:numPr>
          <w:ilvl w:val="1"/>
          <w:numId w:val="64"/>
        </w:numPr>
        <w:rPr>
          <w:rFonts w:asciiTheme="minorHAnsi" w:hAnsiTheme="minorHAnsi" w:cstheme="minorHAnsi"/>
        </w:rPr>
      </w:pPr>
      <w:r w:rsidRPr="00344201">
        <w:rPr>
          <w:rFonts w:asciiTheme="minorHAnsi" w:hAnsiTheme="minorHAnsi" w:cstheme="minorHAnsi"/>
        </w:rPr>
        <w:t xml:space="preserve">Ask the licensee’s staff </w:t>
      </w:r>
      <w:r w:rsidR="00721F1D" w:rsidRPr="00344201">
        <w:rPr>
          <w:rFonts w:asciiTheme="minorHAnsi" w:hAnsiTheme="minorHAnsi" w:cstheme="minorHAnsi"/>
        </w:rPr>
        <w:t xml:space="preserve">to explain how it completes the </w:t>
      </w:r>
      <w:r w:rsidR="007501B8" w:rsidRPr="00344201">
        <w:rPr>
          <w:rFonts w:asciiTheme="minorHAnsi" w:hAnsiTheme="minorHAnsi" w:cstheme="minorHAnsi"/>
        </w:rPr>
        <w:t xml:space="preserve">Federal </w:t>
      </w:r>
      <w:r w:rsidR="00721F1D" w:rsidRPr="00344201">
        <w:rPr>
          <w:rFonts w:asciiTheme="minorHAnsi" w:hAnsiTheme="minorHAnsi" w:cstheme="minorHAnsi"/>
        </w:rPr>
        <w:t>CCF</w:t>
      </w:r>
      <w:r w:rsidRPr="00344201">
        <w:rPr>
          <w:rFonts w:asciiTheme="minorHAnsi" w:hAnsiTheme="minorHAnsi" w:cstheme="minorHAnsi"/>
        </w:rPr>
        <w:t xml:space="preserve"> for </w:t>
      </w:r>
      <w:r w:rsidR="00E42501" w:rsidRPr="00344201">
        <w:rPr>
          <w:rFonts w:asciiTheme="minorHAnsi" w:hAnsiTheme="minorHAnsi" w:cstheme="minorHAnsi"/>
        </w:rPr>
        <w:t xml:space="preserve">a </w:t>
      </w:r>
      <w:r w:rsidR="006568C7" w:rsidRPr="00344201">
        <w:rPr>
          <w:rFonts w:asciiTheme="minorHAnsi" w:hAnsiTheme="minorHAnsi" w:cstheme="minorHAnsi"/>
        </w:rPr>
        <w:t>BPTS</w:t>
      </w:r>
      <w:r w:rsidRPr="00344201">
        <w:rPr>
          <w:rFonts w:asciiTheme="minorHAnsi" w:hAnsiTheme="minorHAnsi" w:cstheme="minorHAnsi"/>
        </w:rPr>
        <w:t xml:space="preserve">. Review the </w:t>
      </w:r>
      <w:r w:rsidR="00721F1D" w:rsidRPr="00344201">
        <w:rPr>
          <w:rFonts w:asciiTheme="minorHAnsi" w:hAnsiTheme="minorHAnsi" w:cstheme="minorHAnsi"/>
        </w:rPr>
        <w:t>CCF</w:t>
      </w:r>
      <w:r w:rsidRPr="00344201">
        <w:rPr>
          <w:rFonts w:asciiTheme="minorHAnsi" w:hAnsiTheme="minorHAnsi" w:cstheme="minorHAnsi"/>
        </w:rPr>
        <w:t xml:space="preserve">s for a sample of </w:t>
      </w:r>
      <w:r w:rsidR="00721F1D" w:rsidRPr="00344201">
        <w:rPr>
          <w:rFonts w:asciiTheme="minorHAnsi" w:hAnsiTheme="minorHAnsi" w:cstheme="minorHAnsi"/>
        </w:rPr>
        <w:t>BPTSs</w:t>
      </w:r>
      <w:r w:rsidRPr="00344201">
        <w:rPr>
          <w:rFonts w:asciiTheme="minorHAnsi" w:hAnsiTheme="minorHAnsi" w:cstheme="minorHAnsi"/>
        </w:rPr>
        <w:t xml:space="preserve"> submitted for testing. Verify that </w:t>
      </w:r>
      <w:r w:rsidR="007501B8" w:rsidRPr="00344201">
        <w:rPr>
          <w:rFonts w:asciiTheme="minorHAnsi" w:hAnsiTheme="minorHAnsi" w:cstheme="minorHAnsi"/>
        </w:rPr>
        <w:t xml:space="preserve">each Federal </w:t>
      </w:r>
      <w:r w:rsidR="00721F1D" w:rsidRPr="00344201">
        <w:rPr>
          <w:rFonts w:asciiTheme="minorHAnsi" w:hAnsiTheme="minorHAnsi" w:cstheme="minorHAnsi"/>
        </w:rPr>
        <w:t>CCF</w:t>
      </w:r>
      <w:r w:rsidRPr="00344201">
        <w:rPr>
          <w:rFonts w:asciiTheme="minorHAnsi" w:hAnsiTheme="minorHAnsi" w:cstheme="minorHAnsi"/>
        </w:rPr>
        <w:t xml:space="preserve"> was</w:t>
      </w:r>
      <w:r w:rsidR="005B76E7" w:rsidRPr="00344201">
        <w:rPr>
          <w:rFonts w:asciiTheme="minorHAnsi" w:hAnsiTheme="minorHAnsi" w:cstheme="minorHAnsi"/>
        </w:rPr>
        <w:t xml:space="preserve"> </w:t>
      </w:r>
      <w:r w:rsidRPr="00344201">
        <w:rPr>
          <w:rFonts w:asciiTheme="minorHAnsi" w:hAnsiTheme="minorHAnsi" w:cstheme="minorHAnsi"/>
        </w:rPr>
        <w:t>completed as though it were a donor sample.</w:t>
      </w:r>
    </w:p>
    <w:p w14:paraId="3DE68EF6" w14:textId="33C88B8A" w:rsidR="000234C5" w:rsidRPr="00344201" w:rsidRDefault="00B40FF2" w:rsidP="00057C1C">
      <w:pPr>
        <w:pStyle w:val="BodyText"/>
        <w:numPr>
          <w:ilvl w:val="1"/>
          <w:numId w:val="64"/>
        </w:numPr>
        <w:rPr>
          <w:rFonts w:asciiTheme="minorHAnsi" w:hAnsiTheme="minorHAnsi" w:cstheme="minorHAnsi"/>
        </w:rPr>
      </w:pPr>
      <w:r w:rsidRPr="00344201">
        <w:rPr>
          <w:rFonts w:asciiTheme="minorHAnsi" w:hAnsiTheme="minorHAnsi" w:cstheme="minorHAnsi"/>
        </w:rPr>
        <w:t xml:space="preserve">Request that the licensee provide documentation from the </w:t>
      </w:r>
      <w:r w:rsidR="00721F1D" w:rsidRPr="00344201">
        <w:rPr>
          <w:rFonts w:asciiTheme="minorHAnsi" w:hAnsiTheme="minorHAnsi" w:cstheme="minorHAnsi"/>
        </w:rPr>
        <w:t xml:space="preserve">BPTS </w:t>
      </w:r>
      <w:r w:rsidRPr="00344201">
        <w:rPr>
          <w:rFonts w:asciiTheme="minorHAnsi" w:hAnsiTheme="minorHAnsi" w:cstheme="minorHAnsi"/>
        </w:rPr>
        <w:t xml:space="preserve">supplier that confirms that the </w:t>
      </w:r>
      <w:r w:rsidR="00721F1D" w:rsidRPr="00344201">
        <w:rPr>
          <w:rFonts w:asciiTheme="minorHAnsi" w:hAnsiTheme="minorHAnsi" w:cstheme="minorHAnsi"/>
        </w:rPr>
        <w:t xml:space="preserve">BPTSs </w:t>
      </w:r>
      <w:r w:rsidRPr="00344201">
        <w:rPr>
          <w:rFonts w:asciiTheme="minorHAnsi" w:hAnsiTheme="minorHAnsi" w:cstheme="minorHAnsi"/>
        </w:rPr>
        <w:t xml:space="preserve">meet the requirements in </w:t>
      </w:r>
      <w:r w:rsidR="0086564D" w:rsidRPr="00344201">
        <w:rPr>
          <w:rFonts w:asciiTheme="minorHAnsi" w:hAnsiTheme="minorHAnsi" w:cstheme="minorHAnsi"/>
        </w:rPr>
        <w:t>10 CFR </w:t>
      </w:r>
      <w:r w:rsidRPr="00344201">
        <w:rPr>
          <w:rFonts w:asciiTheme="minorHAnsi" w:hAnsiTheme="minorHAnsi" w:cstheme="minorHAnsi"/>
        </w:rPr>
        <w:t>26.168(g) and (h).</w:t>
      </w:r>
    </w:p>
    <w:p w14:paraId="059DC0CF" w14:textId="608287BD" w:rsidR="007D2B9B" w:rsidRPr="00344201" w:rsidRDefault="00B40FF2" w:rsidP="00057C1C">
      <w:pPr>
        <w:pStyle w:val="BodyText"/>
        <w:numPr>
          <w:ilvl w:val="1"/>
          <w:numId w:val="64"/>
        </w:numPr>
        <w:rPr>
          <w:rFonts w:asciiTheme="minorHAnsi" w:hAnsiTheme="minorHAnsi" w:cstheme="minorHAnsi"/>
        </w:rPr>
      </w:pPr>
      <w:r w:rsidRPr="00344201">
        <w:rPr>
          <w:rFonts w:asciiTheme="minorHAnsi" w:hAnsiTheme="minorHAnsi" w:cstheme="minorHAnsi"/>
        </w:rPr>
        <w:t xml:space="preserve">Evaluate the process the licensee uses to ensure that no </w:t>
      </w:r>
      <w:r w:rsidR="007708F0" w:rsidRPr="00344201">
        <w:rPr>
          <w:rFonts w:asciiTheme="minorHAnsi" w:hAnsiTheme="minorHAnsi" w:cstheme="minorHAnsi"/>
        </w:rPr>
        <w:t>BPTS</w:t>
      </w:r>
      <w:r w:rsidRPr="00344201">
        <w:rPr>
          <w:rFonts w:asciiTheme="minorHAnsi" w:hAnsiTheme="minorHAnsi" w:cstheme="minorHAnsi"/>
        </w:rPr>
        <w:t xml:space="preserve"> is submitted for testing that has exceeded the product expiration date. (</w:t>
      </w:r>
      <w:r w:rsidR="0086564D" w:rsidRPr="00344201">
        <w:rPr>
          <w:rFonts w:asciiTheme="minorHAnsi" w:hAnsiTheme="minorHAnsi" w:cstheme="minorHAnsi"/>
        </w:rPr>
        <w:t>10 CFR </w:t>
      </w:r>
      <w:r w:rsidRPr="00344201">
        <w:rPr>
          <w:rFonts w:asciiTheme="minorHAnsi" w:hAnsiTheme="minorHAnsi" w:cstheme="minorHAnsi"/>
        </w:rPr>
        <w:t>26.168</w:t>
      </w:r>
      <w:r w:rsidR="00710FBE" w:rsidRPr="00344201">
        <w:rPr>
          <w:rFonts w:asciiTheme="minorHAnsi" w:hAnsiTheme="minorHAnsi" w:cstheme="minorHAnsi"/>
        </w:rPr>
        <w:t>(h)</w:t>
      </w:r>
      <w:r w:rsidRPr="00344201">
        <w:rPr>
          <w:rFonts w:asciiTheme="minorHAnsi" w:hAnsiTheme="minorHAnsi" w:cstheme="minorHAnsi"/>
        </w:rPr>
        <w:t>)</w:t>
      </w:r>
    </w:p>
    <w:p w14:paraId="6975152C" w14:textId="119CEB67" w:rsidR="006B2D71" w:rsidRPr="00344201" w:rsidRDefault="00963F0B" w:rsidP="00057C1C">
      <w:pPr>
        <w:pStyle w:val="Heading2"/>
        <w:keepNext w:val="0"/>
        <w:rPr>
          <w:rFonts w:asciiTheme="minorHAnsi" w:hAnsiTheme="minorHAnsi" w:cstheme="minorHAnsi"/>
        </w:rPr>
      </w:pPr>
      <w:r w:rsidRPr="00344201">
        <w:rPr>
          <w:rFonts w:asciiTheme="minorHAnsi" w:hAnsiTheme="minorHAnsi" w:cstheme="minorHAnsi"/>
        </w:rPr>
        <w:t>02.1</w:t>
      </w:r>
      <w:r w:rsidR="00C54FE8" w:rsidRPr="00344201">
        <w:rPr>
          <w:rFonts w:asciiTheme="minorHAnsi" w:hAnsiTheme="minorHAnsi" w:cstheme="minorHAnsi"/>
        </w:rPr>
        <w:t>0</w:t>
      </w:r>
      <w:r w:rsidR="00952468" w:rsidRPr="00344201">
        <w:rPr>
          <w:rFonts w:asciiTheme="minorHAnsi" w:hAnsiTheme="minorHAnsi" w:cstheme="minorHAnsi"/>
        </w:rPr>
        <w:tab/>
      </w:r>
      <w:r w:rsidR="00C77C4B" w:rsidRPr="00344201">
        <w:rPr>
          <w:rFonts w:asciiTheme="minorHAnsi" w:hAnsiTheme="minorHAnsi" w:cstheme="minorHAnsi"/>
          <w:u w:val="single"/>
        </w:rPr>
        <w:t xml:space="preserve">FFD Program </w:t>
      </w:r>
      <w:r w:rsidR="006B2D71" w:rsidRPr="00344201">
        <w:rPr>
          <w:rFonts w:asciiTheme="minorHAnsi" w:hAnsiTheme="minorHAnsi" w:cstheme="minorHAnsi"/>
          <w:u w:val="single"/>
        </w:rPr>
        <w:t xml:space="preserve">Policy and </w:t>
      </w:r>
      <w:r w:rsidR="00C77C4B" w:rsidRPr="00344201">
        <w:rPr>
          <w:rFonts w:asciiTheme="minorHAnsi" w:hAnsiTheme="minorHAnsi" w:cstheme="minorHAnsi"/>
          <w:u w:val="single"/>
        </w:rPr>
        <w:t xml:space="preserve">FFD </w:t>
      </w:r>
      <w:r w:rsidR="006B2D71" w:rsidRPr="00344201">
        <w:rPr>
          <w:rFonts w:asciiTheme="minorHAnsi" w:hAnsiTheme="minorHAnsi" w:cstheme="minorHAnsi"/>
          <w:u w:val="single"/>
        </w:rPr>
        <w:t>Procedures Review</w:t>
      </w:r>
    </w:p>
    <w:p w14:paraId="410B854D" w14:textId="1D86F2B0" w:rsidR="006B2D71" w:rsidRPr="00344201" w:rsidRDefault="006B2D71" w:rsidP="00057C1C">
      <w:pPr>
        <w:pStyle w:val="Requirement"/>
        <w:keepNext w:val="0"/>
        <w:numPr>
          <w:ilvl w:val="0"/>
          <w:numId w:val="48"/>
        </w:numPr>
        <w:rPr>
          <w:rFonts w:asciiTheme="minorHAnsi" w:hAnsiTheme="minorHAnsi" w:cstheme="minorHAnsi"/>
        </w:rPr>
      </w:pPr>
      <w:r w:rsidRPr="00344201">
        <w:rPr>
          <w:rFonts w:asciiTheme="minorHAnsi" w:hAnsiTheme="minorHAnsi" w:cstheme="minorHAnsi"/>
        </w:rPr>
        <w:t>Verify that time limit(s) ha</w:t>
      </w:r>
      <w:r w:rsidR="0070171F" w:rsidRPr="00344201">
        <w:rPr>
          <w:rFonts w:asciiTheme="minorHAnsi" w:hAnsiTheme="minorHAnsi" w:cstheme="minorHAnsi"/>
        </w:rPr>
        <w:t>ve</w:t>
      </w:r>
      <w:r w:rsidRPr="00344201">
        <w:rPr>
          <w:rFonts w:asciiTheme="minorHAnsi" w:hAnsiTheme="minorHAnsi" w:cstheme="minorHAnsi"/>
        </w:rPr>
        <w:t xml:space="preserve"> been established in the FFD policy </w:t>
      </w:r>
      <w:r w:rsidR="0099127F" w:rsidRPr="00344201">
        <w:rPr>
          <w:rFonts w:asciiTheme="minorHAnsi" w:hAnsiTheme="minorHAnsi" w:cstheme="minorHAnsi"/>
        </w:rPr>
        <w:t xml:space="preserve">statement </w:t>
      </w:r>
      <w:r w:rsidRPr="00344201">
        <w:rPr>
          <w:rFonts w:asciiTheme="minorHAnsi" w:hAnsiTheme="minorHAnsi" w:cstheme="minorHAnsi"/>
        </w:rPr>
        <w:t>that is reasonable and practicable for individuals to report to the collection site for random testing once notified. (</w:t>
      </w:r>
      <w:r w:rsidR="00C77C4B" w:rsidRPr="00344201">
        <w:rPr>
          <w:rFonts w:asciiTheme="minorHAnsi" w:hAnsiTheme="minorHAnsi" w:cstheme="minorHAnsi"/>
        </w:rPr>
        <w:t xml:space="preserve">10 CFR 26.27(b)(2) and </w:t>
      </w:r>
      <w:r w:rsidR="0086564D" w:rsidRPr="00344201">
        <w:rPr>
          <w:rFonts w:asciiTheme="minorHAnsi" w:hAnsiTheme="minorHAnsi" w:cstheme="minorHAnsi"/>
        </w:rPr>
        <w:t>10 CFR </w:t>
      </w:r>
      <w:r w:rsidRPr="00344201">
        <w:rPr>
          <w:rFonts w:asciiTheme="minorHAnsi" w:hAnsiTheme="minorHAnsi" w:cstheme="minorHAnsi"/>
        </w:rPr>
        <w:t>26.31(d)(2)(iii))</w:t>
      </w:r>
    </w:p>
    <w:p w14:paraId="5FA5E4DB" w14:textId="53F3FDA8" w:rsidR="002E6CF2" w:rsidRPr="00344201" w:rsidRDefault="00014E0A"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70A93DB9" w14:textId="68A54AC6" w:rsidR="00F72DFC" w:rsidRPr="00344201" w:rsidRDefault="00F72DFC" w:rsidP="00057C1C">
      <w:pPr>
        <w:pStyle w:val="BodyText3"/>
        <w:rPr>
          <w:rFonts w:asciiTheme="minorHAnsi" w:hAnsiTheme="minorHAnsi" w:cstheme="minorHAnsi"/>
        </w:rPr>
      </w:pPr>
      <w:r w:rsidRPr="00344201">
        <w:rPr>
          <w:rFonts w:asciiTheme="minorHAnsi" w:hAnsiTheme="minorHAnsi" w:cstheme="minorHAnsi"/>
        </w:rPr>
        <w:t xml:space="preserve">The inspector(s) should verify that the </w:t>
      </w:r>
      <w:r w:rsidR="00505707" w:rsidRPr="00344201">
        <w:rPr>
          <w:rFonts w:asciiTheme="minorHAnsi" w:hAnsiTheme="minorHAnsi" w:cstheme="minorHAnsi"/>
        </w:rPr>
        <w:t xml:space="preserve">FFD </w:t>
      </w:r>
      <w:r w:rsidRPr="00344201">
        <w:rPr>
          <w:rFonts w:asciiTheme="minorHAnsi" w:hAnsiTheme="minorHAnsi" w:cstheme="minorHAnsi"/>
        </w:rPr>
        <w:t xml:space="preserve">policy </w:t>
      </w:r>
      <w:r w:rsidR="0099127F" w:rsidRPr="00344201">
        <w:rPr>
          <w:rFonts w:asciiTheme="minorHAnsi" w:hAnsiTheme="minorHAnsi" w:cstheme="minorHAnsi"/>
        </w:rPr>
        <w:t xml:space="preserve">statement </w:t>
      </w:r>
      <w:r w:rsidRPr="00344201">
        <w:rPr>
          <w:rFonts w:asciiTheme="minorHAnsi" w:hAnsiTheme="minorHAnsi" w:cstheme="minorHAnsi"/>
        </w:rPr>
        <w:t xml:space="preserve">and </w:t>
      </w:r>
      <w:r w:rsidR="00505707" w:rsidRPr="00344201">
        <w:rPr>
          <w:rFonts w:asciiTheme="minorHAnsi" w:hAnsiTheme="minorHAnsi" w:cstheme="minorHAnsi"/>
        </w:rPr>
        <w:t xml:space="preserve">FFD </w:t>
      </w:r>
      <w:r w:rsidRPr="00344201">
        <w:rPr>
          <w:rFonts w:asciiTheme="minorHAnsi" w:hAnsiTheme="minorHAnsi" w:cstheme="minorHAnsi"/>
        </w:rPr>
        <w:t>procedures state that individuals must report to the collection site in the time frame specified by the licensee.</w:t>
      </w:r>
    </w:p>
    <w:p w14:paraId="6E3C2868" w14:textId="37BDEE4A" w:rsidR="00F72DFC" w:rsidRPr="00344201" w:rsidRDefault="00F72DFC" w:rsidP="00057C1C">
      <w:pPr>
        <w:pStyle w:val="BodyText"/>
        <w:numPr>
          <w:ilvl w:val="1"/>
          <w:numId w:val="48"/>
        </w:numPr>
        <w:rPr>
          <w:rFonts w:asciiTheme="minorHAnsi" w:hAnsiTheme="minorHAnsi" w:cstheme="minorHAnsi"/>
        </w:rPr>
      </w:pPr>
      <w:r w:rsidRPr="00344201">
        <w:rPr>
          <w:rFonts w:asciiTheme="minorHAnsi" w:hAnsiTheme="minorHAnsi" w:cstheme="minorHAnsi"/>
        </w:rPr>
        <w:t xml:space="preserve">The inspector(s) should verify that a time limit is specified in the </w:t>
      </w:r>
      <w:r w:rsidR="00505707" w:rsidRPr="00344201">
        <w:rPr>
          <w:rFonts w:asciiTheme="minorHAnsi" w:hAnsiTheme="minorHAnsi" w:cstheme="minorHAnsi"/>
        </w:rPr>
        <w:t xml:space="preserve">FFD </w:t>
      </w:r>
      <w:r w:rsidRPr="00344201">
        <w:rPr>
          <w:rFonts w:asciiTheme="minorHAnsi" w:hAnsiTheme="minorHAnsi" w:cstheme="minorHAnsi"/>
        </w:rPr>
        <w:t xml:space="preserve">policy </w:t>
      </w:r>
      <w:r w:rsidR="0099127F" w:rsidRPr="00344201">
        <w:rPr>
          <w:rFonts w:asciiTheme="minorHAnsi" w:hAnsiTheme="minorHAnsi" w:cstheme="minorHAnsi"/>
        </w:rPr>
        <w:t xml:space="preserve">statement </w:t>
      </w:r>
      <w:r w:rsidRPr="00344201">
        <w:rPr>
          <w:rFonts w:asciiTheme="minorHAnsi" w:hAnsiTheme="minorHAnsi" w:cstheme="minorHAnsi"/>
        </w:rPr>
        <w:t xml:space="preserve">for an individual to report to the collection site. This </w:t>
      </w:r>
      <w:proofErr w:type="gramStart"/>
      <w:r w:rsidRPr="00344201">
        <w:rPr>
          <w:rFonts w:asciiTheme="minorHAnsi" w:hAnsiTheme="minorHAnsi" w:cstheme="minorHAnsi"/>
        </w:rPr>
        <w:t>time period</w:t>
      </w:r>
      <w:proofErr w:type="gramEnd"/>
      <w:r w:rsidRPr="00344201">
        <w:rPr>
          <w:rFonts w:asciiTheme="minorHAnsi" w:hAnsiTheme="minorHAnsi" w:cstheme="minorHAnsi"/>
        </w:rPr>
        <w:t xml:space="preserve"> should accommodate for travel time to the collection from</w:t>
      </w:r>
      <w:r w:rsidR="001405FC" w:rsidRPr="00344201">
        <w:rPr>
          <w:rFonts w:asciiTheme="minorHAnsi" w:hAnsiTheme="minorHAnsi" w:cstheme="minorHAnsi"/>
        </w:rPr>
        <w:t xml:space="preserve"> the location of notification. </w:t>
      </w:r>
      <w:r w:rsidRPr="00344201">
        <w:rPr>
          <w:rFonts w:asciiTheme="minorHAnsi" w:hAnsiTheme="minorHAnsi" w:cstheme="minorHAnsi"/>
        </w:rPr>
        <w:t xml:space="preserve">An individual should not be notified to appear for testing prior to </w:t>
      </w:r>
      <w:r w:rsidR="007501B8" w:rsidRPr="00344201">
        <w:rPr>
          <w:rFonts w:asciiTheme="minorHAnsi" w:hAnsiTheme="minorHAnsi" w:cstheme="minorHAnsi"/>
        </w:rPr>
        <w:t xml:space="preserve">their </w:t>
      </w:r>
      <w:r w:rsidRPr="00344201">
        <w:rPr>
          <w:rFonts w:asciiTheme="minorHAnsi" w:hAnsiTheme="minorHAnsi" w:cstheme="minorHAnsi"/>
        </w:rPr>
        <w:t>availability to report for the test (i.e., notifying an individual at the start of shift to report to testing at the end of shift).</w:t>
      </w:r>
    </w:p>
    <w:p w14:paraId="7F28D8E0" w14:textId="4154406D" w:rsidR="00C06852" w:rsidRPr="00344201" w:rsidRDefault="00F72DFC" w:rsidP="00057C1C">
      <w:pPr>
        <w:pStyle w:val="BodyText"/>
        <w:numPr>
          <w:ilvl w:val="1"/>
          <w:numId w:val="48"/>
        </w:numPr>
        <w:rPr>
          <w:rFonts w:asciiTheme="minorHAnsi" w:hAnsiTheme="minorHAnsi" w:cstheme="minorHAnsi"/>
        </w:rPr>
      </w:pPr>
      <w:r w:rsidRPr="00344201">
        <w:rPr>
          <w:rFonts w:asciiTheme="minorHAnsi" w:hAnsiTheme="minorHAnsi" w:cstheme="minorHAnsi"/>
        </w:rPr>
        <w:t xml:space="preserve">The inspector(s) should review the </w:t>
      </w:r>
      <w:r w:rsidR="00505707" w:rsidRPr="00344201">
        <w:rPr>
          <w:rFonts w:asciiTheme="minorHAnsi" w:hAnsiTheme="minorHAnsi" w:cstheme="minorHAnsi"/>
        </w:rPr>
        <w:t xml:space="preserve">FFD </w:t>
      </w:r>
      <w:r w:rsidRPr="00344201">
        <w:rPr>
          <w:rFonts w:asciiTheme="minorHAnsi" w:hAnsiTheme="minorHAnsi" w:cstheme="minorHAnsi"/>
        </w:rPr>
        <w:t xml:space="preserve">policy </w:t>
      </w:r>
      <w:r w:rsidR="00505707" w:rsidRPr="00344201">
        <w:rPr>
          <w:rFonts w:asciiTheme="minorHAnsi" w:hAnsiTheme="minorHAnsi" w:cstheme="minorHAnsi"/>
        </w:rPr>
        <w:t xml:space="preserve">statement </w:t>
      </w:r>
      <w:r w:rsidRPr="00344201">
        <w:rPr>
          <w:rFonts w:asciiTheme="minorHAnsi" w:hAnsiTheme="minorHAnsi" w:cstheme="minorHAnsi"/>
        </w:rPr>
        <w:t>and procedures to verify that the licensee uses a method to document the time of notification and the time of arrival at the collection site to ensure that individuals report within the required amount of time.</w:t>
      </w:r>
    </w:p>
    <w:p w14:paraId="0D424BE4" w14:textId="59CA83AE" w:rsidR="006B2D71" w:rsidRPr="00344201" w:rsidRDefault="001D5C3A" w:rsidP="00057C1C">
      <w:pPr>
        <w:pStyle w:val="Heading2"/>
        <w:keepNext w:val="0"/>
        <w:rPr>
          <w:rFonts w:asciiTheme="minorHAnsi" w:hAnsiTheme="minorHAnsi" w:cstheme="minorHAnsi"/>
        </w:rPr>
      </w:pPr>
      <w:r w:rsidRPr="00344201">
        <w:rPr>
          <w:rFonts w:asciiTheme="minorHAnsi" w:hAnsiTheme="minorHAnsi" w:cstheme="minorHAnsi"/>
        </w:rPr>
        <w:t>02.</w:t>
      </w:r>
      <w:r w:rsidR="00963F0B" w:rsidRPr="00344201">
        <w:rPr>
          <w:rFonts w:asciiTheme="minorHAnsi" w:hAnsiTheme="minorHAnsi" w:cstheme="minorHAnsi"/>
        </w:rPr>
        <w:t>1</w:t>
      </w:r>
      <w:r w:rsidR="00032E5D" w:rsidRPr="00344201">
        <w:rPr>
          <w:rFonts w:asciiTheme="minorHAnsi" w:hAnsiTheme="minorHAnsi" w:cstheme="minorHAnsi"/>
        </w:rPr>
        <w:t>1</w:t>
      </w:r>
      <w:r w:rsidR="00952468" w:rsidRPr="00344201">
        <w:rPr>
          <w:rFonts w:asciiTheme="minorHAnsi" w:hAnsiTheme="minorHAnsi" w:cstheme="minorHAnsi"/>
        </w:rPr>
        <w:tab/>
      </w:r>
      <w:r w:rsidR="00505707" w:rsidRPr="00344201">
        <w:rPr>
          <w:rFonts w:asciiTheme="minorHAnsi" w:hAnsiTheme="minorHAnsi" w:cstheme="minorHAnsi"/>
          <w:u w:val="single"/>
        </w:rPr>
        <w:t>Random Testing Program</w:t>
      </w:r>
      <w:r w:rsidR="00851F95" w:rsidRPr="00344201">
        <w:rPr>
          <w:rFonts w:asciiTheme="minorHAnsi" w:hAnsiTheme="minorHAnsi" w:cstheme="minorHAnsi"/>
          <w:u w:val="single"/>
        </w:rPr>
        <w:t xml:space="preserve">, </w:t>
      </w:r>
      <w:r w:rsidR="006B2D71" w:rsidRPr="00344201">
        <w:rPr>
          <w:rFonts w:asciiTheme="minorHAnsi" w:hAnsiTheme="minorHAnsi" w:cstheme="minorHAnsi"/>
          <w:u w:val="single"/>
        </w:rPr>
        <w:t>Test Results Review</w:t>
      </w:r>
      <w:r w:rsidR="00851F95" w:rsidRPr="00344201">
        <w:rPr>
          <w:rFonts w:asciiTheme="minorHAnsi" w:hAnsiTheme="minorHAnsi" w:cstheme="minorHAnsi"/>
          <w:u w:val="single"/>
        </w:rPr>
        <w:t>,</w:t>
      </w:r>
      <w:r w:rsidR="006B2D71" w:rsidRPr="00344201">
        <w:rPr>
          <w:rFonts w:asciiTheme="minorHAnsi" w:hAnsiTheme="minorHAnsi" w:cstheme="minorHAnsi"/>
          <w:u w:val="single"/>
        </w:rPr>
        <w:t xml:space="preserve"> and Medical Review Officer Interview</w:t>
      </w:r>
    </w:p>
    <w:p w14:paraId="3E8AB600" w14:textId="7DD28000" w:rsidR="00287245" w:rsidRPr="00344201" w:rsidRDefault="00287245" w:rsidP="00057C1C">
      <w:pPr>
        <w:pStyle w:val="Requirement"/>
        <w:keepNext w:val="0"/>
        <w:numPr>
          <w:ilvl w:val="0"/>
          <w:numId w:val="49"/>
        </w:numPr>
        <w:rPr>
          <w:rFonts w:asciiTheme="minorHAnsi" w:hAnsiTheme="minorHAnsi" w:cstheme="minorHAnsi"/>
        </w:rPr>
      </w:pPr>
      <w:r w:rsidRPr="00344201">
        <w:rPr>
          <w:rFonts w:asciiTheme="minorHAnsi" w:hAnsiTheme="minorHAnsi" w:cstheme="minorHAnsi"/>
        </w:rPr>
        <w:t xml:space="preserve">Verify the </w:t>
      </w:r>
      <w:r w:rsidR="004B0639" w:rsidRPr="00344201">
        <w:rPr>
          <w:rFonts w:asciiTheme="minorHAnsi" w:hAnsiTheme="minorHAnsi" w:cstheme="minorHAnsi"/>
        </w:rPr>
        <w:t xml:space="preserve">licensee has </w:t>
      </w:r>
      <w:r w:rsidR="00785376" w:rsidRPr="00344201">
        <w:rPr>
          <w:rFonts w:asciiTheme="minorHAnsi" w:hAnsiTheme="minorHAnsi" w:cstheme="minorHAnsi"/>
        </w:rPr>
        <w:t>developed</w:t>
      </w:r>
      <w:r w:rsidR="004B0639" w:rsidRPr="00344201">
        <w:rPr>
          <w:rFonts w:asciiTheme="minorHAnsi" w:hAnsiTheme="minorHAnsi" w:cstheme="minorHAnsi"/>
        </w:rPr>
        <w:t xml:space="preserve">, implemented, or is prepared to implement the </w:t>
      </w:r>
      <w:r w:rsidRPr="00344201">
        <w:rPr>
          <w:rFonts w:asciiTheme="minorHAnsi" w:hAnsiTheme="minorHAnsi" w:cstheme="minorHAnsi"/>
        </w:rPr>
        <w:t>following about the random testing program:</w:t>
      </w:r>
    </w:p>
    <w:p w14:paraId="3C3D77BC" w14:textId="754EF7A3" w:rsidR="00287245" w:rsidRPr="00344201" w:rsidRDefault="00287245" w:rsidP="00057C1C">
      <w:pPr>
        <w:pStyle w:val="BodyText"/>
        <w:numPr>
          <w:ilvl w:val="1"/>
          <w:numId w:val="65"/>
        </w:numPr>
        <w:tabs>
          <w:tab w:val="num" w:pos="1440"/>
        </w:tabs>
        <w:rPr>
          <w:rFonts w:asciiTheme="minorHAnsi" w:hAnsiTheme="minorHAnsi" w:cstheme="minorHAnsi"/>
          <w:b/>
          <w:bCs/>
        </w:rPr>
      </w:pPr>
      <w:proofErr w:type="gramStart"/>
      <w:r w:rsidRPr="00344201">
        <w:rPr>
          <w:rFonts w:asciiTheme="minorHAnsi" w:hAnsiTheme="minorHAnsi" w:cstheme="minorHAnsi"/>
          <w:b/>
          <w:bCs/>
        </w:rPr>
        <w:t>Each individual</w:t>
      </w:r>
      <w:proofErr w:type="gramEnd"/>
      <w:r w:rsidRPr="00344201">
        <w:rPr>
          <w:rFonts w:asciiTheme="minorHAnsi" w:hAnsiTheme="minorHAnsi" w:cstheme="minorHAnsi"/>
          <w:b/>
          <w:bCs/>
        </w:rPr>
        <w:t xml:space="preserve"> in the population subject to testing has an equal probability of</w:t>
      </w:r>
      <w:r w:rsidR="003F23E9" w:rsidRPr="00344201">
        <w:rPr>
          <w:rFonts w:asciiTheme="minorHAnsi" w:hAnsiTheme="minorHAnsi" w:cstheme="minorHAnsi"/>
          <w:b/>
          <w:bCs/>
        </w:rPr>
        <w:t xml:space="preserve"> </w:t>
      </w:r>
      <w:r w:rsidRPr="00344201">
        <w:rPr>
          <w:rFonts w:asciiTheme="minorHAnsi" w:hAnsiTheme="minorHAnsi" w:cstheme="minorHAnsi"/>
          <w:b/>
          <w:bCs/>
        </w:rPr>
        <w:t>being selected and tested, and each individual tested is immediately eligible to</w:t>
      </w:r>
      <w:r w:rsidR="007C1BC0" w:rsidRPr="00344201">
        <w:rPr>
          <w:rFonts w:asciiTheme="minorHAnsi" w:hAnsiTheme="minorHAnsi" w:cstheme="minorHAnsi"/>
          <w:b/>
          <w:bCs/>
        </w:rPr>
        <w:t xml:space="preserve"> </w:t>
      </w:r>
      <w:r w:rsidRPr="00344201">
        <w:rPr>
          <w:rFonts w:asciiTheme="minorHAnsi" w:hAnsiTheme="minorHAnsi" w:cstheme="minorHAnsi"/>
          <w:b/>
          <w:bCs/>
        </w:rPr>
        <w:lastRenderedPageBreak/>
        <w:t>be selected for another test each time a random selection list is genera</w:t>
      </w:r>
      <w:r w:rsidR="00AE3260" w:rsidRPr="00344201">
        <w:rPr>
          <w:rFonts w:asciiTheme="minorHAnsi" w:hAnsiTheme="minorHAnsi" w:cstheme="minorHAnsi"/>
          <w:b/>
          <w:bCs/>
        </w:rPr>
        <w:t>ted.</w:t>
      </w:r>
      <w:r w:rsidR="003D77F6" w:rsidRPr="00344201">
        <w:rPr>
          <w:rFonts w:asciiTheme="minorHAnsi" w:hAnsiTheme="minorHAnsi" w:cstheme="minorHAnsi"/>
          <w:b/>
          <w:bCs/>
        </w:rPr>
        <w:t xml:space="preserve"> </w:t>
      </w:r>
      <w:r w:rsidR="00587E99" w:rsidRPr="00344201">
        <w:rPr>
          <w:rFonts w:asciiTheme="minorHAnsi" w:hAnsiTheme="minorHAnsi" w:cstheme="minorHAnsi"/>
          <w:b/>
          <w:bCs/>
        </w:rPr>
        <w:t xml:space="preserve">Ascertain how FFD program personnel are randomly tested (i.e., are FFD personnel in another entity’s random testing pool?). </w:t>
      </w:r>
      <w:r w:rsidR="00AE3260" w:rsidRPr="00344201">
        <w:rPr>
          <w:rFonts w:asciiTheme="minorHAnsi" w:hAnsiTheme="minorHAnsi" w:cstheme="minorHAnsi"/>
          <w:b/>
          <w:bCs/>
        </w:rPr>
        <w:t>(</w:t>
      </w:r>
      <w:r w:rsidR="0086564D" w:rsidRPr="00344201">
        <w:rPr>
          <w:rFonts w:asciiTheme="minorHAnsi" w:hAnsiTheme="minorHAnsi" w:cstheme="minorHAnsi"/>
          <w:b/>
          <w:bCs/>
        </w:rPr>
        <w:t>10 CFR </w:t>
      </w:r>
      <w:r w:rsidRPr="00344201">
        <w:rPr>
          <w:rFonts w:asciiTheme="minorHAnsi" w:hAnsiTheme="minorHAnsi" w:cstheme="minorHAnsi"/>
          <w:b/>
          <w:bCs/>
        </w:rPr>
        <w:t>26.31(d)(2)(iv)</w:t>
      </w:r>
      <w:r w:rsidR="00C414EB" w:rsidRPr="00344201">
        <w:rPr>
          <w:rFonts w:asciiTheme="minorHAnsi" w:hAnsiTheme="minorHAnsi" w:cstheme="minorHAnsi"/>
          <w:b/>
          <w:bCs/>
        </w:rPr>
        <w:t> </w:t>
      </w:r>
      <w:r w:rsidRPr="00344201">
        <w:rPr>
          <w:rFonts w:asciiTheme="minorHAnsi" w:hAnsiTheme="minorHAnsi" w:cstheme="minorHAnsi"/>
          <w:b/>
          <w:bCs/>
        </w:rPr>
        <w:t>and</w:t>
      </w:r>
      <w:r w:rsidR="00C414EB" w:rsidRPr="00344201">
        <w:rPr>
          <w:rFonts w:asciiTheme="minorHAnsi" w:hAnsiTheme="minorHAnsi" w:cstheme="minorHAnsi"/>
          <w:b/>
          <w:bCs/>
        </w:rPr>
        <w:t> </w:t>
      </w:r>
      <w:r w:rsidRPr="00344201">
        <w:rPr>
          <w:rFonts w:asciiTheme="minorHAnsi" w:hAnsiTheme="minorHAnsi" w:cstheme="minorHAnsi"/>
          <w:b/>
          <w:bCs/>
        </w:rPr>
        <w:t>(vi))</w:t>
      </w:r>
    </w:p>
    <w:p w14:paraId="0542B5AB" w14:textId="6822B29D" w:rsidR="000234C5" w:rsidRPr="00344201" w:rsidRDefault="00287245" w:rsidP="00057C1C">
      <w:pPr>
        <w:pStyle w:val="BodyText"/>
        <w:numPr>
          <w:ilvl w:val="1"/>
          <w:numId w:val="65"/>
        </w:numPr>
        <w:rPr>
          <w:rFonts w:asciiTheme="minorHAnsi" w:hAnsiTheme="minorHAnsi" w:cstheme="minorHAnsi"/>
          <w:b/>
          <w:bCs/>
        </w:rPr>
      </w:pPr>
      <w:r w:rsidRPr="00344201">
        <w:rPr>
          <w:rFonts w:asciiTheme="minorHAnsi" w:hAnsiTheme="minorHAnsi" w:cstheme="minorHAnsi"/>
          <w:b/>
          <w:bCs/>
        </w:rPr>
        <w:t>Individuals selected for random testing, but not available to appear for testing (either off</w:t>
      </w:r>
      <w:r w:rsidR="00F54B97" w:rsidRPr="00344201">
        <w:rPr>
          <w:rFonts w:asciiTheme="minorHAnsi" w:hAnsiTheme="minorHAnsi" w:cstheme="minorHAnsi"/>
          <w:b/>
          <w:bCs/>
        </w:rPr>
        <w:t>-</w:t>
      </w:r>
      <w:r w:rsidRPr="00344201">
        <w:rPr>
          <w:rFonts w:asciiTheme="minorHAnsi" w:hAnsiTheme="minorHAnsi" w:cstheme="minorHAnsi"/>
          <w:b/>
          <w:bCs/>
        </w:rPr>
        <w:t>site or not reasonably available for testing when selected), are tested at the earliest reasonable and practical opportunity and wi</w:t>
      </w:r>
      <w:r w:rsidR="00AE3260" w:rsidRPr="00344201">
        <w:rPr>
          <w:rFonts w:asciiTheme="minorHAnsi" w:hAnsiTheme="minorHAnsi" w:cstheme="minorHAnsi"/>
          <w:b/>
          <w:bCs/>
        </w:rPr>
        <w:t xml:space="preserve">thout prior notice of the test. </w:t>
      </w:r>
      <w:r w:rsidR="000234C5" w:rsidRPr="00344201">
        <w:rPr>
          <w:rFonts w:asciiTheme="minorHAnsi" w:hAnsiTheme="minorHAnsi" w:cstheme="minorHAnsi"/>
          <w:b/>
          <w:bCs/>
        </w:rPr>
        <w:t>(</w:t>
      </w:r>
      <w:r w:rsidR="0086564D" w:rsidRPr="00344201">
        <w:rPr>
          <w:rFonts w:asciiTheme="minorHAnsi" w:hAnsiTheme="minorHAnsi" w:cstheme="minorHAnsi"/>
          <w:b/>
          <w:bCs/>
        </w:rPr>
        <w:t>10 CFR </w:t>
      </w:r>
      <w:r w:rsidR="000234C5" w:rsidRPr="00344201">
        <w:rPr>
          <w:rFonts w:asciiTheme="minorHAnsi" w:hAnsiTheme="minorHAnsi" w:cstheme="minorHAnsi"/>
          <w:b/>
          <w:bCs/>
        </w:rPr>
        <w:t>26.31(d)(2)(v))</w:t>
      </w:r>
    </w:p>
    <w:p w14:paraId="1399CC4F" w14:textId="6A171DDA" w:rsidR="00287245" w:rsidRPr="00344201" w:rsidRDefault="00287245" w:rsidP="00057C1C">
      <w:pPr>
        <w:pStyle w:val="BodyText"/>
        <w:numPr>
          <w:ilvl w:val="1"/>
          <w:numId w:val="65"/>
        </w:numPr>
        <w:rPr>
          <w:rFonts w:asciiTheme="minorHAnsi" w:hAnsiTheme="minorHAnsi" w:cstheme="minorHAnsi"/>
          <w:b/>
          <w:bCs/>
        </w:rPr>
      </w:pPr>
      <w:r w:rsidRPr="00344201">
        <w:rPr>
          <w:rFonts w:asciiTheme="minorHAnsi" w:hAnsiTheme="minorHAnsi" w:cstheme="minorHAnsi"/>
          <w:b/>
          <w:bCs/>
        </w:rPr>
        <w:t>Testing is conducted at a minimum on a nominal weekly frequency</w:t>
      </w:r>
      <w:r w:rsidR="00587E99" w:rsidRPr="00344201">
        <w:rPr>
          <w:rFonts w:asciiTheme="minorHAnsi" w:hAnsiTheme="minorHAnsi" w:cstheme="minorHAnsi"/>
          <w:b/>
          <w:bCs/>
        </w:rPr>
        <w:t>, including conducting testing on weekends and holidays</w:t>
      </w:r>
      <w:r w:rsidRPr="00344201">
        <w:rPr>
          <w:rFonts w:asciiTheme="minorHAnsi" w:hAnsiTheme="minorHAnsi" w:cstheme="minorHAnsi"/>
          <w:b/>
          <w:bCs/>
        </w:rPr>
        <w:t>.</w:t>
      </w:r>
      <w:r w:rsidR="00394881" w:rsidRPr="00344201">
        <w:rPr>
          <w:rFonts w:asciiTheme="minorHAnsi" w:hAnsiTheme="minorHAnsi" w:cstheme="minorHAnsi"/>
          <w:b/>
          <w:bCs/>
        </w:rPr>
        <w:t xml:space="preserve"> (</w:t>
      </w:r>
      <w:r w:rsidR="00587E99" w:rsidRPr="00344201">
        <w:rPr>
          <w:rFonts w:asciiTheme="minorHAnsi" w:hAnsiTheme="minorHAnsi" w:cstheme="minorHAnsi"/>
          <w:b/>
          <w:bCs/>
        </w:rPr>
        <w:t>10 CFR 26.31(d)(2)(</w:t>
      </w:r>
      <w:proofErr w:type="spellStart"/>
      <w:r w:rsidR="00587E99" w:rsidRPr="00344201">
        <w:rPr>
          <w:rFonts w:asciiTheme="minorHAnsi" w:hAnsiTheme="minorHAnsi" w:cstheme="minorHAnsi"/>
          <w:b/>
          <w:bCs/>
        </w:rPr>
        <w:t>i</w:t>
      </w:r>
      <w:proofErr w:type="spellEnd"/>
      <w:r w:rsidR="00587E99" w:rsidRPr="00344201">
        <w:rPr>
          <w:rFonts w:asciiTheme="minorHAnsi" w:hAnsiTheme="minorHAnsi" w:cstheme="minorHAnsi"/>
          <w:b/>
          <w:bCs/>
        </w:rPr>
        <w:t>)(B)</w:t>
      </w:r>
      <w:r w:rsidR="00496BCA" w:rsidRPr="00344201">
        <w:rPr>
          <w:rFonts w:asciiTheme="minorHAnsi" w:hAnsiTheme="minorHAnsi" w:cstheme="minorHAnsi"/>
          <w:b/>
          <w:bCs/>
        </w:rPr>
        <w:t> </w:t>
      </w:r>
      <w:r w:rsidR="00904319" w:rsidRPr="00344201">
        <w:rPr>
          <w:rFonts w:asciiTheme="minorHAnsi" w:hAnsiTheme="minorHAnsi" w:cstheme="minorHAnsi"/>
          <w:b/>
          <w:bCs/>
        </w:rPr>
        <w:t>and</w:t>
      </w:r>
      <w:r w:rsidR="00496BCA" w:rsidRPr="00344201">
        <w:rPr>
          <w:rFonts w:asciiTheme="minorHAnsi" w:hAnsiTheme="minorHAnsi" w:cstheme="minorHAnsi"/>
          <w:b/>
          <w:bCs/>
        </w:rPr>
        <w:t> </w:t>
      </w:r>
      <w:r w:rsidR="00904319" w:rsidRPr="00344201">
        <w:rPr>
          <w:rFonts w:asciiTheme="minorHAnsi" w:hAnsiTheme="minorHAnsi" w:cstheme="minorHAnsi"/>
          <w:b/>
          <w:bCs/>
        </w:rPr>
        <w:t>(d)(2)</w:t>
      </w:r>
      <w:r w:rsidRPr="00344201">
        <w:rPr>
          <w:rFonts w:asciiTheme="minorHAnsi" w:hAnsiTheme="minorHAnsi" w:cstheme="minorHAnsi"/>
          <w:b/>
          <w:bCs/>
        </w:rPr>
        <w:t>)</w:t>
      </w:r>
    </w:p>
    <w:p w14:paraId="3DC23C65" w14:textId="0CDF9E74" w:rsidR="003C327E" w:rsidRPr="00344201" w:rsidRDefault="00287245" w:rsidP="00057C1C">
      <w:pPr>
        <w:pStyle w:val="BodyText"/>
        <w:numPr>
          <w:ilvl w:val="1"/>
          <w:numId w:val="65"/>
        </w:numPr>
        <w:rPr>
          <w:rFonts w:asciiTheme="minorHAnsi" w:hAnsiTheme="minorHAnsi" w:cstheme="minorHAnsi"/>
          <w:b/>
          <w:bCs/>
        </w:rPr>
      </w:pPr>
      <w:r w:rsidRPr="00344201">
        <w:rPr>
          <w:rFonts w:asciiTheme="minorHAnsi" w:hAnsiTheme="minorHAnsi" w:cstheme="minorHAnsi"/>
          <w:b/>
          <w:bCs/>
        </w:rPr>
        <w:t>Testing is conducted in a manner that provides reasonable assurance that individuals cannot predict the days and time periods wh</w:t>
      </w:r>
      <w:r w:rsidR="00AE3260" w:rsidRPr="00344201">
        <w:rPr>
          <w:rFonts w:asciiTheme="minorHAnsi" w:hAnsiTheme="minorHAnsi" w:cstheme="minorHAnsi"/>
          <w:b/>
          <w:bCs/>
        </w:rPr>
        <w:t>en specimens will be collected</w:t>
      </w:r>
      <w:r w:rsidR="00587E99" w:rsidRPr="00344201">
        <w:rPr>
          <w:rFonts w:asciiTheme="minorHAnsi" w:hAnsiTheme="minorHAnsi" w:cstheme="minorHAnsi"/>
          <w:b/>
          <w:bCs/>
        </w:rPr>
        <w:t>, such as taking reasonable steps to either conceal from the workforce that collections will be performed during a scheduled collection period</w:t>
      </w:r>
      <w:r w:rsidR="00FC7551" w:rsidRPr="00344201">
        <w:rPr>
          <w:rFonts w:asciiTheme="minorHAnsi" w:hAnsiTheme="minorHAnsi" w:cstheme="minorHAnsi"/>
          <w:b/>
          <w:bCs/>
        </w:rPr>
        <w:t>, or</w:t>
      </w:r>
      <w:r w:rsidR="00587E99" w:rsidRPr="00344201">
        <w:rPr>
          <w:rFonts w:asciiTheme="minorHAnsi" w:hAnsiTheme="minorHAnsi" w:cstheme="minorHAnsi"/>
          <w:b/>
          <w:bCs/>
        </w:rPr>
        <w:t xml:space="preserve"> create the appearance that specimens are being collected during a portion of each day on at least 4 days in each calendar week at the site. In the latter instance, the portions of each day and the days of the week must vary in a manner that cannot be predicted by donors.</w:t>
      </w:r>
      <w:r w:rsidR="0081769E" w:rsidRPr="00344201">
        <w:rPr>
          <w:rFonts w:asciiTheme="minorHAnsi" w:hAnsiTheme="minorHAnsi" w:cstheme="minorHAnsi"/>
          <w:b/>
          <w:bCs/>
        </w:rPr>
        <w:t xml:space="preserve"> </w:t>
      </w:r>
      <w:r w:rsidRPr="00344201">
        <w:rPr>
          <w:rFonts w:asciiTheme="minorHAnsi" w:hAnsiTheme="minorHAnsi" w:cstheme="minorHAnsi"/>
          <w:b/>
          <w:bCs/>
        </w:rPr>
        <w:t>(</w:t>
      </w:r>
      <w:r w:rsidR="0086564D" w:rsidRPr="00344201">
        <w:rPr>
          <w:rFonts w:asciiTheme="minorHAnsi" w:hAnsiTheme="minorHAnsi" w:cstheme="minorHAnsi"/>
          <w:b/>
          <w:bCs/>
        </w:rPr>
        <w:t>10 CFR </w:t>
      </w:r>
      <w:r w:rsidRPr="00344201">
        <w:rPr>
          <w:rFonts w:asciiTheme="minorHAnsi" w:hAnsiTheme="minorHAnsi" w:cstheme="minorHAnsi"/>
          <w:b/>
          <w:bCs/>
        </w:rPr>
        <w:t>26.31(d)(2)(</w:t>
      </w:r>
      <w:proofErr w:type="spellStart"/>
      <w:r w:rsidRPr="00344201">
        <w:rPr>
          <w:rFonts w:asciiTheme="minorHAnsi" w:hAnsiTheme="minorHAnsi" w:cstheme="minorHAnsi"/>
          <w:b/>
          <w:bCs/>
        </w:rPr>
        <w:t>i</w:t>
      </w:r>
      <w:proofErr w:type="spellEnd"/>
      <w:r w:rsidRPr="00344201">
        <w:rPr>
          <w:rFonts w:asciiTheme="minorHAnsi" w:hAnsiTheme="minorHAnsi" w:cstheme="minorHAnsi"/>
          <w:b/>
          <w:bCs/>
        </w:rPr>
        <w:t>))</w:t>
      </w:r>
    </w:p>
    <w:p w14:paraId="43D71733" w14:textId="201FA17D" w:rsidR="00287245" w:rsidRPr="00344201" w:rsidRDefault="00287245" w:rsidP="00057C1C">
      <w:pPr>
        <w:pStyle w:val="BodyText"/>
        <w:numPr>
          <w:ilvl w:val="1"/>
          <w:numId w:val="65"/>
        </w:numPr>
        <w:rPr>
          <w:rFonts w:asciiTheme="minorHAnsi" w:hAnsiTheme="minorHAnsi" w:cstheme="minorHAnsi"/>
          <w:b/>
          <w:bCs/>
        </w:rPr>
      </w:pPr>
      <w:proofErr w:type="gramStart"/>
      <w:r w:rsidRPr="00344201">
        <w:rPr>
          <w:rFonts w:asciiTheme="minorHAnsi" w:hAnsiTheme="minorHAnsi" w:cstheme="minorHAnsi"/>
          <w:b/>
          <w:bCs/>
        </w:rPr>
        <w:t>Each individual</w:t>
      </w:r>
      <w:proofErr w:type="gramEnd"/>
      <w:r w:rsidRPr="00344201">
        <w:rPr>
          <w:rFonts w:asciiTheme="minorHAnsi" w:hAnsiTheme="minorHAnsi" w:cstheme="minorHAnsi"/>
          <w:b/>
          <w:bCs/>
        </w:rPr>
        <w:t xml:space="preserve"> notified to appear for a test</w:t>
      </w:r>
      <w:r w:rsidR="007E286D" w:rsidRPr="00344201">
        <w:rPr>
          <w:rFonts w:asciiTheme="minorHAnsi" w:hAnsiTheme="minorHAnsi" w:cstheme="minorHAnsi"/>
          <w:b/>
          <w:bCs/>
        </w:rPr>
        <w:t>,</w:t>
      </w:r>
      <w:r w:rsidR="001B09AE" w:rsidRPr="00344201">
        <w:rPr>
          <w:rFonts w:asciiTheme="minorHAnsi" w:hAnsiTheme="minorHAnsi" w:cstheme="minorHAnsi"/>
          <w:b/>
          <w:bCs/>
        </w:rPr>
        <w:t xml:space="preserve"> </w:t>
      </w:r>
      <w:r w:rsidRPr="00344201">
        <w:rPr>
          <w:rFonts w:asciiTheme="minorHAnsi" w:hAnsiTheme="minorHAnsi" w:cstheme="minorHAnsi"/>
          <w:b/>
          <w:bCs/>
        </w:rPr>
        <w:t xml:space="preserve">reports to the collection site as soon as reasonably practicable after notification and within the time period </w:t>
      </w:r>
      <w:r w:rsidR="00AE3260" w:rsidRPr="00344201">
        <w:rPr>
          <w:rFonts w:asciiTheme="minorHAnsi" w:hAnsiTheme="minorHAnsi" w:cstheme="minorHAnsi"/>
          <w:b/>
          <w:bCs/>
        </w:rPr>
        <w:t>specified in the FFD policy</w:t>
      </w:r>
      <w:r w:rsidR="00587E99" w:rsidRPr="00344201">
        <w:rPr>
          <w:rFonts w:asciiTheme="minorHAnsi" w:hAnsiTheme="minorHAnsi" w:cstheme="minorHAnsi"/>
          <w:b/>
          <w:bCs/>
        </w:rPr>
        <w:t xml:space="preserve"> statement</w:t>
      </w:r>
      <w:r w:rsidR="00AE3260" w:rsidRPr="00344201">
        <w:rPr>
          <w:rFonts w:asciiTheme="minorHAnsi" w:hAnsiTheme="minorHAnsi" w:cstheme="minorHAnsi"/>
          <w:b/>
          <w:bCs/>
        </w:rPr>
        <w:t xml:space="preserve">. </w:t>
      </w:r>
      <w:r w:rsidRPr="00344201">
        <w:rPr>
          <w:rFonts w:asciiTheme="minorHAnsi" w:hAnsiTheme="minorHAnsi" w:cstheme="minorHAnsi"/>
          <w:b/>
          <w:bCs/>
        </w:rPr>
        <w:t>(</w:t>
      </w:r>
      <w:r w:rsidR="0086564D" w:rsidRPr="00344201">
        <w:rPr>
          <w:rFonts w:asciiTheme="minorHAnsi" w:hAnsiTheme="minorHAnsi" w:cstheme="minorHAnsi"/>
          <w:b/>
          <w:bCs/>
        </w:rPr>
        <w:t>10 CFR </w:t>
      </w:r>
      <w:r w:rsidRPr="00344201">
        <w:rPr>
          <w:rFonts w:asciiTheme="minorHAnsi" w:hAnsiTheme="minorHAnsi" w:cstheme="minorHAnsi"/>
          <w:b/>
          <w:bCs/>
        </w:rPr>
        <w:t>26.31(d)(2)(iii))</w:t>
      </w:r>
    </w:p>
    <w:p w14:paraId="7982FACC" w14:textId="04576C52" w:rsidR="006B2D71" w:rsidRPr="00344201" w:rsidRDefault="00287245" w:rsidP="00057C1C">
      <w:pPr>
        <w:pStyle w:val="BodyText"/>
        <w:numPr>
          <w:ilvl w:val="1"/>
          <w:numId w:val="65"/>
        </w:numPr>
        <w:rPr>
          <w:rFonts w:asciiTheme="minorHAnsi" w:hAnsiTheme="minorHAnsi" w:cstheme="minorHAnsi"/>
          <w:b/>
          <w:bCs/>
        </w:rPr>
      </w:pPr>
      <w:r w:rsidRPr="00344201">
        <w:rPr>
          <w:rFonts w:asciiTheme="minorHAnsi" w:hAnsiTheme="minorHAnsi" w:cstheme="minorHAnsi"/>
          <w:b/>
          <w:bCs/>
        </w:rPr>
        <w:t>The number of random tests conducted each calendar year is equal to at least 50</w:t>
      </w:r>
      <w:r w:rsidR="004C2CAC" w:rsidRPr="00344201">
        <w:rPr>
          <w:rFonts w:asciiTheme="minorHAnsi" w:hAnsiTheme="minorHAnsi" w:cstheme="minorHAnsi"/>
          <w:b/>
          <w:bCs/>
        </w:rPr>
        <w:t> </w:t>
      </w:r>
      <w:r w:rsidRPr="00344201">
        <w:rPr>
          <w:rFonts w:asciiTheme="minorHAnsi" w:hAnsiTheme="minorHAnsi" w:cstheme="minorHAnsi"/>
          <w:b/>
          <w:bCs/>
        </w:rPr>
        <w:t>percent of the population subject to testing. (</w:t>
      </w:r>
      <w:r w:rsidR="0086564D" w:rsidRPr="00344201">
        <w:rPr>
          <w:rFonts w:asciiTheme="minorHAnsi" w:hAnsiTheme="minorHAnsi" w:cstheme="minorHAnsi"/>
          <w:b/>
          <w:bCs/>
        </w:rPr>
        <w:t>10 CFR </w:t>
      </w:r>
      <w:r w:rsidRPr="00344201">
        <w:rPr>
          <w:rFonts w:asciiTheme="minorHAnsi" w:hAnsiTheme="minorHAnsi" w:cstheme="minorHAnsi"/>
          <w:b/>
          <w:bCs/>
        </w:rPr>
        <w:t>26.31(d)(2)(vii))</w:t>
      </w:r>
    </w:p>
    <w:p w14:paraId="0F46A22A" w14:textId="2E992EC1" w:rsidR="00F72DFC" w:rsidRPr="00344201" w:rsidRDefault="00F72DFC"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45598FE4" w14:textId="77777777" w:rsidR="00F72DFC" w:rsidRPr="00344201" w:rsidRDefault="00F72DFC" w:rsidP="00057C1C">
      <w:pPr>
        <w:pStyle w:val="BodyText3"/>
        <w:rPr>
          <w:rFonts w:asciiTheme="minorHAnsi" w:hAnsiTheme="minorHAnsi" w:cstheme="minorHAnsi"/>
        </w:rPr>
      </w:pPr>
      <w:r w:rsidRPr="00344201">
        <w:rPr>
          <w:rFonts w:asciiTheme="minorHAnsi" w:hAnsiTheme="minorHAnsi" w:cstheme="minorHAnsi"/>
        </w:rPr>
        <w:t xml:space="preserve">Inspector(s) should evaluate the following elements of the licensee’s </w:t>
      </w:r>
      <w:r w:rsidR="00321686" w:rsidRPr="00344201">
        <w:rPr>
          <w:rFonts w:asciiTheme="minorHAnsi" w:hAnsiTheme="minorHAnsi" w:cstheme="minorHAnsi"/>
        </w:rPr>
        <w:t>r</w:t>
      </w:r>
      <w:r w:rsidRPr="00344201">
        <w:rPr>
          <w:rFonts w:asciiTheme="minorHAnsi" w:hAnsiTheme="minorHAnsi" w:cstheme="minorHAnsi"/>
        </w:rPr>
        <w:t>andom testing program:</w:t>
      </w:r>
    </w:p>
    <w:p w14:paraId="385E10CE" w14:textId="1DEAD75A" w:rsidR="00F72DFC" w:rsidRPr="00344201" w:rsidRDefault="00F72DFC" w:rsidP="00057C1C">
      <w:pPr>
        <w:pStyle w:val="BodyText"/>
        <w:numPr>
          <w:ilvl w:val="1"/>
          <w:numId w:val="66"/>
        </w:numPr>
        <w:rPr>
          <w:rFonts w:asciiTheme="minorHAnsi" w:hAnsiTheme="minorHAnsi" w:cstheme="minorHAnsi"/>
        </w:rPr>
      </w:pPr>
      <w:r w:rsidRPr="00344201">
        <w:rPr>
          <w:rFonts w:asciiTheme="minorHAnsi" w:hAnsiTheme="minorHAnsi" w:cstheme="minorHAnsi"/>
        </w:rPr>
        <w:t>The inspector(s) should verify that all individuals in the population subject to testing ha</w:t>
      </w:r>
      <w:r w:rsidR="00645F5C" w:rsidRPr="00344201">
        <w:rPr>
          <w:rFonts w:asciiTheme="minorHAnsi" w:hAnsiTheme="minorHAnsi" w:cstheme="minorHAnsi"/>
        </w:rPr>
        <w:t>ve</w:t>
      </w:r>
      <w:r w:rsidRPr="00344201">
        <w:rPr>
          <w:rFonts w:asciiTheme="minorHAnsi" w:hAnsiTheme="minorHAnsi" w:cstheme="minorHAnsi"/>
        </w:rPr>
        <w:t xml:space="preserve"> an equal probability of being selected and tested.</w:t>
      </w:r>
    </w:p>
    <w:p w14:paraId="1717F3A8" w14:textId="40F4A5BC" w:rsidR="00F72DFC" w:rsidRPr="00344201" w:rsidRDefault="00F72DFC" w:rsidP="00057C1C">
      <w:pPr>
        <w:pStyle w:val="BodyText"/>
        <w:numPr>
          <w:ilvl w:val="2"/>
          <w:numId w:val="66"/>
        </w:numPr>
        <w:rPr>
          <w:rFonts w:asciiTheme="minorHAnsi" w:hAnsiTheme="minorHAnsi" w:cstheme="minorHAnsi"/>
        </w:rPr>
      </w:pPr>
      <w:r w:rsidRPr="00344201">
        <w:rPr>
          <w:rFonts w:asciiTheme="minorHAnsi" w:hAnsiTheme="minorHAnsi" w:cstheme="minorHAnsi"/>
        </w:rPr>
        <w:t xml:space="preserve">Testing pool maintenance. The inspector(s) should verify that all individuals subject to testing </w:t>
      </w:r>
      <w:r w:rsidR="00645F5C" w:rsidRPr="00344201">
        <w:rPr>
          <w:rFonts w:asciiTheme="minorHAnsi" w:hAnsiTheme="minorHAnsi" w:cstheme="minorHAnsi"/>
        </w:rPr>
        <w:t>are</w:t>
      </w:r>
      <w:r w:rsidRPr="00344201">
        <w:rPr>
          <w:rFonts w:asciiTheme="minorHAnsi" w:hAnsiTheme="minorHAnsi" w:cstheme="minorHAnsi"/>
        </w:rPr>
        <w:t xml:space="preserve"> included in the random testing pool. If the list of covered personnel is not up</w:t>
      </w:r>
      <w:r w:rsidR="0057568D" w:rsidRPr="00344201">
        <w:rPr>
          <w:rFonts w:asciiTheme="minorHAnsi" w:hAnsiTheme="minorHAnsi" w:cstheme="minorHAnsi"/>
        </w:rPr>
        <w:t xml:space="preserve"> </w:t>
      </w:r>
      <w:r w:rsidRPr="00344201">
        <w:rPr>
          <w:rFonts w:asciiTheme="minorHAnsi" w:hAnsiTheme="minorHAnsi" w:cstheme="minorHAnsi"/>
        </w:rPr>
        <w:t>to</w:t>
      </w:r>
      <w:r w:rsidR="0057568D" w:rsidRPr="00344201">
        <w:rPr>
          <w:rFonts w:asciiTheme="minorHAnsi" w:hAnsiTheme="minorHAnsi" w:cstheme="minorHAnsi"/>
        </w:rPr>
        <w:t xml:space="preserve"> </w:t>
      </w:r>
      <w:r w:rsidRPr="00344201">
        <w:rPr>
          <w:rFonts w:asciiTheme="minorHAnsi" w:hAnsiTheme="minorHAnsi" w:cstheme="minorHAnsi"/>
        </w:rPr>
        <w:t>date when a random selection list is created, each person does not have an equal probability of selection a</w:t>
      </w:r>
      <w:r w:rsidR="00645F5C" w:rsidRPr="00344201">
        <w:rPr>
          <w:rFonts w:asciiTheme="minorHAnsi" w:hAnsiTheme="minorHAnsi" w:cstheme="minorHAnsi"/>
        </w:rPr>
        <w:t xml:space="preserve">nd testing. </w:t>
      </w:r>
      <w:r w:rsidRPr="00344201">
        <w:rPr>
          <w:rFonts w:asciiTheme="minorHAnsi" w:hAnsiTheme="minorHAnsi" w:cstheme="minorHAnsi"/>
        </w:rPr>
        <w:t>The inspector(s) should:</w:t>
      </w:r>
    </w:p>
    <w:p w14:paraId="3717B837" w14:textId="03E3DAAF" w:rsidR="00F72DFC" w:rsidRPr="00344201" w:rsidRDefault="00F72DFC" w:rsidP="00057C1C">
      <w:pPr>
        <w:pStyle w:val="BodyText"/>
        <w:numPr>
          <w:ilvl w:val="3"/>
          <w:numId w:val="66"/>
        </w:numPr>
        <w:tabs>
          <w:tab w:val="num" w:pos="1980"/>
        </w:tabs>
        <w:rPr>
          <w:rFonts w:asciiTheme="minorHAnsi" w:hAnsiTheme="minorHAnsi" w:cstheme="minorHAnsi"/>
        </w:rPr>
      </w:pPr>
      <w:r w:rsidRPr="00344201">
        <w:rPr>
          <w:rFonts w:asciiTheme="minorHAnsi" w:hAnsiTheme="minorHAnsi" w:cstheme="minorHAnsi"/>
        </w:rPr>
        <w:t>Request all random selection lists generated during the period of review.</w:t>
      </w:r>
      <w:r w:rsidR="0086564D" w:rsidRPr="00344201">
        <w:rPr>
          <w:rFonts w:asciiTheme="minorHAnsi" w:hAnsiTheme="minorHAnsi" w:cstheme="minorHAnsi"/>
        </w:rPr>
        <w:t xml:space="preserve"> </w:t>
      </w:r>
      <w:r w:rsidRPr="00344201">
        <w:rPr>
          <w:rFonts w:asciiTheme="minorHAnsi" w:hAnsiTheme="minorHAnsi" w:cstheme="minorHAnsi"/>
        </w:rPr>
        <w:t>Request a list of all random tests conducted for the period of review (date of test, individual name, results).</w:t>
      </w:r>
    </w:p>
    <w:p w14:paraId="1DD152D2" w14:textId="7E4EB110" w:rsidR="00E614A7" w:rsidRPr="00344201" w:rsidRDefault="00F72DFC" w:rsidP="00057C1C">
      <w:pPr>
        <w:pStyle w:val="BodyText"/>
        <w:numPr>
          <w:ilvl w:val="3"/>
          <w:numId w:val="66"/>
        </w:numPr>
        <w:tabs>
          <w:tab w:val="num" w:pos="1980"/>
        </w:tabs>
        <w:rPr>
          <w:rFonts w:asciiTheme="minorHAnsi" w:hAnsiTheme="minorHAnsi" w:cstheme="minorHAnsi"/>
        </w:rPr>
      </w:pPr>
      <w:r w:rsidRPr="00344201">
        <w:rPr>
          <w:rFonts w:asciiTheme="minorHAnsi" w:hAnsiTheme="minorHAnsi" w:cstheme="minorHAnsi"/>
        </w:rPr>
        <w:t xml:space="preserve">Request a list of all staff start dates and termination dates during the </w:t>
      </w:r>
      <w:r w:rsidR="007501B8" w:rsidRPr="00344201">
        <w:rPr>
          <w:rFonts w:asciiTheme="minorHAnsi" w:hAnsiTheme="minorHAnsi" w:cstheme="minorHAnsi"/>
        </w:rPr>
        <w:t xml:space="preserve">period </w:t>
      </w:r>
      <w:r w:rsidR="00645F5C" w:rsidRPr="00344201">
        <w:rPr>
          <w:rFonts w:asciiTheme="minorHAnsi" w:hAnsiTheme="minorHAnsi" w:cstheme="minorHAnsi"/>
        </w:rPr>
        <w:t xml:space="preserve">of the inspection review. </w:t>
      </w:r>
      <w:r w:rsidRPr="00344201">
        <w:rPr>
          <w:rFonts w:asciiTheme="minorHAnsi" w:hAnsiTheme="minorHAnsi" w:cstheme="minorHAnsi"/>
        </w:rPr>
        <w:t>The inspector(s) should evaluate if the random testin</w:t>
      </w:r>
      <w:r w:rsidR="00645F5C" w:rsidRPr="00344201">
        <w:rPr>
          <w:rFonts w:asciiTheme="minorHAnsi" w:hAnsiTheme="minorHAnsi" w:cstheme="minorHAnsi"/>
        </w:rPr>
        <w:t>g pool is updated effectively</w:t>
      </w:r>
      <w:r w:rsidR="00ED3554" w:rsidRPr="00344201">
        <w:rPr>
          <w:rFonts w:asciiTheme="minorHAnsi" w:hAnsiTheme="minorHAnsi" w:cstheme="minorHAnsi"/>
        </w:rPr>
        <w:t xml:space="preserve"> </w:t>
      </w:r>
      <w:r w:rsidR="007501B8" w:rsidRPr="00344201">
        <w:rPr>
          <w:rFonts w:asciiTheme="minorHAnsi" w:hAnsiTheme="minorHAnsi" w:cstheme="minorHAnsi"/>
        </w:rPr>
        <w:t xml:space="preserve">(examples could include, are individuals that have </w:t>
      </w:r>
      <w:r w:rsidR="007501B8" w:rsidRPr="00344201">
        <w:rPr>
          <w:rFonts w:asciiTheme="minorHAnsi" w:hAnsiTheme="minorHAnsi" w:cstheme="minorHAnsi"/>
        </w:rPr>
        <w:lastRenderedPageBreak/>
        <w:t xml:space="preserve">been granted authorization not included </w:t>
      </w:r>
      <w:r w:rsidR="00C727BD" w:rsidRPr="00344201">
        <w:rPr>
          <w:rFonts w:asciiTheme="minorHAnsi" w:hAnsiTheme="minorHAnsi" w:cstheme="minorHAnsi"/>
        </w:rPr>
        <w:t xml:space="preserve">in </w:t>
      </w:r>
      <w:r w:rsidRPr="00344201">
        <w:rPr>
          <w:rFonts w:asciiTheme="minorHAnsi" w:hAnsiTheme="minorHAnsi" w:cstheme="minorHAnsi"/>
        </w:rPr>
        <w:t>the random selection pool</w:t>
      </w:r>
      <w:r w:rsidR="007501B8" w:rsidRPr="00344201">
        <w:rPr>
          <w:rFonts w:asciiTheme="minorHAnsi" w:hAnsiTheme="minorHAnsi" w:cstheme="minorHAnsi"/>
        </w:rPr>
        <w:t>?</w:t>
      </w:r>
      <w:r w:rsidRPr="00344201">
        <w:rPr>
          <w:rFonts w:asciiTheme="minorHAnsi" w:hAnsiTheme="minorHAnsi" w:cstheme="minorHAnsi"/>
        </w:rPr>
        <w:t xml:space="preserve"> </w:t>
      </w:r>
      <w:r w:rsidR="00C7615F" w:rsidRPr="00344201">
        <w:rPr>
          <w:rFonts w:asciiTheme="minorHAnsi" w:hAnsiTheme="minorHAnsi" w:cstheme="minorHAnsi"/>
        </w:rPr>
        <w:t>D</w:t>
      </w:r>
      <w:r w:rsidRPr="00344201">
        <w:rPr>
          <w:rFonts w:asciiTheme="minorHAnsi" w:hAnsiTheme="minorHAnsi" w:cstheme="minorHAnsi"/>
        </w:rPr>
        <w:t xml:space="preserve">oes </w:t>
      </w:r>
      <w:r w:rsidR="00904319" w:rsidRPr="00344201">
        <w:rPr>
          <w:rFonts w:asciiTheme="minorHAnsi" w:hAnsiTheme="minorHAnsi" w:cstheme="minorHAnsi"/>
        </w:rPr>
        <w:t xml:space="preserve">the selection pool include individuals who no longer </w:t>
      </w:r>
      <w:r w:rsidRPr="00344201">
        <w:rPr>
          <w:rFonts w:asciiTheme="minorHAnsi" w:hAnsiTheme="minorHAnsi" w:cstheme="minorHAnsi"/>
        </w:rPr>
        <w:t>have authorization?</w:t>
      </w:r>
      <w:r w:rsidR="00C7615F" w:rsidRPr="00344201">
        <w:rPr>
          <w:rFonts w:asciiTheme="minorHAnsi" w:hAnsiTheme="minorHAnsi" w:cstheme="minorHAnsi"/>
        </w:rPr>
        <w:t>)</w:t>
      </w:r>
    </w:p>
    <w:p w14:paraId="2A4D0870" w14:textId="369B6141" w:rsidR="003C327E" w:rsidRPr="00344201" w:rsidRDefault="00F72DFC" w:rsidP="00057C1C">
      <w:pPr>
        <w:pStyle w:val="BodyText"/>
        <w:numPr>
          <w:ilvl w:val="3"/>
          <w:numId w:val="66"/>
        </w:numPr>
        <w:tabs>
          <w:tab w:val="num" w:pos="1980"/>
        </w:tabs>
        <w:rPr>
          <w:rFonts w:asciiTheme="minorHAnsi" w:hAnsiTheme="minorHAnsi" w:cstheme="minorHAnsi"/>
        </w:rPr>
      </w:pPr>
      <w:r w:rsidRPr="00344201">
        <w:rPr>
          <w:rFonts w:asciiTheme="minorHAnsi" w:hAnsiTheme="minorHAnsi" w:cstheme="minorHAnsi"/>
        </w:rPr>
        <w:t>The inspector(s) should speak to the individual(s) who maintain(s) the random testing pool and discuss:</w:t>
      </w:r>
      <w:r w:rsidR="00CF634F" w:rsidRPr="00344201">
        <w:rPr>
          <w:rFonts w:asciiTheme="minorHAnsi" w:hAnsiTheme="minorHAnsi" w:cstheme="minorHAnsi"/>
        </w:rPr>
        <w:t xml:space="preserve"> </w:t>
      </w:r>
      <w:r w:rsidRPr="00344201">
        <w:rPr>
          <w:rFonts w:asciiTheme="minorHAnsi" w:hAnsiTheme="minorHAnsi" w:cstheme="minorHAnsi"/>
        </w:rPr>
        <w:t xml:space="preserve">(1) how updates are made (is the pool updated before each selection list is generated – </w:t>
      </w:r>
      <w:r w:rsidR="00645F5C" w:rsidRPr="00344201">
        <w:rPr>
          <w:rFonts w:asciiTheme="minorHAnsi" w:hAnsiTheme="minorHAnsi" w:cstheme="minorHAnsi"/>
        </w:rPr>
        <w:t>v</w:t>
      </w:r>
      <w:r w:rsidRPr="00344201">
        <w:rPr>
          <w:rFonts w:asciiTheme="minorHAnsi" w:hAnsiTheme="minorHAnsi" w:cstheme="minorHAnsi"/>
        </w:rPr>
        <w:t>ery important to ensure new hires are included in t</w:t>
      </w:r>
      <w:r w:rsidR="00D617A9" w:rsidRPr="00344201">
        <w:rPr>
          <w:rFonts w:asciiTheme="minorHAnsi" w:hAnsiTheme="minorHAnsi" w:cstheme="minorHAnsi"/>
        </w:rPr>
        <w:t xml:space="preserve">he pool and subject to testing); </w:t>
      </w:r>
      <w:r w:rsidRPr="00344201">
        <w:rPr>
          <w:rFonts w:asciiTheme="minorHAnsi" w:hAnsiTheme="minorHAnsi" w:cstheme="minorHAnsi"/>
        </w:rPr>
        <w:t>and (2) how frequently random lists are generated (if the employee’s population changes frequently the random testing pool must be updated frequently and the period that a random selection list is valid would be limited).</w:t>
      </w:r>
      <w:r w:rsidR="00A565CA" w:rsidRPr="00344201">
        <w:rPr>
          <w:rFonts w:asciiTheme="minorHAnsi" w:hAnsiTheme="minorHAnsi" w:cstheme="minorHAnsi"/>
        </w:rPr>
        <w:t xml:space="preserve"> The inspectors may wish to assess how the FFD program personnel are randomly tested.</w:t>
      </w:r>
    </w:p>
    <w:p w14:paraId="636C1E3B" w14:textId="6DC35338" w:rsidR="002D6989" w:rsidRPr="00344201" w:rsidRDefault="00F72DFC" w:rsidP="00057C1C">
      <w:pPr>
        <w:pStyle w:val="BodyText"/>
        <w:numPr>
          <w:ilvl w:val="3"/>
          <w:numId w:val="66"/>
        </w:numPr>
        <w:tabs>
          <w:tab w:val="num" w:pos="1980"/>
        </w:tabs>
        <w:rPr>
          <w:rFonts w:asciiTheme="minorHAnsi" w:hAnsiTheme="minorHAnsi" w:cstheme="minorHAnsi"/>
        </w:rPr>
      </w:pPr>
      <w:r w:rsidRPr="00344201">
        <w:rPr>
          <w:rFonts w:asciiTheme="minorHAnsi" w:hAnsiTheme="minorHAnsi" w:cstheme="minorHAnsi"/>
        </w:rPr>
        <w:t xml:space="preserve">The inspector(s) should verify that </w:t>
      </w:r>
      <w:proofErr w:type="gramStart"/>
      <w:r w:rsidRPr="00344201">
        <w:rPr>
          <w:rFonts w:asciiTheme="minorHAnsi" w:hAnsiTheme="minorHAnsi" w:cstheme="minorHAnsi"/>
        </w:rPr>
        <w:t>each individual</w:t>
      </w:r>
      <w:proofErr w:type="gramEnd"/>
      <w:r w:rsidRPr="00344201">
        <w:rPr>
          <w:rFonts w:asciiTheme="minorHAnsi" w:hAnsiTheme="minorHAnsi" w:cstheme="minorHAnsi"/>
        </w:rPr>
        <w:t xml:space="preserve"> completing a test is immediately eligible for another random test. The inspector(s) should evaluate the random selection method used (how is the random selection list created; does an opportunity exist for any tested individual to be removed from the testing pool?).</w:t>
      </w:r>
    </w:p>
    <w:p w14:paraId="72477C0F" w14:textId="6EBC7188" w:rsidR="00F72DFC" w:rsidRPr="00344201" w:rsidRDefault="00F72DFC" w:rsidP="00057C1C">
      <w:pPr>
        <w:pStyle w:val="BodyText"/>
        <w:numPr>
          <w:ilvl w:val="3"/>
          <w:numId w:val="66"/>
        </w:numPr>
        <w:tabs>
          <w:tab w:val="num" w:pos="1980"/>
        </w:tabs>
        <w:rPr>
          <w:rFonts w:asciiTheme="minorHAnsi" w:hAnsiTheme="minorHAnsi" w:cstheme="minorHAnsi"/>
        </w:rPr>
      </w:pPr>
      <w:r w:rsidRPr="00344201">
        <w:rPr>
          <w:rFonts w:asciiTheme="minorHAnsi" w:hAnsiTheme="minorHAnsi" w:cstheme="minorHAnsi"/>
        </w:rPr>
        <w:t>The inspector(s) should evaluate the security of the random selection lists to ensure limited access. How does the licensee communicate the selection of an individual for random testing to ensure that the individual receives no prior notice of the selection for a test?</w:t>
      </w:r>
    </w:p>
    <w:p w14:paraId="3640683A" w14:textId="51BDE581" w:rsidR="0086564D" w:rsidRPr="00344201" w:rsidRDefault="00F72DFC" w:rsidP="00057C1C">
      <w:pPr>
        <w:pStyle w:val="BodyText"/>
        <w:numPr>
          <w:ilvl w:val="1"/>
          <w:numId w:val="66"/>
        </w:numPr>
        <w:rPr>
          <w:rFonts w:asciiTheme="minorHAnsi" w:hAnsiTheme="minorHAnsi" w:cstheme="minorHAnsi"/>
        </w:rPr>
      </w:pPr>
      <w:r w:rsidRPr="00344201">
        <w:rPr>
          <w:rFonts w:asciiTheme="minorHAnsi" w:hAnsiTheme="minorHAnsi" w:cstheme="minorHAnsi"/>
        </w:rPr>
        <w:t>The inspector(s) should evaluate the instances where individuals selected for random testing were not initially tested (i.e., verify why the person was not tested the day originally intended for the testing event). This is a key component of the random testing program, ensuring that the licensee is not exercising discretion when to excuse or test a selected individual. If an individual is not tested on the day of selection for testing, what method does the licensee use to ensure that testing is completed at the earliest reasonable and practical opportunity when both the donor and collector are available to collect specimens for testing and without prior notice of the test?</w:t>
      </w:r>
    </w:p>
    <w:p w14:paraId="4BF04844" w14:textId="6BB59B7C" w:rsidR="005C7CDE" w:rsidRPr="00344201" w:rsidRDefault="005C7CDE" w:rsidP="00057C1C">
      <w:pPr>
        <w:pStyle w:val="BodyText"/>
        <w:numPr>
          <w:ilvl w:val="1"/>
          <w:numId w:val="66"/>
        </w:numPr>
        <w:rPr>
          <w:rFonts w:asciiTheme="minorHAnsi" w:hAnsiTheme="minorHAnsi" w:cstheme="minorHAnsi"/>
        </w:rPr>
      </w:pPr>
      <w:r w:rsidRPr="00344201">
        <w:rPr>
          <w:rFonts w:asciiTheme="minorHAnsi" w:hAnsiTheme="minorHAnsi" w:cstheme="minorHAnsi"/>
        </w:rPr>
        <w:t>Ensure that testing is conducted at least on a nominal weekly frequency. The inspector(s) should request a list of all random tests (e.g., date of each test) to verify compliance during the period of review. The inspector(s) should consider using a spreadsheet analysis method for this step. For example, one method to determine testing frequency is to sort the list of test dates in chronological order and then evaluate the number of days between tests. Another possible method is to use the “</w:t>
      </w:r>
      <w:proofErr w:type="spellStart"/>
      <w:r w:rsidRPr="00344201">
        <w:rPr>
          <w:rFonts w:asciiTheme="minorHAnsi" w:hAnsiTheme="minorHAnsi" w:cstheme="minorHAnsi"/>
        </w:rPr>
        <w:t>weeknum</w:t>
      </w:r>
      <w:proofErr w:type="spellEnd"/>
      <w:r w:rsidRPr="00344201">
        <w:rPr>
          <w:rFonts w:asciiTheme="minorHAnsi" w:hAnsiTheme="minorHAnsi" w:cstheme="minorHAnsi"/>
        </w:rPr>
        <w:t xml:space="preserve">” formula in Microsoft Excel which will assign a week number (i.e., 1 to 52) based on the date of the test </w:t>
      </w:r>
      <w:proofErr w:type="gramStart"/>
      <w:r w:rsidRPr="00344201">
        <w:rPr>
          <w:rFonts w:asciiTheme="minorHAnsi" w:hAnsiTheme="minorHAnsi" w:cstheme="minorHAnsi"/>
        </w:rPr>
        <w:t>entered into</w:t>
      </w:r>
      <w:proofErr w:type="gramEnd"/>
      <w:r w:rsidRPr="00344201">
        <w:rPr>
          <w:rFonts w:asciiTheme="minorHAnsi" w:hAnsiTheme="minorHAnsi" w:cstheme="minorHAnsi"/>
        </w:rPr>
        <w:t xml:space="preserve"> the formula.</w:t>
      </w:r>
    </w:p>
    <w:p w14:paraId="34288025" w14:textId="190C0654" w:rsidR="00F72DFC" w:rsidRPr="00344201" w:rsidRDefault="00F72DFC" w:rsidP="00057C1C">
      <w:pPr>
        <w:pStyle w:val="BodyText"/>
        <w:numPr>
          <w:ilvl w:val="1"/>
          <w:numId w:val="66"/>
        </w:numPr>
        <w:rPr>
          <w:rFonts w:asciiTheme="minorHAnsi" w:hAnsiTheme="minorHAnsi" w:cstheme="minorHAnsi"/>
        </w:rPr>
      </w:pPr>
      <w:r w:rsidRPr="00344201">
        <w:rPr>
          <w:rFonts w:asciiTheme="minorHAnsi" w:hAnsiTheme="minorHAnsi" w:cstheme="minorHAnsi"/>
        </w:rPr>
        <w:t>The inspector(s) should verify that random testing is conducted in a manner that provides assurance that individuals cannot predict the days and time periods when specimens will be collected.</w:t>
      </w:r>
    </w:p>
    <w:p w14:paraId="0208DB43" w14:textId="34A15D4A" w:rsidR="003C327E" w:rsidRPr="00344201" w:rsidRDefault="00F72DFC" w:rsidP="00057C1C">
      <w:pPr>
        <w:pStyle w:val="BodyText"/>
        <w:numPr>
          <w:ilvl w:val="0"/>
          <w:numId w:val="11"/>
        </w:numPr>
        <w:tabs>
          <w:tab w:val="num" w:pos="1440"/>
        </w:tabs>
        <w:ind w:left="1440"/>
        <w:rPr>
          <w:rFonts w:asciiTheme="minorHAnsi" w:hAnsiTheme="minorHAnsi" w:cstheme="minorHAnsi"/>
        </w:rPr>
      </w:pPr>
      <w:r w:rsidRPr="00344201">
        <w:rPr>
          <w:rFonts w:asciiTheme="minorHAnsi" w:hAnsiTheme="minorHAnsi" w:cstheme="minorHAnsi"/>
        </w:rPr>
        <w:t xml:space="preserve">The inspector(s) should evaluate if the subject population is likely to detect any patterns regarding when random testing is to be conducted. Examples of predictable patterns include only testing one day </w:t>
      </w:r>
      <w:r w:rsidR="00904319" w:rsidRPr="00344201">
        <w:rPr>
          <w:rFonts w:asciiTheme="minorHAnsi" w:hAnsiTheme="minorHAnsi" w:cstheme="minorHAnsi"/>
        </w:rPr>
        <w:t>in each 7</w:t>
      </w:r>
      <w:r w:rsidR="00904319" w:rsidRPr="00344201">
        <w:rPr>
          <w:rFonts w:asciiTheme="minorHAnsi" w:hAnsiTheme="minorHAnsi" w:cstheme="minorHAnsi"/>
        </w:rPr>
        <w:noBreakHyphen/>
        <w:t xml:space="preserve">day calendar </w:t>
      </w:r>
      <w:r w:rsidRPr="00344201">
        <w:rPr>
          <w:rFonts w:asciiTheme="minorHAnsi" w:hAnsiTheme="minorHAnsi" w:cstheme="minorHAnsi"/>
        </w:rPr>
        <w:t>week</w:t>
      </w:r>
      <w:r w:rsidR="0050799D" w:rsidRPr="00344201">
        <w:rPr>
          <w:rFonts w:asciiTheme="minorHAnsi" w:hAnsiTheme="minorHAnsi" w:cstheme="minorHAnsi"/>
        </w:rPr>
        <w:t xml:space="preserve"> </w:t>
      </w:r>
      <w:r w:rsidR="00904319" w:rsidRPr="00344201">
        <w:rPr>
          <w:rFonts w:asciiTheme="minorHAnsi" w:hAnsiTheme="minorHAnsi" w:cstheme="minorHAnsi"/>
        </w:rPr>
        <w:t xml:space="preserve">(e.g., test on Monday this week, no tests until at least the following Sunday which is the start of the next week), testing </w:t>
      </w:r>
      <w:r w:rsidRPr="00344201">
        <w:rPr>
          <w:rFonts w:asciiTheme="minorHAnsi" w:hAnsiTheme="minorHAnsi" w:cstheme="minorHAnsi"/>
        </w:rPr>
        <w:t xml:space="preserve">on the same day of </w:t>
      </w:r>
      <w:r w:rsidR="00D13D70" w:rsidRPr="00344201">
        <w:rPr>
          <w:rFonts w:asciiTheme="minorHAnsi" w:hAnsiTheme="minorHAnsi" w:cstheme="minorHAnsi"/>
        </w:rPr>
        <w:t xml:space="preserve">each </w:t>
      </w:r>
      <w:r w:rsidRPr="00344201">
        <w:rPr>
          <w:rFonts w:asciiTheme="minorHAnsi" w:hAnsiTheme="minorHAnsi" w:cstheme="minorHAnsi"/>
        </w:rPr>
        <w:t xml:space="preserve">week; only testing during limited time periods each day </w:t>
      </w:r>
      <w:r w:rsidR="00D13D70" w:rsidRPr="00344201">
        <w:rPr>
          <w:rFonts w:asciiTheme="minorHAnsi" w:hAnsiTheme="minorHAnsi" w:cstheme="minorHAnsi"/>
        </w:rPr>
        <w:t xml:space="preserve">when testing is performed </w:t>
      </w:r>
      <w:r w:rsidR="004C2CAC" w:rsidRPr="00344201">
        <w:rPr>
          <w:rFonts w:asciiTheme="minorHAnsi" w:hAnsiTheme="minorHAnsi" w:cstheme="minorHAnsi"/>
        </w:rPr>
        <w:t>(e.g., 8:00 </w:t>
      </w:r>
      <w:r w:rsidRPr="00344201">
        <w:rPr>
          <w:rFonts w:asciiTheme="minorHAnsi" w:hAnsiTheme="minorHAnsi" w:cstheme="minorHAnsi"/>
        </w:rPr>
        <w:t>a.m. to</w:t>
      </w:r>
      <w:r w:rsidR="0086564D" w:rsidRPr="00344201">
        <w:rPr>
          <w:rFonts w:asciiTheme="minorHAnsi" w:hAnsiTheme="minorHAnsi" w:cstheme="minorHAnsi"/>
        </w:rPr>
        <w:t xml:space="preserve"> </w:t>
      </w:r>
      <w:r w:rsidRPr="00344201">
        <w:rPr>
          <w:rFonts w:asciiTheme="minorHAnsi" w:hAnsiTheme="minorHAnsi" w:cstheme="minorHAnsi"/>
        </w:rPr>
        <w:lastRenderedPageBreak/>
        <w:t>10:00</w:t>
      </w:r>
      <w:r w:rsidR="0086564D" w:rsidRPr="00344201">
        <w:rPr>
          <w:rFonts w:asciiTheme="minorHAnsi" w:hAnsiTheme="minorHAnsi" w:cstheme="minorHAnsi"/>
        </w:rPr>
        <w:t> a.m.; 3:00 p.m. to 5:00 </w:t>
      </w:r>
      <w:r w:rsidRPr="00344201">
        <w:rPr>
          <w:rFonts w:asciiTheme="minorHAnsi" w:hAnsiTheme="minorHAnsi" w:cstheme="minorHAnsi"/>
        </w:rPr>
        <w:t>p.m.)</w:t>
      </w:r>
      <w:r w:rsidR="00D13D70" w:rsidRPr="00344201">
        <w:rPr>
          <w:rFonts w:asciiTheme="minorHAnsi" w:hAnsiTheme="minorHAnsi" w:cstheme="minorHAnsi"/>
        </w:rPr>
        <w:t>, not conducting testing on weekends or holidays</w:t>
      </w:r>
      <w:r w:rsidRPr="00344201">
        <w:rPr>
          <w:rFonts w:asciiTheme="minorHAnsi" w:hAnsiTheme="minorHAnsi" w:cstheme="minorHAnsi"/>
        </w:rPr>
        <w:t>.</w:t>
      </w:r>
    </w:p>
    <w:p w14:paraId="578D7D37" w14:textId="039213A7" w:rsidR="00F72DFC" w:rsidRPr="00344201" w:rsidRDefault="00F72DFC" w:rsidP="00057C1C">
      <w:pPr>
        <w:pStyle w:val="BodyText"/>
        <w:numPr>
          <w:ilvl w:val="1"/>
          <w:numId w:val="11"/>
        </w:numPr>
        <w:tabs>
          <w:tab w:val="num" w:pos="1800"/>
        </w:tabs>
        <w:ind w:left="1800"/>
        <w:rPr>
          <w:rFonts w:asciiTheme="minorHAnsi" w:hAnsiTheme="minorHAnsi" w:cstheme="minorHAnsi"/>
        </w:rPr>
      </w:pPr>
      <w:r w:rsidRPr="00344201">
        <w:rPr>
          <w:rFonts w:asciiTheme="minorHAnsi" w:hAnsiTheme="minorHAnsi" w:cstheme="minorHAnsi"/>
        </w:rPr>
        <w:t xml:space="preserve">To evaluate if predictability exists in the random testing program, request a list of a random tests conducted during the period of inspection review. The information should </w:t>
      </w:r>
      <w:proofErr w:type="gramStart"/>
      <w:r w:rsidRPr="00344201">
        <w:rPr>
          <w:rFonts w:asciiTheme="minorHAnsi" w:hAnsiTheme="minorHAnsi" w:cstheme="minorHAnsi"/>
        </w:rPr>
        <w:t>include:</w:t>
      </w:r>
      <w:proofErr w:type="gramEnd"/>
      <w:r w:rsidR="000B411F" w:rsidRPr="00344201">
        <w:rPr>
          <w:rFonts w:asciiTheme="minorHAnsi" w:hAnsiTheme="minorHAnsi" w:cstheme="minorHAnsi"/>
        </w:rPr>
        <w:t xml:space="preserve"> </w:t>
      </w:r>
      <w:r w:rsidRPr="00344201">
        <w:rPr>
          <w:rFonts w:asciiTheme="minorHAnsi" w:hAnsiTheme="minorHAnsi" w:cstheme="minorHAnsi"/>
        </w:rPr>
        <w:t>name, testing date, and test times.</w:t>
      </w:r>
    </w:p>
    <w:p w14:paraId="0AB3BD8D" w14:textId="5310C6B0" w:rsidR="00F72DFC" w:rsidRPr="00344201" w:rsidRDefault="00F72DFC" w:rsidP="00057C1C">
      <w:pPr>
        <w:pStyle w:val="BodyText"/>
        <w:numPr>
          <w:ilvl w:val="1"/>
          <w:numId w:val="11"/>
        </w:numPr>
        <w:tabs>
          <w:tab w:val="num" w:pos="1800"/>
        </w:tabs>
        <w:ind w:left="1800"/>
        <w:rPr>
          <w:rFonts w:asciiTheme="minorHAnsi" w:hAnsiTheme="minorHAnsi" w:cstheme="minorHAnsi"/>
        </w:rPr>
      </w:pPr>
      <w:r w:rsidRPr="00344201">
        <w:rPr>
          <w:rFonts w:asciiTheme="minorHAnsi" w:hAnsiTheme="minorHAnsi" w:cstheme="minorHAnsi"/>
        </w:rPr>
        <w:t>Consider using graphical analyses of random testing information to evaluate predictability</w:t>
      </w:r>
      <w:r w:rsidR="00D13D70" w:rsidRPr="00344201">
        <w:rPr>
          <w:rFonts w:asciiTheme="minorHAnsi" w:hAnsiTheme="minorHAnsi" w:cstheme="minorHAnsi"/>
        </w:rPr>
        <w:t xml:space="preserve"> over a relatively long period of time (e.g., 12 months)</w:t>
      </w:r>
      <w:r w:rsidR="00A911F0" w:rsidRPr="00344201">
        <w:rPr>
          <w:rFonts w:asciiTheme="minorHAnsi" w:hAnsiTheme="minorHAnsi" w:cstheme="minorHAnsi"/>
        </w:rPr>
        <w:t>.</w:t>
      </w:r>
    </w:p>
    <w:p w14:paraId="373F4C53" w14:textId="44DBFC0E" w:rsidR="004A2463" w:rsidRPr="00344201" w:rsidRDefault="00F72DFC" w:rsidP="00057C1C">
      <w:pPr>
        <w:pStyle w:val="BodyText"/>
        <w:numPr>
          <w:ilvl w:val="0"/>
          <w:numId w:val="11"/>
        </w:numPr>
        <w:tabs>
          <w:tab w:val="num" w:pos="1440"/>
        </w:tabs>
        <w:ind w:left="1440"/>
        <w:rPr>
          <w:rFonts w:asciiTheme="minorHAnsi" w:hAnsiTheme="minorHAnsi" w:cstheme="minorHAnsi"/>
        </w:rPr>
      </w:pPr>
      <w:r w:rsidRPr="00344201">
        <w:rPr>
          <w:rFonts w:asciiTheme="minorHAnsi" w:hAnsiTheme="minorHAnsi" w:cstheme="minorHAnsi"/>
        </w:rPr>
        <w:t>Evaluate if it is possible for individuals to determine that random testing will be conducted prior to notification for testing</w:t>
      </w:r>
      <w:r w:rsidR="00D13D70" w:rsidRPr="00344201">
        <w:rPr>
          <w:rFonts w:asciiTheme="minorHAnsi" w:hAnsiTheme="minorHAnsi" w:cstheme="minorHAnsi"/>
        </w:rPr>
        <w:t xml:space="preserve">. </w:t>
      </w:r>
      <w:r w:rsidR="00876420" w:rsidRPr="00344201">
        <w:rPr>
          <w:rFonts w:asciiTheme="minorHAnsi" w:hAnsiTheme="minorHAnsi" w:cstheme="minorHAnsi"/>
        </w:rPr>
        <w:t>For example:</w:t>
      </w:r>
    </w:p>
    <w:p w14:paraId="77B5EC3F" w14:textId="35DE9D0B" w:rsidR="004A2463" w:rsidRPr="00344201" w:rsidRDefault="004A2463" w:rsidP="00057C1C">
      <w:pPr>
        <w:pStyle w:val="BodyText"/>
        <w:numPr>
          <w:ilvl w:val="1"/>
          <w:numId w:val="11"/>
        </w:numPr>
        <w:tabs>
          <w:tab w:val="num" w:pos="1800"/>
        </w:tabs>
        <w:ind w:left="1800"/>
        <w:rPr>
          <w:rFonts w:asciiTheme="minorHAnsi" w:hAnsiTheme="minorHAnsi" w:cstheme="minorHAnsi"/>
        </w:rPr>
      </w:pPr>
      <w:r w:rsidRPr="00344201">
        <w:rPr>
          <w:rFonts w:asciiTheme="minorHAnsi" w:hAnsiTheme="minorHAnsi" w:cstheme="minorHAnsi"/>
        </w:rPr>
        <w:t xml:space="preserve">Does </w:t>
      </w:r>
      <w:r w:rsidR="00A911F0" w:rsidRPr="00344201">
        <w:rPr>
          <w:rFonts w:asciiTheme="minorHAnsi" w:hAnsiTheme="minorHAnsi" w:cstheme="minorHAnsi"/>
        </w:rPr>
        <w:t>the arrival of the mobile collector onsite to conduct testing notify staff that testing will be conducted during the day</w:t>
      </w:r>
      <w:r w:rsidR="00A75A00" w:rsidRPr="00344201">
        <w:rPr>
          <w:rFonts w:asciiTheme="minorHAnsi" w:hAnsiTheme="minorHAnsi" w:cstheme="minorHAnsi"/>
        </w:rPr>
        <w:t>?</w:t>
      </w:r>
    </w:p>
    <w:p w14:paraId="5E6E9076" w14:textId="2D74EB52" w:rsidR="004A2463" w:rsidRPr="00344201" w:rsidRDefault="004A2463" w:rsidP="00057C1C">
      <w:pPr>
        <w:pStyle w:val="BodyText"/>
        <w:numPr>
          <w:ilvl w:val="1"/>
          <w:numId w:val="11"/>
        </w:numPr>
        <w:tabs>
          <w:tab w:val="num" w:pos="1800"/>
        </w:tabs>
        <w:ind w:left="1800"/>
        <w:rPr>
          <w:rFonts w:asciiTheme="minorHAnsi" w:hAnsiTheme="minorHAnsi" w:cstheme="minorHAnsi"/>
        </w:rPr>
      </w:pPr>
      <w:r w:rsidRPr="00344201">
        <w:rPr>
          <w:rFonts w:asciiTheme="minorHAnsi" w:hAnsiTheme="minorHAnsi" w:cstheme="minorHAnsi"/>
        </w:rPr>
        <w:t>I</w:t>
      </w:r>
      <w:r w:rsidR="00D13D70" w:rsidRPr="00344201">
        <w:rPr>
          <w:rFonts w:asciiTheme="minorHAnsi" w:hAnsiTheme="minorHAnsi" w:cstheme="minorHAnsi"/>
        </w:rPr>
        <w:t>s the location where testing is conducted only occupied on days when testing is performed (e.g., office is closed</w:t>
      </w:r>
      <w:r w:rsidR="00C71E00" w:rsidRPr="00344201">
        <w:rPr>
          <w:rFonts w:asciiTheme="minorHAnsi" w:hAnsiTheme="minorHAnsi" w:cstheme="minorHAnsi"/>
        </w:rPr>
        <w:t>,</w:t>
      </w:r>
      <w:r w:rsidR="00D13D70" w:rsidRPr="00344201">
        <w:rPr>
          <w:rFonts w:asciiTheme="minorHAnsi" w:hAnsiTheme="minorHAnsi" w:cstheme="minorHAnsi"/>
        </w:rPr>
        <w:t xml:space="preserve"> and no staff are present when no testing is performed)?</w:t>
      </w:r>
    </w:p>
    <w:p w14:paraId="681F78A8" w14:textId="77777777" w:rsidR="004A2463" w:rsidRPr="00344201" w:rsidRDefault="004A2463" w:rsidP="00057C1C">
      <w:pPr>
        <w:pStyle w:val="BodyText"/>
        <w:numPr>
          <w:ilvl w:val="1"/>
          <w:numId w:val="11"/>
        </w:numPr>
        <w:tabs>
          <w:tab w:val="num" w:pos="1800"/>
        </w:tabs>
        <w:ind w:left="1800"/>
        <w:rPr>
          <w:rFonts w:asciiTheme="minorHAnsi" w:hAnsiTheme="minorHAnsi" w:cstheme="minorHAnsi"/>
        </w:rPr>
      </w:pPr>
      <w:r w:rsidRPr="00344201">
        <w:rPr>
          <w:rFonts w:asciiTheme="minorHAnsi" w:hAnsiTheme="minorHAnsi" w:cstheme="minorHAnsi"/>
        </w:rPr>
        <w:t>Is backshift testing only conducted by a certain security supervisor?</w:t>
      </w:r>
    </w:p>
    <w:p w14:paraId="09D78671" w14:textId="77777777" w:rsidR="00F72DFC" w:rsidRPr="00344201" w:rsidRDefault="00F72DFC" w:rsidP="00057C1C">
      <w:pPr>
        <w:pStyle w:val="BodyText"/>
        <w:numPr>
          <w:ilvl w:val="0"/>
          <w:numId w:val="11"/>
        </w:numPr>
        <w:tabs>
          <w:tab w:val="num" w:pos="1440"/>
        </w:tabs>
        <w:ind w:left="1440"/>
        <w:rPr>
          <w:rFonts w:asciiTheme="minorHAnsi" w:hAnsiTheme="minorHAnsi" w:cstheme="minorHAnsi"/>
        </w:rPr>
      </w:pPr>
      <w:r w:rsidRPr="00344201">
        <w:rPr>
          <w:rFonts w:asciiTheme="minorHAnsi" w:hAnsiTheme="minorHAnsi" w:cstheme="minorHAnsi"/>
        </w:rPr>
        <w:t>The inspector(s) should evaluate the method(s) used by the licensee to determine the frequency and timing of testing:</w:t>
      </w:r>
    </w:p>
    <w:p w14:paraId="2C596540" w14:textId="77777777" w:rsidR="00F72DFC" w:rsidRPr="00344201" w:rsidRDefault="00F72DFC" w:rsidP="00057C1C">
      <w:pPr>
        <w:pStyle w:val="BodyText"/>
        <w:numPr>
          <w:ilvl w:val="1"/>
          <w:numId w:val="11"/>
        </w:numPr>
        <w:tabs>
          <w:tab w:val="num" w:pos="1800"/>
        </w:tabs>
        <w:ind w:left="1800"/>
        <w:rPr>
          <w:rFonts w:asciiTheme="minorHAnsi" w:hAnsiTheme="minorHAnsi" w:cstheme="minorHAnsi"/>
        </w:rPr>
      </w:pPr>
      <w:r w:rsidRPr="00344201">
        <w:rPr>
          <w:rFonts w:asciiTheme="minorHAnsi" w:hAnsiTheme="minorHAnsi" w:cstheme="minorHAnsi"/>
        </w:rPr>
        <w:t>Number of days per week (testing is required at least on a nominal weekly basis)</w:t>
      </w:r>
      <w:r w:rsidR="00645F5C" w:rsidRPr="00344201">
        <w:rPr>
          <w:rFonts w:asciiTheme="minorHAnsi" w:hAnsiTheme="minorHAnsi" w:cstheme="minorHAnsi"/>
        </w:rPr>
        <w:t>.</w:t>
      </w:r>
    </w:p>
    <w:p w14:paraId="743198DA" w14:textId="77777777" w:rsidR="00F72DFC" w:rsidRPr="00344201" w:rsidRDefault="00F72DFC" w:rsidP="00057C1C">
      <w:pPr>
        <w:pStyle w:val="BodyText"/>
        <w:numPr>
          <w:ilvl w:val="1"/>
          <w:numId w:val="11"/>
        </w:numPr>
        <w:tabs>
          <w:tab w:val="num" w:pos="1800"/>
        </w:tabs>
        <w:ind w:left="1800"/>
        <w:rPr>
          <w:rFonts w:asciiTheme="minorHAnsi" w:hAnsiTheme="minorHAnsi" w:cstheme="minorHAnsi"/>
        </w:rPr>
      </w:pPr>
      <w:r w:rsidRPr="00344201">
        <w:rPr>
          <w:rFonts w:asciiTheme="minorHAnsi" w:hAnsiTheme="minorHAnsi" w:cstheme="minorHAnsi"/>
        </w:rPr>
        <w:t>Number of days per month</w:t>
      </w:r>
      <w:r w:rsidR="00645F5C" w:rsidRPr="00344201">
        <w:rPr>
          <w:rFonts w:asciiTheme="minorHAnsi" w:hAnsiTheme="minorHAnsi" w:cstheme="minorHAnsi"/>
        </w:rPr>
        <w:t>.</w:t>
      </w:r>
    </w:p>
    <w:p w14:paraId="007D25FB" w14:textId="34057C7A" w:rsidR="00C06852" w:rsidRPr="00344201" w:rsidRDefault="00F72DFC" w:rsidP="00057C1C">
      <w:pPr>
        <w:pStyle w:val="BodyText"/>
        <w:numPr>
          <w:ilvl w:val="1"/>
          <w:numId w:val="11"/>
        </w:numPr>
        <w:tabs>
          <w:tab w:val="num" w:pos="1800"/>
        </w:tabs>
        <w:ind w:left="1800"/>
        <w:rPr>
          <w:rFonts w:asciiTheme="minorHAnsi" w:hAnsiTheme="minorHAnsi" w:cstheme="minorHAnsi"/>
        </w:rPr>
      </w:pPr>
      <w:r w:rsidRPr="00344201">
        <w:rPr>
          <w:rFonts w:asciiTheme="minorHAnsi" w:hAnsiTheme="minorHAnsi" w:cstheme="minorHAnsi"/>
        </w:rPr>
        <w:t>Coverage across days of the week (is testing conducted on each day of the week, including weekends and holidays?)</w:t>
      </w:r>
      <w:r w:rsidR="00645F5C" w:rsidRPr="00344201">
        <w:rPr>
          <w:rFonts w:asciiTheme="minorHAnsi" w:hAnsiTheme="minorHAnsi" w:cstheme="minorHAnsi"/>
        </w:rPr>
        <w:t>.</w:t>
      </w:r>
      <w:r w:rsidR="00D13D70" w:rsidRPr="00344201">
        <w:rPr>
          <w:rFonts w:asciiTheme="minorHAnsi" w:hAnsiTheme="minorHAnsi" w:cstheme="minorHAnsi"/>
        </w:rPr>
        <w:t xml:space="preserve"> For example, if weekend testing is only conducted during outages, that would </w:t>
      </w:r>
      <w:r w:rsidR="00385B81" w:rsidRPr="00344201">
        <w:rPr>
          <w:rFonts w:asciiTheme="minorHAnsi" w:hAnsiTheme="minorHAnsi" w:cstheme="minorHAnsi"/>
        </w:rPr>
        <w:t xml:space="preserve">be </w:t>
      </w:r>
      <w:r w:rsidR="00D13D70" w:rsidRPr="00344201">
        <w:rPr>
          <w:rFonts w:asciiTheme="minorHAnsi" w:hAnsiTheme="minorHAnsi" w:cstheme="minorHAnsi"/>
        </w:rPr>
        <w:t>predictable.</w:t>
      </w:r>
    </w:p>
    <w:p w14:paraId="5575E6DA" w14:textId="77777777" w:rsidR="00F72DFC" w:rsidRPr="00344201" w:rsidRDefault="00F72DFC" w:rsidP="00057C1C">
      <w:pPr>
        <w:pStyle w:val="BodyText"/>
        <w:numPr>
          <w:ilvl w:val="1"/>
          <w:numId w:val="11"/>
        </w:numPr>
        <w:tabs>
          <w:tab w:val="num" w:pos="1800"/>
        </w:tabs>
        <w:ind w:left="1800"/>
        <w:rPr>
          <w:rFonts w:asciiTheme="minorHAnsi" w:hAnsiTheme="minorHAnsi" w:cstheme="minorHAnsi"/>
        </w:rPr>
      </w:pPr>
      <w:r w:rsidRPr="00344201">
        <w:rPr>
          <w:rFonts w:asciiTheme="minorHAnsi" w:hAnsiTheme="minorHAnsi" w:cstheme="minorHAnsi"/>
        </w:rPr>
        <w:t>Time of the day of testing events (including backshifts).</w:t>
      </w:r>
    </w:p>
    <w:p w14:paraId="2F279E06" w14:textId="3FD8DB9C" w:rsidR="00F72DFC" w:rsidRPr="00344201" w:rsidRDefault="00F72DFC" w:rsidP="00057C1C">
      <w:pPr>
        <w:pStyle w:val="BodyText"/>
        <w:numPr>
          <w:ilvl w:val="0"/>
          <w:numId w:val="11"/>
        </w:numPr>
        <w:tabs>
          <w:tab w:val="num" w:pos="1440"/>
        </w:tabs>
        <w:ind w:left="1440"/>
        <w:rPr>
          <w:rFonts w:asciiTheme="minorHAnsi" w:hAnsiTheme="minorHAnsi" w:cstheme="minorHAnsi"/>
        </w:rPr>
      </w:pPr>
      <w:r w:rsidRPr="00344201">
        <w:rPr>
          <w:rFonts w:asciiTheme="minorHAnsi" w:hAnsiTheme="minorHAnsi" w:cstheme="minorHAnsi"/>
        </w:rPr>
        <w:t>The inspector(s) should obtain information on how the collection site(s) operate (hours of service, how is off peak testing conducted?).</w:t>
      </w:r>
    </w:p>
    <w:p w14:paraId="1E819FB1" w14:textId="4F962FB8" w:rsidR="00E614A7" w:rsidRPr="00344201" w:rsidRDefault="00F72DFC" w:rsidP="00057C1C">
      <w:pPr>
        <w:pStyle w:val="BodyText"/>
        <w:numPr>
          <w:ilvl w:val="0"/>
          <w:numId w:val="11"/>
        </w:numPr>
        <w:tabs>
          <w:tab w:val="num" w:pos="1440"/>
        </w:tabs>
        <w:ind w:left="1440"/>
        <w:rPr>
          <w:rFonts w:asciiTheme="minorHAnsi" w:hAnsiTheme="minorHAnsi" w:cstheme="minorHAnsi"/>
        </w:rPr>
      </w:pPr>
      <w:r w:rsidRPr="00344201">
        <w:rPr>
          <w:rFonts w:asciiTheme="minorHAnsi" w:hAnsiTheme="minorHAnsi" w:cstheme="minorHAnsi"/>
        </w:rPr>
        <w:t xml:space="preserve">Does the licensee test </w:t>
      </w:r>
      <w:proofErr w:type="gramStart"/>
      <w:r w:rsidRPr="00344201">
        <w:rPr>
          <w:rFonts w:asciiTheme="minorHAnsi" w:hAnsiTheme="minorHAnsi" w:cstheme="minorHAnsi"/>
        </w:rPr>
        <w:t>a large number of</w:t>
      </w:r>
      <w:proofErr w:type="gramEnd"/>
      <w:r w:rsidRPr="00344201">
        <w:rPr>
          <w:rFonts w:asciiTheme="minorHAnsi" w:hAnsiTheme="minorHAnsi" w:cstheme="minorHAnsi"/>
        </w:rPr>
        <w:t xml:space="preserve"> staff each time testing is conducted (i.e.,</w:t>
      </w:r>
      <w:r w:rsidR="00F12040" w:rsidRPr="00344201">
        <w:rPr>
          <w:rFonts w:asciiTheme="minorHAnsi" w:hAnsiTheme="minorHAnsi" w:cstheme="minorHAnsi"/>
        </w:rPr>
        <w:t> </w:t>
      </w:r>
      <w:r w:rsidRPr="00344201">
        <w:rPr>
          <w:rFonts w:asciiTheme="minorHAnsi" w:hAnsiTheme="minorHAnsi" w:cstheme="minorHAnsi"/>
        </w:rPr>
        <w:t>a limited number of testing days and a lot of tests conducted on each testing day)</w:t>
      </w:r>
      <w:r w:rsidR="00141AA1" w:rsidRPr="00344201">
        <w:rPr>
          <w:rFonts w:asciiTheme="minorHAnsi" w:hAnsiTheme="minorHAnsi" w:cstheme="minorHAnsi"/>
        </w:rPr>
        <w:t>?</w:t>
      </w:r>
    </w:p>
    <w:p w14:paraId="1644DF36" w14:textId="0CA6E34D" w:rsidR="00F72DFC" w:rsidRPr="00344201" w:rsidRDefault="00F72DFC" w:rsidP="00057C1C">
      <w:pPr>
        <w:pStyle w:val="BodyText"/>
        <w:numPr>
          <w:ilvl w:val="1"/>
          <w:numId w:val="66"/>
        </w:numPr>
        <w:rPr>
          <w:rFonts w:asciiTheme="minorHAnsi" w:hAnsiTheme="minorHAnsi" w:cstheme="minorHAnsi"/>
        </w:rPr>
      </w:pPr>
      <w:r w:rsidRPr="00344201">
        <w:rPr>
          <w:rFonts w:asciiTheme="minorHAnsi" w:hAnsiTheme="minorHAnsi" w:cstheme="minorHAnsi"/>
        </w:rPr>
        <w:t>The inspector(s) should verify time limit(s) established by the FFD policy</w:t>
      </w:r>
      <w:r w:rsidR="0021495B" w:rsidRPr="00344201">
        <w:rPr>
          <w:rFonts w:asciiTheme="minorHAnsi" w:hAnsiTheme="minorHAnsi" w:cstheme="minorHAnsi"/>
        </w:rPr>
        <w:t xml:space="preserve"> </w:t>
      </w:r>
      <w:r w:rsidR="00D13D70" w:rsidRPr="00344201">
        <w:rPr>
          <w:rFonts w:asciiTheme="minorHAnsi" w:hAnsiTheme="minorHAnsi" w:cstheme="minorHAnsi"/>
        </w:rPr>
        <w:t xml:space="preserve">statement </w:t>
      </w:r>
      <w:r w:rsidRPr="00344201">
        <w:rPr>
          <w:rFonts w:asciiTheme="minorHAnsi" w:hAnsiTheme="minorHAnsi" w:cstheme="minorHAnsi"/>
        </w:rPr>
        <w:t>for individuals to report to the collection site for random testing once notified.</w:t>
      </w:r>
    </w:p>
    <w:p w14:paraId="404A9FCD" w14:textId="2A940CF6" w:rsidR="003C327E" w:rsidRPr="00344201" w:rsidRDefault="00F72DFC" w:rsidP="00057C1C">
      <w:pPr>
        <w:pStyle w:val="BodyText"/>
        <w:numPr>
          <w:ilvl w:val="2"/>
          <w:numId w:val="12"/>
        </w:numPr>
        <w:rPr>
          <w:rFonts w:asciiTheme="minorHAnsi" w:hAnsiTheme="minorHAnsi" w:cstheme="minorHAnsi"/>
        </w:rPr>
      </w:pPr>
      <w:r w:rsidRPr="00344201">
        <w:rPr>
          <w:rFonts w:asciiTheme="minorHAnsi" w:hAnsiTheme="minorHAnsi" w:cstheme="minorHAnsi"/>
        </w:rPr>
        <w:t>The inspector(s) should ensure that upon notification, individuals appear for testing at the earliest reasonable and practicable opportunity, as des</w:t>
      </w:r>
      <w:r w:rsidR="00645F5C" w:rsidRPr="00344201">
        <w:rPr>
          <w:rFonts w:asciiTheme="minorHAnsi" w:hAnsiTheme="minorHAnsi" w:cstheme="minorHAnsi"/>
        </w:rPr>
        <w:t xml:space="preserve">cribed in licensee procedures. </w:t>
      </w:r>
      <w:r w:rsidRPr="00344201">
        <w:rPr>
          <w:rFonts w:asciiTheme="minorHAnsi" w:hAnsiTheme="minorHAnsi" w:cstheme="minorHAnsi"/>
        </w:rPr>
        <w:t xml:space="preserve">If no legitimate work, travel, or other demands would prevent an individual from immediately reporting for testing, the individual is to report as soon as </w:t>
      </w:r>
      <w:r w:rsidR="007501B8" w:rsidRPr="00344201">
        <w:rPr>
          <w:rFonts w:asciiTheme="minorHAnsi" w:hAnsiTheme="minorHAnsi" w:cstheme="minorHAnsi"/>
        </w:rPr>
        <w:t xml:space="preserve">they are </w:t>
      </w:r>
      <w:r w:rsidRPr="00344201">
        <w:rPr>
          <w:rFonts w:asciiTheme="minorHAnsi" w:hAnsiTheme="minorHAnsi" w:cstheme="minorHAnsi"/>
        </w:rPr>
        <w:t>notified.</w:t>
      </w:r>
    </w:p>
    <w:p w14:paraId="73C8F678" w14:textId="55694193" w:rsidR="00F73E4A" w:rsidRPr="00344201" w:rsidRDefault="00F72DFC" w:rsidP="00057C1C">
      <w:pPr>
        <w:pStyle w:val="BodyText"/>
        <w:numPr>
          <w:ilvl w:val="2"/>
          <w:numId w:val="12"/>
        </w:numPr>
        <w:rPr>
          <w:rFonts w:asciiTheme="minorHAnsi" w:hAnsiTheme="minorHAnsi" w:cstheme="minorHAnsi"/>
        </w:rPr>
      </w:pPr>
      <w:r w:rsidRPr="00344201">
        <w:rPr>
          <w:rFonts w:asciiTheme="minorHAnsi" w:hAnsiTheme="minorHAnsi" w:cstheme="minorHAnsi"/>
        </w:rPr>
        <w:lastRenderedPageBreak/>
        <w:t xml:space="preserve">The licensee </w:t>
      </w:r>
      <w:r w:rsidR="00D13D70" w:rsidRPr="00344201">
        <w:rPr>
          <w:rFonts w:asciiTheme="minorHAnsi" w:hAnsiTheme="minorHAnsi" w:cstheme="minorHAnsi"/>
        </w:rPr>
        <w:t xml:space="preserve">may </w:t>
      </w:r>
      <w:r w:rsidRPr="00344201">
        <w:rPr>
          <w:rFonts w:asciiTheme="minorHAnsi" w:hAnsiTheme="minorHAnsi" w:cstheme="minorHAnsi"/>
        </w:rPr>
        <w:t xml:space="preserve">not notify an individual for testing until they can proceed for testing (e.g., notifying an individual </w:t>
      </w:r>
      <w:r w:rsidR="007501B8" w:rsidRPr="00344201">
        <w:rPr>
          <w:rFonts w:asciiTheme="minorHAnsi" w:hAnsiTheme="minorHAnsi" w:cstheme="minorHAnsi"/>
        </w:rPr>
        <w:t xml:space="preserve">at the </w:t>
      </w:r>
      <w:r w:rsidRPr="00344201">
        <w:rPr>
          <w:rFonts w:asciiTheme="minorHAnsi" w:hAnsiTheme="minorHAnsi" w:cstheme="minorHAnsi"/>
        </w:rPr>
        <w:t xml:space="preserve">start </w:t>
      </w:r>
      <w:r w:rsidR="007501B8" w:rsidRPr="00344201">
        <w:rPr>
          <w:rFonts w:asciiTheme="minorHAnsi" w:hAnsiTheme="minorHAnsi" w:cstheme="minorHAnsi"/>
        </w:rPr>
        <w:t xml:space="preserve">of a </w:t>
      </w:r>
      <w:r w:rsidRPr="00344201">
        <w:rPr>
          <w:rFonts w:asciiTheme="minorHAnsi" w:hAnsiTheme="minorHAnsi" w:cstheme="minorHAnsi"/>
        </w:rPr>
        <w:t xml:space="preserve">shift </w:t>
      </w:r>
      <w:r w:rsidR="007501B8" w:rsidRPr="00344201">
        <w:rPr>
          <w:rFonts w:asciiTheme="minorHAnsi" w:hAnsiTheme="minorHAnsi" w:cstheme="minorHAnsi"/>
        </w:rPr>
        <w:t xml:space="preserve">to </w:t>
      </w:r>
      <w:r w:rsidRPr="00344201">
        <w:rPr>
          <w:rFonts w:asciiTheme="minorHAnsi" w:hAnsiTheme="minorHAnsi" w:cstheme="minorHAnsi"/>
        </w:rPr>
        <w:t>appear for test</w:t>
      </w:r>
      <w:r w:rsidR="000C2304" w:rsidRPr="00344201">
        <w:rPr>
          <w:rFonts w:asciiTheme="minorHAnsi" w:hAnsiTheme="minorHAnsi" w:cstheme="minorHAnsi"/>
        </w:rPr>
        <w:t>ing</w:t>
      </w:r>
      <w:r w:rsidRPr="00344201">
        <w:rPr>
          <w:rFonts w:asciiTheme="minorHAnsi" w:hAnsiTheme="minorHAnsi" w:cstheme="minorHAnsi"/>
        </w:rPr>
        <w:t xml:space="preserve"> at the end of </w:t>
      </w:r>
      <w:r w:rsidR="00B222DC" w:rsidRPr="00344201">
        <w:rPr>
          <w:rFonts w:asciiTheme="minorHAnsi" w:hAnsiTheme="minorHAnsi" w:cstheme="minorHAnsi"/>
        </w:rPr>
        <w:t xml:space="preserve">the </w:t>
      </w:r>
      <w:r w:rsidRPr="00344201">
        <w:rPr>
          <w:rFonts w:asciiTheme="minorHAnsi" w:hAnsiTheme="minorHAnsi" w:cstheme="minorHAnsi"/>
        </w:rPr>
        <w:t>shift is not appropriate</w:t>
      </w:r>
      <w:r w:rsidR="0006764B" w:rsidRPr="00344201">
        <w:rPr>
          <w:rFonts w:asciiTheme="minorHAnsi" w:hAnsiTheme="minorHAnsi" w:cstheme="minorHAnsi"/>
        </w:rPr>
        <w:t>;</w:t>
      </w:r>
      <w:r w:rsidR="007501B8" w:rsidRPr="00344201">
        <w:rPr>
          <w:rFonts w:asciiTheme="minorHAnsi" w:hAnsiTheme="minorHAnsi" w:cstheme="minorHAnsi"/>
        </w:rPr>
        <w:t xml:space="preserve"> notifying an individual to appear for testing the next day is not appropriate)</w:t>
      </w:r>
      <w:r w:rsidRPr="00344201">
        <w:rPr>
          <w:rFonts w:asciiTheme="minorHAnsi" w:hAnsiTheme="minorHAnsi" w:cstheme="minorHAnsi"/>
        </w:rPr>
        <w:t>.</w:t>
      </w:r>
    </w:p>
    <w:p w14:paraId="237C7E41" w14:textId="3D00F7D6" w:rsidR="00F72DFC" w:rsidRPr="00344201" w:rsidRDefault="00F72DFC" w:rsidP="00057C1C">
      <w:pPr>
        <w:pStyle w:val="BodyText"/>
        <w:numPr>
          <w:ilvl w:val="2"/>
          <w:numId w:val="12"/>
        </w:numPr>
        <w:rPr>
          <w:rFonts w:asciiTheme="minorHAnsi" w:hAnsiTheme="minorHAnsi" w:cstheme="minorHAnsi"/>
        </w:rPr>
      </w:pPr>
      <w:r w:rsidRPr="00344201">
        <w:rPr>
          <w:rFonts w:asciiTheme="minorHAnsi" w:hAnsiTheme="minorHAnsi" w:cstheme="minorHAnsi"/>
        </w:rPr>
        <w:t>The inspector(s) should evaluate if the establi</w:t>
      </w:r>
      <w:r w:rsidR="00645F5C" w:rsidRPr="00344201">
        <w:rPr>
          <w:rFonts w:asciiTheme="minorHAnsi" w:hAnsiTheme="minorHAnsi" w:cstheme="minorHAnsi"/>
        </w:rPr>
        <w:t xml:space="preserve">shed </w:t>
      </w:r>
      <w:proofErr w:type="gramStart"/>
      <w:r w:rsidR="00645F5C" w:rsidRPr="00344201">
        <w:rPr>
          <w:rFonts w:asciiTheme="minorHAnsi" w:hAnsiTheme="minorHAnsi" w:cstheme="minorHAnsi"/>
        </w:rPr>
        <w:t>time period</w:t>
      </w:r>
      <w:proofErr w:type="gramEnd"/>
      <w:r w:rsidR="00645F5C" w:rsidRPr="00344201">
        <w:rPr>
          <w:rFonts w:asciiTheme="minorHAnsi" w:hAnsiTheme="minorHAnsi" w:cstheme="minorHAnsi"/>
        </w:rPr>
        <w:t xml:space="preserve"> </w:t>
      </w:r>
      <w:r w:rsidR="007501B8" w:rsidRPr="00344201">
        <w:rPr>
          <w:rFonts w:asciiTheme="minorHAnsi" w:hAnsiTheme="minorHAnsi" w:cstheme="minorHAnsi"/>
        </w:rPr>
        <w:t xml:space="preserve">to report for random testing </w:t>
      </w:r>
      <w:r w:rsidR="00645F5C" w:rsidRPr="00344201">
        <w:rPr>
          <w:rFonts w:asciiTheme="minorHAnsi" w:hAnsiTheme="minorHAnsi" w:cstheme="minorHAnsi"/>
        </w:rPr>
        <w:t xml:space="preserve">is reasonable. </w:t>
      </w:r>
      <w:r w:rsidRPr="00344201">
        <w:rPr>
          <w:rFonts w:asciiTheme="minorHAnsi" w:hAnsiTheme="minorHAnsi" w:cstheme="minorHAnsi"/>
        </w:rPr>
        <w:t>For example, if it takes a person 25</w:t>
      </w:r>
      <w:r w:rsidR="00E97B6E" w:rsidRPr="00344201">
        <w:rPr>
          <w:rFonts w:asciiTheme="minorHAnsi" w:hAnsiTheme="minorHAnsi" w:cstheme="minorHAnsi"/>
        </w:rPr>
        <w:t> minutes</w:t>
      </w:r>
      <w:r w:rsidRPr="00344201">
        <w:rPr>
          <w:rFonts w:asciiTheme="minorHAnsi" w:hAnsiTheme="minorHAnsi" w:cstheme="minorHAnsi"/>
        </w:rPr>
        <w:t xml:space="preserve"> to get to the collection site from inside the PA, an individual should not be reporting</w:t>
      </w:r>
      <w:r w:rsidR="000B411F" w:rsidRPr="00344201">
        <w:rPr>
          <w:rFonts w:asciiTheme="minorHAnsi" w:hAnsiTheme="minorHAnsi" w:cstheme="minorHAnsi"/>
        </w:rPr>
        <w:t xml:space="preserve"> </w:t>
      </w:r>
      <w:r w:rsidR="004C2CAC" w:rsidRPr="00344201">
        <w:rPr>
          <w:rFonts w:asciiTheme="minorHAnsi" w:hAnsiTheme="minorHAnsi" w:cstheme="minorHAnsi"/>
        </w:rPr>
        <w:t>45</w:t>
      </w:r>
      <w:r w:rsidR="00E97B6E" w:rsidRPr="00344201">
        <w:rPr>
          <w:rFonts w:asciiTheme="minorHAnsi" w:hAnsiTheme="minorHAnsi" w:cstheme="minorHAnsi"/>
        </w:rPr>
        <w:t> minutes</w:t>
      </w:r>
      <w:r w:rsidRPr="00344201">
        <w:rPr>
          <w:rFonts w:asciiTheme="minorHAnsi" w:hAnsiTheme="minorHAnsi" w:cstheme="minorHAnsi"/>
        </w:rPr>
        <w:t xml:space="preserve"> later.</w:t>
      </w:r>
    </w:p>
    <w:p w14:paraId="4F0BE3B2" w14:textId="37036758" w:rsidR="00F72DFC" w:rsidRPr="00344201" w:rsidRDefault="00F72DFC" w:rsidP="00057C1C">
      <w:pPr>
        <w:pStyle w:val="BodyText"/>
        <w:numPr>
          <w:ilvl w:val="2"/>
          <w:numId w:val="12"/>
        </w:numPr>
        <w:rPr>
          <w:rFonts w:asciiTheme="minorHAnsi" w:hAnsiTheme="minorHAnsi" w:cstheme="minorHAnsi"/>
        </w:rPr>
      </w:pPr>
      <w:r w:rsidRPr="00344201">
        <w:rPr>
          <w:rFonts w:asciiTheme="minorHAnsi" w:hAnsiTheme="minorHAnsi" w:cstheme="minorHAnsi"/>
        </w:rPr>
        <w:t>The inspector</w:t>
      </w:r>
      <w:r w:rsidR="00D41F01" w:rsidRPr="00344201">
        <w:rPr>
          <w:rFonts w:asciiTheme="minorHAnsi" w:hAnsiTheme="minorHAnsi" w:cstheme="minorHAnsi"/>
        </w:rPr>
        <w:t>(s)</w:t>
      </w:r>
      <w:r w:rsidRPr="00344201">
        <w:rPr>
          <w:rFonts w:asciiTheme="minorHAnsi" w:hAnsiTheme="minorHAnsi" w:cstheme="minorHAnsi"/>
        </w:rPr>
        <w:t xml:space="preserve"> should ascertain how the licensee ensures that persons reporting for random drug testing meet the “earliest reasonable and practicable opportunity</w:t>
      </w:r>
      <w:r w:rsidR="00645F5C" w:rsidRPr="00344201">
        <w:rPr>
          <w:rFonts w:asciiTheme="minorHAnsi" w:hAnsiTheme="minorHAnsi" w:cstheme="minorHAnsi"/>
        </w:rPr>
        <w:t>”</w:t>
      </w:r>
      <w:r w:rsidR="000E48E2" w:rsidRPr="00344201">
        <w:rPr>
          <w:rFonts w:asciiTheme="minorHAnsi" w:hAnsiTheme="minorHAnsi" w:cstheme="minorHAnsi"/>
        </w:rPr>
        <w:t xml:space="preserve"> requirement.</w:t>
      </w:r>
      <w:r w:rsidR="00645F5C" w:rsidRPr="00344201">
        <w:rPr>
          <w:rFonts w:asciiTheme="minorHAnsi" w:hAnsiTheme="minorHAnsi" w:cstheme="minorHAnsi"/>
        </w:rPr>
        <w:t xml:space="preserve"> </w:t>
      </w:r>
      <w:r w:rsidRPr="00344201">
        <w:rPr>
          <w:rFonts w:asciiTheme="minorHAnsi" w:hAnsiTheme="minorHAnsi" w:cstheme="minorHAnsi"/>
        </w:rPr>
        <w:t>For example, does the licensee document the time of notification and time of arrival at the collection site? The inspector(s) should review the documentation on notification and arrival times and follow</w:t>
      </w:r>
      <w:r w:rsidR="009D591A" w:rsidRPr="00344201">
        <w:rPr>
          <w:rFonts w:asciiTheme="minorHAnsi" w:hAnsiTheme="minorHAnsi" w:cstheme="minorHAnsi"/>
        </w:rPr>
        <w:t>-</w:t>
      </w:r>
      <w:r w:rsidRPr="00344201">
        <w:rPr>
          <w:rFonts w:asciiTheme="minorHAnsi" w:hAnsiTheme="minorHAnsi" w:cstheme="minorHAnsi"/>
        </w:rPr>
        <w:t>up actions to see if individuals who report late fo</w:t>
      </w:r>
      <w:r w:rsidR="00E47074" w:rsidRPr="00344201">
        <w:rPr>
          <w:rFonts w:asciiTheme="minorHAnsi" w:hAnsiTheme="minorHAnsi" w:cstheme="minorHAnsi"/>
        </w:rPr>
        <w:t>r</w:t>
      </w:r>
      <w:r w:rsidR="00E353F8" w:rsidRPr="00344201">
        <w:rPr>
          <w:rFonts w:asciiTheme="minorHAnsi" w:hAnsiTheme="minorHAnsi" w:cstheme="minorHAnsi"/>
        </w:rPr>
        <w:t xml:space="preserve"> </w:t>
      </w:r>
      <w:r w:rsidRPr="00344201">
        <w:rPr>
          <w:rFonts w:asciiTheme="minorHAnsi" w:hAnsiTheme="minorHAnsi" w:cstheme="minorHAnsi"/>
        </w:rPr>
        <w:t xml:space="preserve">testing are held responsible and ascertain whether corrective actions </w:t>
      </w:r>
      <w:r w:rsidR="000E48E2" w:rsidRPr="00344201">
        <w:rPr>
          <w:rFonts w:asciiTheme="minorHAnsi" w:hAnsiTheme="minorHAnsi" w:cstheme="minorHAnsi"/>
        </w:rPr>
        <w:t>were taken</w:t>
      </w:r>
      <w:r w:rsidRPr="00344201">
        <w:rPr>
          <w:rFonts w:asciiTheme="minorHAnsi" w:hAnsiTheme="minorHAnsi" w:cstheme="minorHAnsi"/>
        </w:rPr>
        <w:t>.</w:t>
      </w:r>
      <w:r w:rsidR="000E48E2" w:rsidRPr="00344201">
        <w:rPr>
          <w:rFonts w:asciiTheme="minorHAnsi" w:hAnsiTheme="minorHAnsi" w:cstheme="minorHAnsi"/>
        </w:rPr>
        <w:t xml:space="preserve"> Are reviews conducted?</w:t>
      </w:r>
    </w:p>
    <w:p w14:paraId="46AE3A97" w14:textId="5F487179" w:rsidR="00F72DFC" w:rsidRPr="00344201" w:rsidRDefault="000E48E2" w:rsidP="00057C1C">
      <w:pPr>
        <w:pStyle w:val="BodyText"/>
        <w:numPr>
          <w:ilvl w:val="1"/>
          <w:numId w:val="66"/>
        </w:numPr>
        <w:rPr>
          <w:rFonts w:asciiTheme="minorHAnsi" w:hAnsiTheme="minorHAnsi" w:cstheme="minorHAnsi"/>
        </w:rPr>
      </w:pPr>
      <w:r w:rsidRPr="00344201">
        <w:rPr>
          <w:rFonts w:asciiTheme="minorHAnsi" w:hAnsiTheme="minorHAnsi" w:cstheme="minorHAnsi"/>
        </w:rPr>
        <w:t>Verify</w:t>
      </w:r>
      <w:r w:rsidR="00F72DFC" w:rsidRPr="00344201">
        <w:rPr>
          <w:rFonts w:asciiTheme="minorHAnsi" w:hAnsiTheme="minorHAnsi" w:cstheme="minorHAnsi"/>
        </w:rPr>
        <w:t xml:space="preserve"> that the licensee is meeting the minimum annual random testing rate of 50</w:t>
      </w:r>
      <w:r w:rsidR="00096D70" w:rsidRPr="00344201">
        <w:rPr>
          <w:rFonts w:asciiTheme="minorHAnsi" w:hAnsiTheme="minorHAnsi" w:cstheme="minorHAnsi"/>
        </w:rPr>
        <w:t> </w:t>
      </w:r>
      <w:r w:rsidR="00F72DFC" w:rsidRPr="00344201">
        <w:rPr>
          <w:rFonts w:asciiTheme="minorHAnsi" w:hAnsiTheme="minorHAnsi" w:cstheme="minorHAnsi"/>
        </w:rPr>
        <w:t>percent of the population subject to testing.</w:t>
      </w:r>
    </w:p>
    <w:p w14:paraId="231D1F4F" w14:textId="3E77030B" w:rsidR="00F72DFC" w:rsidRPr="00344201" w:rsidRDefault="00F72DFC" w:rsidP="00057C1C">
      <w:pPr>
        <w:pStyle w:val="BodyText"/>
        <w:numPr>
          <w:ilvl w:val="2"/>
          <w:numId w:val="68"/>
        </w:numPr>
        <w:rPr>
          <w:rFonts w:asciiTheme="minorHAnsi" w:hAnsiTheme="minorHAnsi" w:cstheme="minorHAnsi"/>
        </w:rPr>
      </w:pPr>
      <w:r w:rsidRPr="00344201">
        <w:rPr>
          <w:rFonts w:asciiTheme="minorHAnsi" w:hAnsiTheme="minorHAnsi" w:cstheme="minorHAnsi"/>
        </w:rPr>
        <w:t xml:space="preserve">The annual random testing rate is reported for each calendar year in the FFD performance report </w:t>
      </w:r>
      <w:r w:rsidR="000E48E2" w:rsidRPr="00344201">
        <w:rPr>
          <w:rFonts w:asciiTheme="minorHAnsi" w:hAnsiTheme="minorHAnsi" w:cstheme="minorHAnsi"/>
        </w:rPr>
        <w:t>(i.e.,</w:t>
      </w:r>
      <w:r w:rsidR="0092361E" w:rsidRPr="00344201">
        <w:rPr>
          <w:rFonts w:asciiTheme="minorHAnsi" w:hAnsiTheme="minorHAnsi" w:cstheme="minorHAnsi"/>
        </w:rPr>
        <w:t> </w:t>
      </w:r>
      <w:r w:rsidR="000E48E2" w:rsidRPr="00344201">
        <w:rPr>
          <w:rFonts w:asciiTheme="minorHAnsi" w:hAnsiTheme="minorHAnsi" w:cstheme="minorHAnsi"/>
        </w:rPr>
        <w:t xml:space="preserve">the ARF) </w:t>
      </w:r>
      <w:r w:rsidRPr="00344201">
        <w:rPr>
          <w:rFonts w:asciiTheme="minorHAnsi" w:hAnsiTheme="minorHAnsi" w:cstheme="minorHAnsi"/>
        </w:rPr>
        <w:t>submitted to NRC. Evaluate the method that the licensee uses to ensure that the annual testing rate is accurate (i.e.,</w:t>
      </w:r>
      <w:r w:rsidR="0092361E" w:rsidRPr="00344201">
        <w:rPr>
          <w:rFonts w:asciiTheme="minorHAnsi" w:hAnsiTheme="minorHAnsi" w:cstheme="minorHAnsi"/>
        </w:rPr>
        <w:t> </w:t>
      </w:r>
      <w:r w:rsidRPr="00344201">
        <w:rPr>
          <w:rFonts w:asciiTheme="minorHAnsi" w:hAnsiTheme="minorHAnsi" w:cstheme="minorHAnsi"/>
        </w:rPr>
        <w:t>verify the calculation of the value).</w:t>
      </w:r>
    </w:p>
    <w:p w14:paraId="4D508574" w14:textId="331E7AFD" w:rsidR="001525F8" w:rsidRPr="00344201" w:rsidRDefault="00F72DFC" w:rsidP="00057C1C">
      <w:pPr>
        <w:pStyle w:val="BodyText"/>
        <w:numPr>
          <w:ilvl w:val="2"/>
          <w:numId w:val="68"/>
        </w:numPr>
        <w:rPr>
          <w:rFonts w:asciiTheme="minorHAnsi" w:hAnsiTheme="minorHAnsi" w:cstheme="minorHAnsi"/>
        </w:rPr>
      </w:pPr>
      <w:r w:rsidRPr="00344201">
        <w:rPr>
          <w:rFonts w:asciiTheme="minorHAnsi" w:hAnsiTheme="minorHAnsi" w:cstheme="minorHAnsi"/>
        </w:rPr>
        <w:t>Evaluate how the licensee tracks in the current year of testing progress in meeti</w:t>
      </w:r>
      <w:r w:rsidR="00A14A19" w:rsidRPr="00344201">
        <w:rPr>
          <w:rFonts w:asciiTheme="minorHAnsi" w:hAnsiTheme="minorHAnsi" w:cstheme="minorHAnsi"/>
        </w:rPr>
        <w:t>ng the 50</w:t>
      </w:r>
      <w:r w:rsidR="0092361E" w:rsidRPr="00344201">
        <w:rPr>
          <w:rFonts w:asciiTheme="minorHAnsi" w:hAnsiTheme="minorHAnsi" w:cstheme="minorHAnsi"/>
        </w:rPr>
        <w:t> </w:t>
      </w:r>
      <w:r w:rsidR="00A14A19" w:rsidRPr="00344201">
        <w:rPr>
          <w:rFonts w:asciiTheme="minorHAnsi" w:hAnsiTheme="minorHAnsi" w:cstheme="minorHAnsi"/>
        </w:rPr>
        <w:t xml:space="preserve">percent testing rate. </w:t>
      </w:r>
      <w:r w:rsidRPr="00344201">
        <w:rPr>
          <w:rFonts w:asciiTheme="minorHAnsi" w:hAnsiTheme="minorHAnsi" w:cstheme="minorHAnsi"/>
        </w:rPr>
        <w:t>What method(s) does the licensee use to ensure that the annual random testing rate is met?</w:t>
      </w:r>
    </w:p>
    <w:p w14:paraId="0A51C243" w14:textId="7F1B9843" w:rsidR="00287245" w:rsidRPr="00344201" w:rsidRDefault="00287245" w:rsidP="00057C1C">
      <w:pPr>
        <w:pStyle w:val="Heading2"/>
        <w:keepNext w:val="0"/>
        <w:rPr>
          <w:rFonts w:asciiTheme="minorHAnsi" w:hAnsiTheme="minorHAnsi" w:cstheme="minorHAnsi"/>
          <w:u w:val="single"/>
        </w:rPr>
      </w:pPr>
      <w:r w:rsidRPr="00344201">
        <w:rPr>
          <w:rFonts w:asciiTheme="minorHAnsi" w:hAnsiTheme="minorHAnsi" w:cstheme="minorHAnsi"/>
        </w:rPr>
        <w:t>02.</w:t>
      </w:r>
      <w:r w:rsidR="00963F0B" w:rsidRPr="00344201">
        <w:rPr>
          <w:rFonts w:asciiTheme="minorHAnsi" w:hAnsiTheme="minorHAnsi" w:cstheme="minorHAnsi"/>
        </w:rPr>
        <w:t>1</w:t>
      </w:r>
      <w:r w:rsidR="00032E5D" w:rsidRPr="00344201">
        <w:rPr>
          <w:rFonts w:asciiTheme="minorHAnsi" w:hAnsiTheme="minorHAnsi" w:cstheme="minorHAnsi"/>
        </w:rPr>
        <w:t>2</w:t>
      </w:r>
      <w:r w:rsidRPr="00344201">
        <w:rPr>
          <w:rFonts w:asciiTheme="minorHAnsi" w:hAnsiTheme="minorHAnsi" w:cstheme="minorHAnsi"/>
        </w:rPr>
        <w:tab/>
      </w:r>
      <w:r w:rsidRPr="00344201">
        <w:rPr>
          <w:rFonts w:asciiTheme="minorHAnsi" w:hAnsiTheme="minorHAnsi" w:cstheme="minorHAnsi"/>
          <w:u w:val="single"/>
        </w:rPr>
        <w:t>Recordkeeping and Reporting</w:t>
      </w:r>
    </w:p>
    <w:p w14:paraId="50D81DE8" w14:textId="1F099A73" w:rsidR="00287245" w:rsidRPr="00344201" w:rsidRDefault="00287245" w:rsidP="00057C1C">
      <w:pPr>
        <w:pStyle w:val="Requirement"/>
        <w:keepNext w:val="0"/>
        <w:numPr>
          <w:ilvl w:val="0"/>
          <w:numId w:val="50"/>
        </w:numPr>
        <w:rPr>
          <w:rFonts w:asciiTheme="minorHAnsi" w:hAnsiTheme="minorHAnsi" w:cstheme="minorHAnsi"/>
        </w:rPr>
      </w:pPr>
      <w:r w:rsidRPr="00344201">
        <w:rPr>
          <w:rFonts w:asciiTheme="minorHAnsi" w:hAnsiTheme="minorHAnsi" w:cstheme="minorHAnsi"/>
        </w:rPr>
        <w:t xml:space="preserve">Verify that the licensee </w:t>
      </w:r>
      <w:r w:rsidR="00DB32F0" w:rsidRPr="00344201">
        <w:rPr>
          <w:rFonts w:asciiTheme="minorHAnsi" w:hAnsiTheme="minorHAnsi" w:cstheme="minorHAnsi"/>
        </w:rPr>
        <w:t xml:space="preserve">has developed, implemented, or is prepared to implement </w:t>
      </w:r>
      <w:r w:rsidR="00536918" w:rsidRPr="00344201">
        <w:rPr>
          <w:rFonts w:asciiTheme="minorHAnsi" w:hAnsiTheme="minorHAnsi" w:cstheme="minorHAnsi"/>
        </w:rPr>
        <w:t>a</w:t>
      </w:r>
      <w:r w:rsidRPr="00344201">
        <w:rPr>
          <w:rFonts w:asciiTheme="minorHAnsi" w:hAnsiTheme="minorHAnsi" w:cstheme="minorHAnsi"/>
        </w:rPr>
        <w:t xml:space="preserve"> records</w:t>
      </w:r>
      <w:r w:rsidR="00536918" w:rsidRPr="00344201">
        <w:rPr>
          <w:rFonts w:asciiTheme="minorHAnsi" w:hAnsiTheme="minorHAnsi" w:cstheme="minorHAnsi"/>
        </w:rPr>
        <w:t xml:space="preserve"> retention </w:t>
      </w:r>
      <w:r w:rsidR="00397445" w:rsidRPr="00344201">
        <w:rPr>
          <w:rFonts w:asciiTheme="minorHAnsi" w:hAnsiTheme="minorHAnsi" w:cstheme="minorHAnsi"/>
        </w:rPr>
        <w:t>program for</w:t>
      </w:r>
      <w:r w:rsidRPr="00344201">
        <w:rPr>
          <w:rFonts w:asciiTheme="minorHAnsi" w:hAnsiTheme="minorHAnsi" w:cstheme="minorHAnsi"/>
        </w:rPr>
        <w:t xml:space="preserve"> the </w:t>
      </w:r>
      <w:r w:rsidR="00851F95" w:rsidRPr="00344201">
        <w:rPr>
          <w:rFonts w:asciiTheme="minorHAnsi" w:hAnsiTheme="minorHAnsi" w:cstheme="minorHAnsi"/>
        </w:rPr>
        <w:t xml:space="preserve">time </w:t>
      </w:r>
      <w:r w:rsidRPr="00344201">
        <w:rPr>
          <w:rFonts w:asciiTheme="minorHAnsi" w:hAnsiTheme="minorHAnsi" w:cstheme="minorHAnsi"/>
        </w:rPr>
        <w:t xml:space="preserve">periods specified in </w:t>
      </w:r>
      <w:r w:rsidR="00851F95" w:rsidRPr="00344201">
        <w:rPr>
          <w:rFonts w:asciiTheme="minorHAnsi" w:hAnsiTheme="minorHAnsi" w:cstheme="minorHAnsi"/>
        </w:rPr>
        <w:t xml:space="preserve">Subpart N of </w:t>
      </w:r>
      <w:r w:rsidR="0086564D" w:rsidRPr="00344201">
        <w:rPr>
          <w:rFonts w:asciiTheme="minorHAnsi" w:hAnsiTheme="minorHAnsi" w:cstheme="minorHAnsi"/>
        </w:rPr>
        <w:t>10 CFR </w:t>
      </w:r>
      <w:r w:rsidRPr="00344201">
        <w:rPr>
          <w:rFonts w:asciiTheme="minorHAnsi" w:hAnsiTheme="minorHAnsi" w:cstheme="minorHAnsi"/>
        </w:rPr>
        <w:t>Part 26. (</w:t>
      </w:r>
      <w:r w:rsidR="0086564D" w:rsidRPr="00344201">
        <w:rPr>
          <w:rFonts w:asciiTheme="minorHAnsi" w:hAnsiTheme="minorHAnsi" w:cstheme="minorHAnsi"/>
        </w:rPr>
        <w:t>10 CFR </w:t>
      </w:r>
      <w:r w:rsidRPr="00344201">
        <w:rPr>
          <w:rFonts w:asciiTheme="minorHAnsi" w:hAnsiTheme="minorHAnsi" w:cstheme="minorHAnsi"/>
        </w:rPr>
        <w:t>26.711(a)</w:t>
      </w:r>
      <w:r w:rsidR="00EC5367" w:rsidRPr="00344201">
        <w:rPr>
          <w:rFonts w:asciiTheme="minorHAnsi" w:hAnsiTheme="minorHAnsi" w:cstheme="minorHAnsi"/>
        </w:rPr>
        <w:t>,</w:t>
      </w:r>
      <w:r w:rsidR="00394881" w:rsidRPr="00344201">
        <w:rPr>
          <w:rFonts w:asciiTheme="minorHAnsi" w:hAnsiTheme="minorHAnsi" w:cstheme="minorHAnsi"/>
        </w:rPr>
        <w:t xml:space="preserve"> </w:t>
      </w:r>
      <w:r w:rsidR="0086564D" w:rsidRPr="00344201">
        <w:rPr>
          <w:rFonts w:asciiTheme="minorHAnsi" w:hAnsiTheme="minorHAnsi" w:cstheme="minorHAnsi"/>
        </w:rPr>
        <w:t>10 CFR </w:t>
      </w:r>
      <w:r w:rsidRPr="00344201">
        <w:rPr>
          <w:rFonts w:asciiTheme="minorHAnsi" w:hAnsiTheme="minorHAnsi" w:cstheme="minorHAnsi"/>
        </w:rPr>
        <w:t>26.713)</w:t>
      </w:r>
    </w:p>
    <w:p w14:paraId="38DAEB90" w14:textId="0E795889" w:rsidR="00014E0A" w:rsidRPr="00344201" w:rsidRDefault="00014E0A"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27DD6A49" w14:textId="2C8A0CF2" w:rsidR="001A6F82" w:rsidRPr="00344201" w:rsidRDefault="001A6F82" w:rsidP="00057C1C">
      <w:pPr>
        <w:pStyle w:val="BodyText3"/>
        <w:rPr>
          <w:rFonts w:asciiTheme="minorHAnsi" w:hAnsiTheme="minorHAnsi" w:cstheme="minorHAnsi"/>
        </w:rPr>
      </w:pPr>
      <w:r w:rsidRPr="00344201">
        <w:rPr>
          <w:rFonts w:asciiTheme="minorHAnsi" w:hAnsiTheme="minorHAnsi" w:cstheme="minorHAnsi"/>
        </w:rPr>
        <w:t xml:space="preserve">The inspector(s) should </w:t>
      </w:r>
      <w:r w:rsidR="003D32A3" w:rsidRPr="00344201">
        <w:rPr>
          <w:rFonts w:asciiTheme="minorHAnsi" w:hAnsiTheme="minorHAnsi" w:cstheme="minorHAnsi"/>
        </w:rPr>
        <w:t xml:space="preserve">ensure that </w:t>
      </w:r>
      <w:r w:rsidRPr="00344201">
        <w:rPr>
          <w:rFonts w:asciiTheme="minorHAnsi" w:hAnsiTheme="minorHAnsi" w:cstheme="minorHAnsi"/>
        </w:rPr>
        <w:t xml:space="preserve">the FFD procedures require records </w:t>
      </w:r>
      <w:r w:rsidR="003D32A3" w:rsidRPr="00344201">
        <w:rPr>
          <w:rFonts w:asciiTheme="minorHAnsi" w:hAnsiTheme="minorHAnsi" w:cstheme="minorHAnsi"/>
        </w:rPr>
        <w:t xml:space="preserve">to be retained </w:t>
      </w:r>
      <w:r w:rsidRPr="00344201">
        <w:rPr>
          <w:rFonts w:asciiTheme="minorHAnsi" w:hAnsiTheme="minorHAnsi" w:cstheme="minorHAnsi"/>
        </w:rPr>
        <w:t>as follows:</w:t>
      </w:r>
    </w:p>
    <w:p w14:paraId="53682784" w14:textId="780D597E" w:rsidR="001A6F82" w:rsidRPr="00344201" w:rsidRDefault="001A6F82" w:rsidP="00057C1C">
      <w:pPr>
        <w:pStyle w:val="BodyText"/>
        <w:numPr>
          <w:ilvl w:val="1"/>
          <w:numId w:val="67"/>
        </w:numPr>
        <w:rPr>
          <w:rFonts w:asciiTheme="minorHAnsi" w:hAnsiTheme="minorHAnsi" w:cstheme="minorHAnsi"/>
        </w:rPr>
      </w:pPr>
      <w:r w:rsidRPr="00344201">
        <w:rPr>
          <w:rFonts w:asciiTheme="minorHAnsi" w:hAnsiTheme="minorHAnsi" w:cstheme="minorHAnsi"/>
        </w:rPr>
        <w:t xml:space="preserve">For at least </w:t>
      </w:r>
      <w:r w:rsidR="003E3DC9" w:rsidRPr="00344201">
        <w:rPr>
          <w:rFonts w:asciiTheme="minorHAnsi" w:hAnsiTheme="minorHAnsi" w:cstheme="minorHAnsi"/>
        </w:rPr>
        <w:t>5 </w:t>
      </w:r>
      <w:r w:rsidRPr="00344201">
        <w:rPr>
          <w:rFonts w:asciiTheme="minorHAnsi" w:hAnsiTheme="minorHAnsi" w:cstheme="minorHAnsi"/>
        </w:rPr>
        <w:t>years after the licensee terminates or denies an individual’s authorization</w:t>
      </w:r>
      <w:r w:rsidR="00BE36B8" w:rsidRPr="00344201">
        <w:rPr>
          <w:rFonts w:asciiTheme="minorHAnsi" w:hAnsiTheme="minorHAnsi" w:cstheme="minorHAnsi"/>
        </w:rPr>
        <w:t>,</w:t>
      </w:r>
      <w:r w:rsidRPr="00344201">
        <w:rPr>
          <w:rFonts w:asciiTheme="minorHAnsi" w:hAnsiTheme="minorHAnsi" w:cstheme="minorHAnsi"/>
        </w:rPr>
        <w:t xml:space="preserve"> or until the completion of all related legal proceedings, whichever is later:</w:t>
      </w:r>
    </w:p>
    <w:p w14:paraId="4C20AF84" w14:textId="1CCECB8C" w:rsidR="001A6F82" w:rsidRPr="00344201" w:rsidRDefault="001A6F82" w:rsidP="00057C1C">
      <w:pPr>
        <w:pStyle w:val="BodyText"/>
        <w:numPr>
          <w:ilvl w:val="2"/>
          <w:numId w:val="69"/>
        </w:numPr>
        <w:rPr>
          <w:rFonts w:asciiTheme="minorHAnsi" w:hAnsiTheme="minorHAnsi" w:cstheme="minorHAnsi"/>
        </w:rPr>
      </w:pPr>
      <w:r w:rsidRPr="00344201">
        <w:rPr>
          <w:rFonts w:asciiTheme="minorHAnsi" w:hAnsiTheme="minorHAnsi" w:cstheme="minorHAnsi"/>
        </w:rPr>
        <w:t>Records of self-disclosures, employment histories, and suitable inquiries that result in the granting of</w:t>
      </w:r>
      <w:r w:rsidR="00B276D1" w:rsidRPr="00344201">
        <w:rPr>
          <w:rFonts w:asciiTheme="minorHAnsi" w:hAnsiTheme="minorHAnsi" w:cstheme="minorHAnsi"/>
        </w:rPr>
        <w:t xml:space="preserve"> an</w:t>
      </w:r>
      <w:r w:rsidRPr="00344201">
        <w:rPr>
          <w:rFonts w:asciiTheme="minorHAnsi" w:hAnsiTheme="minorHAnsi" w:cstheme="minorHAnsi"/>
        </w:rPr>
        <w:t xml:space="preserve"> </w:t>
      </w:r>
      <w:proofErr w:type="gramStart"/>
      <w:r w:rsidRPr="00344201">
        <w:rPr>
          <w:rFonts w:asciiTheme="minorHAnsi" w:hAnsiTheme="minorHAnsi" w:cstheme="minorHAnsi"/>
        </w:rPr>
        <w:t>authorization;</w:t>
      </w:r>
      <w:proofErr w:type="gramEnd"/>
    </w:p>
    <w:p w14:paraId="46D65543" w14:textId="77777777" w:rsidR="001A6F82" w:rsidRPr="00344201" w:rsidRDefault="001A6F82" w:rsidP="00057C1C">
      <w:pPr>
        <w:pStyle w:val="BodyText"/>
        <w:numPr>
          <w:ilvl w:val="2"/>
          <w:numId w:val="69"/>
        </w:numPr>
        <w:rPr>
          <w:rFonts w:asciiTheme="minorHAnsi" w:hAnsiTheme="minorHAnsi" w:cstheme="minorHAnsi"/>
        </w:rPr>
      </w:pPr>
      <w:r w:rsidRPr="00344201">
        <w:rPr>
          <w:rFonts w:asciiTheme="minorHAnsi" w:hAnsiTheme="minorHAnsi" w:cstheme="minorHAnsi"/>
        </w:rPr>
        <w:t xml:space="preserve">Records pertaining to the determination of a violation of the FFD policy and related management </w:t>
      </w:r>
      <w:proofErr w:type="gramStart"/>
      <w:r w:rsidRPr="00344201">
        <w:rPr>
          <w:rFonts w:asciiTheme="minorHAnsi" w:hAnsiTheme="minorHAnsi" w:cstheme="minorHAnsi"/>
        </w:rPr>
        <w:t>actions;</w:t>
      </w:r>
      <w:proofErr w:type="gramEnd"/>
    </w:p>
    <w:p w14:paraId="1DA54EA1" w14:textId="796D8B22" w:rsidR="001A6F82" w:rsidRPr="00344201" w:rsidRDefault="001A6F82" w:rsidP="00057C1C">
      <w:pPr>
        <w:pStyle w:val="BodyText"/>
        <w:numPr>
          <w:ilvl w:val="2"/>
          <w:numId w:val="69"/>
        </w:numPr>
        <w:rPr>
          <w:rFonts w:asciiTheme="minorHAnsi" w:hAnsiTheme="minorHAnsi" w:cstheme="minorHAnsi"/>
        </w:rPr>
      </w:pPr>
      <w:r w:rsidRPr="00344201">
        <w:rPr>
          <w:rFonts w:asciiTheme="minorHAnsi" w:hAnsiTheme="minorHAnsi" w:cstheme="minorHAnsi"/>
        </w:rPr>
        <w:t>Documentation of the granting and termination of</w:t>
      </w:r>
      <w:r w:rsidR="00B276D1" w:rsidRPr="00344201">
        <w:rPr>
          <w:rFonts w:asciiTheme="minorHAnsi" w:hAnsiTheme="minorHAnsi" w:cstheme="minorHAnsi"/>
        </w:rPr>
        <w:t xml:space="preserve"> an</w:t>
      </w:r>
      <w:r w:rsidRPr="00344201">
        <w:rPr>
          <w:rFonts w:asciiTheme="minorHAnsi" w:hAnsiTheme="minorHAnsi" w:cstheme="minorHAnsi"/>
        </w:rPr>
        <w:t xml:space="preserve"> </w:t>
      </w:r>
      <w:proofErr w:type="gramStart"/>
      <w:r w:rsidRPr="00344201">
        <w:rPr>
          <w:rFonts w:asciiTheme="minorHAnsi" w:hAnsiTheme="minorHAnsi" w:cstheme="minorHAnsi"/>
        </w:rPr>
        <w:t>authorization;</w:t>
      </w:r>
      <w:proofErr w:type="gramEnd"/>
    </w:p>
    <w:p w14:paraId="724A7A24" w14:textId="7D6DBAAC" w:rsidR="0086564D" w:rsidRPr="00344201" w:rsidRDefault="001A6F82" w:rsidP="00057C1C">
      <w:pPr>
        <w:pStyle w:val="BodyText"/>
        <w:numPr>
          <w:ilvl w:val="2"/>
          <w:numId w:val="69"/>
        </w:numPr>
        <w:rPr>
          <w:rFonts w:asciiTheme="minorHAnsi" w:hAnsiTheme="minorHAnsi" w:cstheme="minorHAnsi"/>
        </w:rPr>
      </w:pPr>
      <w:r w:rsidRPr="00344201">
        <w:rPr>
          <w:rFonts w:asciiTheme="minorHAnsi" w:hAnsiTheme="minorHAnsi" w:cstheme="minorHAnsi"/>
        </w:rPr>
        <w:lastRenderedPageBreak/>
        <w:t>Records of any determinations of fitness, including any recommendations for treatment and follow</w:t>
      </w:r>
      <w:r w:rsidR="00A14A19" w:rsidRPr="00344201">
        <w:rPr>
          <w:rFonts w:asciiTheme="minorHAnsi" w:hAnsiTheme="minorHAnsi" w:cstheme="minorHAnsi"/>
        </w:rPr>
        <w:t>-</w:t>
      </w:r>
      <w:r w:rsidRPr="00344201">
        <w:rPr>
          <w:rFonts w:asciiTheme="minorHAnsi" w:hAnsiTheme="minorHAnsi" w:cstheme="minorHAnsi"/>
        </w:rPr>
        <w:t>up testing plans; and</w:t>
      </w:r>
    </w:p>
    <w:p w14:paraId="6902A5E7" w14:textId="502C634F" w:rsidR="00CA2A43" w:rsidRPr="00344201" w:rsidRDefault="001A6F82" w:rsidP="00057C1C">
      <w:pPr>
        <w:pStyle w:val="BodyText"/>
        <w:numPr>
          <w:ilvl w:val="2"/>
          <w:numId w:val="69"/>
        </w:numPr>
        <w:rPr>
          <w:rFonts w:asciiTheme="minorHAnsi" w:hAnsiTheme="minorHAnsi" w:cstheme="minorHAnsi"/>
        </w:rPr>
      </w:pPr>
      <w:r w:rsidRPr="00344201">
        <w:rPr>
          <w:rFonts w:asciiTheme="minorHAnsi" w:hAnsiTheme="minorHAnsi" w:cstheme="minorHAnsi"/>
        </w:rPr>
        <w:t>Superseded versions of the</w:t>
      </w:r>
      <w:r w:rsidR="003D32A3" w:rsidRPr="00344201">
        <w:rPr>
          <w:rFonts w:asciiTheme="minorHAnsi" w:hAnsiTheme="minorHAnsi" w:cstheme="minorHAnsi"/>
        </w:rPr>
        <w:t xml:space="preserve"> </w:t>
      </w:r>
      <w:r w:rsidRPr="00344201">
        <w:rPr>
          <w:rFonts w:asciiTheme="minorHAnsi" w:hAnsiTheme="minorHAnsi" w:cstheme="minorHAnsi"/>
        </w:rPr>
        <w:t xml:space="preserve">FFD policy </w:t>
      </w:r>
      <w:r w:rsidR="003D32A3" w:rsidRPr="00344201">
        <w:rPr>
          <w:rFonts w:asciiTheme="minorHAnsi" w:hAnsiTheme="minorHAnsi" w:cstheme="minorHAnsi"/>
        </w:rPr>
        <w:t xml:space="preserve">statement </w:t>
      </w:r>
      <w:r w:rsidRPr="00344201">
        <w:rPr>
          <w:rFonts w:asciiTheme="minorHAnsi" w:hAnsiTheme="minorHAnsi" w:cstheme="minorHAnsi"/>
        </w:rPr>
        <w:t xml:space="preserve">and </w:t>
      </w:r>
      <w:r w:rsidR="003D32A3" w:rsidRPr="00344201">
        <w:rPr>
          <w:rFonts w:asciiTheme="minorHAnsi" w:hAnsiTheme="minorHAnsi" w:cstheme="minorHAnsi"/>
        </w:rPr>
        <w:t xml:space="preserve">FFD </w:t>
      </w:r>
      <w:r w:rsidRPr="00344201">
        <w:rPr>
          <w:rFonts w:asciiTheme="minorHAnsi" w:hAnsiTheme="minorHAnsi" w:cstheme="minorHAnsi"/>
        </w:rPr>
        <w:t>procedures.</w:t>
      </w:r>
    </w:p>
    <w:p w14:paraId="0C972261" w14:textId="712C564B" w:rsidR="001A6F82" w:rsidRPr="00344201" w:rsidRDefault="001A6F82" w:rsidP="00057C1C">
      <w:pPr>
        <w:pStyle w:val="BodyText"/>
        <w:numPr>
          <w:ilvl w:val="1"/>
          <w:numId w:val="67"/>
        </w:numPr>
        <w:rPr>
          <w:rFonts w:asciiTheme="minorHAnsi" w:hAnsiTheme="minorHAnsi" w:cstheme="minorHAnsi"/>
        </w:rPr>
      </w:pPr>
      <w:r w:rsidRPr="00344201">
        <w:rPr>
          <w:rFonts w:asciiTheme="minorHAnsi" w:hAnsiTheme="minorHAnsi" w:cstheme="minorHAnsi"/>
        </w:rPr>
        <w:t xml:space="preserve">For at least </w:t>
      </w:r>
      <w:r w:rsidR="003E3DC9" w:rsidRPr="00344201">
        <w:rPr>
          <w:rFonts w:asciiTheme="minorHAnsi" w:hAnsiTheme="minorHAnsi" w:cstheme="minorHAnsi"/>
        </w:rPr>
        <w:t>3</w:t>
      </w:r>
      <w:r w:rsidR="004C2CAC" w:rsidRPr="00344201">
        <w:rPr>
          <w:rFonts w:asciiTheme="minorHAnsi" w:hAnsiTheme="minorHAnsi" w:cstheme="minorHAnsi"/>
        </w:rPr>
        <w:t> </w:t>
      </w:r>
      <w:r w:rsidRPr="00344201">
        <w:rPr>
          <w:rFonts w:asciiTheme="minorHAnsi" w:hAnsiTheme="minorHAnsi" w:cstheme="minorHAnsi"/>
        </w:rPr>
        <w:t>years</w:t>
      </w:r>
      <w:r w:rsidR="00C12A24" w:rsidRPr="00344201">
        <w:rPr>
          <w:rFonts w:asciiTheme="minorHAnsi" w:hAnsiTheme="minorHAnsi" w:cstheme="minorHAnsi"/>
        </w:rPr>
        <w:t>,</w:t>
      </w:r>
      <w:r w:rsidRPr="00344201">
        <w:rPr>
          <w:rFonts w:asciiTheme="minorHAnsi" w:hAnsiTheme="minorHAnsi" w:cstheme="minorHAnsi"/>
        </w:rPr>
        <w:t xml:space="preserve"> or until the completion of all related legal proceedings, whichever is later:</w:t>
      </w:r>
    </w:p>
    <w:p w14:paraId="556508E2" w14:textId="759F51DE" w:rsidR="001A6F82" w:rsidRPr="00344201" w:rsidRDefault="001A6F82" w:rsidP="00057C1C">
      <w:pPr>
        <w:pStyle w:val="BodyText"/>
        <w:numPr>
          <w:ilvl w:val="2"/>
          <w:numId w:val="70"/>
        </w:numPr>
        <w:rPr>
          <w:rFonts w:asciiTheme="minorHAnsi" w:hAnsiTheme="minorHAnsi" w:cstheme="minorHAnsi"/>
        </w:rPr>
      </w:pPr>
      <w:r w:rsidRPr="00344201">
        <w:rPr>
          <w:rFonts w:asciiTheme="minorHAnsi" w:hAnsiTheme="minorHAnsi" w:cstheme="minorHAnsi"/>
        </w:rPr>
        <w:t xml:space="preserve">Records of FFD training and </w:t>
      </w:r>
      <w:proofErr w:type="gramStart"/>
      <w:r w:rsidRPr="00344201">
        <w:rPr>
          <w:rFonts w:asciiTheme="minorHAnsi" w:hAnsiTheme="minorHAnsi" w:cstheme="minorHAnsi"/>
        </w:rPr>
        <w:t>examinations;</w:t>
      </w:r>
      <w:proofErr w:type="gramEnd"/>
    </w:p>
    <w:p w14:paraId="0574D364" w14:textId="77777777" w:rsidR="001A6F82" w:rsidRPr="00344201" w:rsidRDefault="001A6F82" w:rsidP="00057C1C">
      <w:pPr>
        <w:pStyle w:val="BodyText"/>
        <w:numPr>
          <w:ilvl w:val="2"/>
          <w:numId w:val="70"/>
        </w:numPr>
        <w:rPr>
          <w:rFonts w:asciiTheme="minorHAnsi" w:hAnsiTheme="minorHAnsi" w:cstheme="minorHAnsi"/>
        </w:rPr>
      </w:pPr>
      <w:r w:rsidRPr="00344201">
        <w:rPr>
          <w:rFonts w:asciiTheme="minorHAnsi" w:hAnsiTheme="minorHAnsi" w:cstheme="minorHAnsi"/>
        </w:rPr>
        <w:t>Records of audits, audit findings, and corrective actions taken; and</w:t>
      </w:r>
    </w:p>
    <w:p w14:paraId="0572D17C" w14:textId="7C149560" w:rsidR="001A6F82" w:rsidRPr="00344201" w:rsidRDefault="001A6F82" w:rsidP="00057C1C">
      <w:pPr>
        <w:pStyle w:val="BodyText"/>
        <w:numPr>
          <w:ilvl w:val="2"/>
          <w:numId w:val="70"/>
        </w:numPr>
        <w:rPr>
          <w:rFonts w:asciiTheme="minorHAnsi" w:hAnsiTheme="minorHAnsi" w:cstheme="minorHAnsi"/>
        </w:rPr>
      </w:pPr>
      <w:r w:rsidRPr="00344201">
        <w:rPr>
          <w:rFonts w:asciiTheme="minorHAnsi" w:hAnsiTheme="minorHAnsi" w:cstheme="minorHAnsi"/>
        </w:rPr>
        <w:t>Fatigue-related records for security officers.</w:t>
      </w:r>
    </w:p>
    <w:p w14:paraId="174788D5" w14:textId="18BC36AF" w:rsidR="001A6F82" w:rsidRPr="00344201" w:rsidRDefault="004C2CAC" w:rsidP="00057C1C">
      <w:pPr>
        <w:pStyle w:val="BodyText"/>
        <w:numPr>
          <w:ilvl w:val="1"/>
          <w:numId w:val="67"/>
        </w:numPr>
        <w:rPr>
          <w:rFonts w:asciiTheme="minorHAnsi" w:hAnsiTheme="minorHAnsi" w:cstheme="minorHAnsi"/>
        </w:rPr>
      </w:pPr>
      <w:r w:rsidRPr="00344201">
        <w:rPr>
          <w:rFonts w:asciiTheme="minorHAnsi" w:hAnsiTheme="minorHAnsi" w:cstheme="minorHAnsi"/>
        </w:rPr>
        <w:t>For at least 40 </w:t>
      </w:r>
      <w:r w:rsidR="001A6F82" w:rsidRPr="00344201">
        <w:rPr>
          <w:rFonts w:asciiTheme="minorHAnsi" w:hAnsiTheme="minorHAnsi" w:cstheme="minorHAnsi"/>
        </w:rPr>
        <w:t>years or until, on application, the NRC determines that the records are no longer needed:</w:t>
      </w:r>
    </w:p>
    <w:p w14:paraId="2C11E712" w14:textId="3026E70D" w:rsidR="001A6F82" w:rsidRPr="00344201" w:rsidRDefault="001A6F82" w:rsidP="00605D74">
      <w:pPr>
        <w:pStyle w:val="BodyText3"/>
        <w:numPr>
          <w:ilvl w:val="2"/>
          <w:numId w:val="67"/>
        </w:numPr>
        <w:rPr>
          <w:rFonts w:asciiTheme="minorHAnsi" w:hAnsiTheme="minorHAnsi" w:cstheme="minorHAnsi"/>
        </w:rPr>
      </w:pPr>
      <w:r w:rsidRPr="00344201">
        <w:rPr>
          <w:rFonts w:asciiTheme="minorHAnsi" w:hAnsiTheme="minorHAnsi" w:cstheme="minorHAnsi"/>
        </w:rPr>
        <w:t xml:space="preserve">Records pertaining to any </w:t>
      </w:r>
      <w:r w:rsidR="003E3DC9" w:rsidRPr="00344201">
        <w:rPr>
          <w:rFonts w:asciiTheme="minorHAnsi" w:hAnsiTheme="minorHAnsi" w:cstheme="minorHAnsi"/>
        </w:rPr>
        <w:t>5</w:t>
      </w:r>
      <w:r w:rsidR="00AA3D53" w:rsidRPr="00344201">
        <w:rPr>
          <w:rFonts w:asciiTheme="minorHAnsi" w:hAnsiTheme="minorHAnsi" w:cstheme="minorHAnsi"/>
        </w:rPr>
        <w:t>-</w:t>
      </w:r>
      <w:r w:rsidRPr="00344201">
        <w:rPr>
          <w:rFonts w:asciiTheme="minorHAnsi" w:hAnsiTheme="minorHAnsi" w:cstheme="minorHAnsi"/>
        </w:rPr>
        <w:t>year denial of authorization and any permanent denial of authorization.</w:t>
      </w:r>
    </w:p>
    <w:p w14:paraId="3B8C0E93" w14:textId="3EF02408" w:rsidR="003D32A3" w:rsidRPr="00344201" w:rsidRDefault="001A6F82" w:rsidP="00057C1C">
      <w:pPr>
        <w:pStyle w:val="BodyText"/>
        <w:numPr>
          <w:ilvl w:val="1"/>
          <w:numId w:val="67"/>
        </w:numPr>
        <w:rPr>
          <w:rFonts w:asciiTheme="minorHAnsi" w:hAnsiTheme="minorHAnsi" w:cstheme="minorHAnsi"/>
        </w:rPr>
      </w:pPr>
      <w:r w:rsidRPr="00344201">
        <w:rPr>
          <w:rFonts w:asciiTheme="minorHAnsi" w:hAnsiTheme="minorHAnsi" w:cstheme="minorHAnsi"/>
        </w:rPr>
        <w:t>For the life of the agreement</w:t>
      </w:r>
      <w:r w:rsidR="007F1942" w:rsidRPr="00344201">
        <w:rPr>
          <w:rFonts w:asciiTheme="minorHAnsi" w:hAnsiTheme="minorHAnsi" w:cstheme="minorHAnsi"/>
        </w:rPr>
        <w:t>,</w:t>
      </w:r>
      <w:r w:rsidRPr="00344201">
        <w:rPr>
          <w:rFonts w:asciiTheme="minorHAnsi" w:hAnsiTheme="minorHAnsi" w:cstheme="minorHAnsi"/>
        </w:rPr>
        <w:t xml:space="preserve"> or until completion of all legal p</w:t>
      </w:r>
      <w:r w:rsidR="00CA2A43" w:rsidRPr="00344201">
        <w:rPr>
          <w:rFonts w:asciiTheme="minorHAnsi" w:hAnsiTheme="minorHAnsi" w:cstheme="minorHAnsi"/>
        </w:rPr>
        <w:t>roceedings, whichever is later:</w:t>
      </w:r>
    </w:p>
    <w:p w14:paraId="0A7746C9" w14:textId="706AE679" w:rsidR="00D932D3" w:rsidRPr="00344201" w:rsidRDefault="001A6F82" w:rsidP="00605D74">
      <w:pPr>
        <w:pStyle w:val="BodyText3"/>
        <w:numPr>
          <w:ilvl w:val="2"/>
          <w:numId w:val="67"/>
        </w:numPr>
        <w:rPr>
          <w:rFonts w:asciiTheme="minorHAnsi" w:hAnsiTheme="minorHAnsi" w:cstheme="minorHAnsi"/>
        </w:rPr>
      </w:pPr>
      <w:r w:rsidRPr="00344201">
        <w:rPr>
          <w:rFonts w:asciiTheme="minorHAnsi" w:hAnsiTheme="minorHAnsi" w:cstheme="minorHAnsi"/>
        </w:rPr>
        <w:t>Written agreements for the provision of services under</w:t>
      </w:r>
      <w:r w:rsidR="00F12040" w:rsidRPr="00344201">
        <w:rPr>
          <w:rFonts w:asciiTheme="minorHAnsi" w:hAnsiTheme="minorHAnsi" w:cstheme="minorHAnsi"/>
        </w:rPr>
        <w:t xml:space="preserve"> </w:t>
      </w:r>
      <w:r w:rsidR="0086564D" w:rsidRPr="00344201">
        <w:rPr>
          <w:rFonts w:asciiTheme="minorHAnsi" w:hAnsiTheme="minorHAnsi" w:cstheme="minorHAnsi"/>
        </w:rPr>
        <w:t>10 CFR </w:t>
      </w:r>
      <w:r w:rsidRPr="00344201">
        <w:rPr>
          <w:rFonts w:asciiTheme="minorHAnsi" w:hAnsiTheme="minorHAnsi" w:cstheme="minorHAnsi"/>
        </w:rPr>
        <w:t>Part 26.</w:t>
      </w:r>
    </w:p>
    <w:p w14:paraId="584A55FC" w14:textId="33F1AB18" w:rsidR="001A6F82" w:rsidRPr="00344201" w:rsidRDefault="001A6F82" w:rsidP="00057C1C">
      <w:pPr>
        <w:pStyle w:val="BodyText"/>
        <w:numPr>
          <w:ilvl w:val="1"/>
          <w:numId w:val="67"/>
        </w:numPr>
        <w:rPr>
          <w:rFonts w:asciiTheme="minorHAnsi" w:hAnsiTheme="minorHAnsi" w:cstheme="minorHAnsi"/>
        </w:rPr>
      </w:pPr>
      <w:r w:rsidRPr="00344201">
        <w:rPr>
          <w:rFonts w:asciiTheme="minorHAnsi" w:hAnsiTheme="minorHAnsi" w:cstheme="minorHAnsi"/>
        </w:rPr>
        <w:t>For the length of the individual’s employment or contractual relationship with the licensee, or until the completion of all related legal proceedings, whichever is later:</w:t>
      </w:r>
    </w:p>
    <w:p w14:paraId="1F407E40" w14:textId="208E1B81" w:rsidR="001A6F82" w:rsidRPr="00344201" w:rsidRDefault="001A6F82" w:rsidP="00605D74">
      <w:pPr>
        <w:pStyle w:val="BodyText3"/>
        <w:numPr>
          <w:ilvl w:val="2"/>
          <w:numId w:val="67"/>
        </w:numPr>
        <w:rPr>
          <w:rFonts w:asciiTheme="minorHAnsi" w:hAnsiTheme="minorHAnsi" w:cstheme="minorHAnsi"/>
        </w:rPr>
      </w:pPr>
      <w:r w:rsidRPr="00344201">
        <w:rPr>
          <w:rFonts w:asciiTheme="minorHAnsi" w:hAnsiTheme="minorHAnsi" w:cstheme="minorHAnsi"/>
        </w:rPr>
        <w:t>Records of the background investigations, credit and criminal history checks, and psychological assessments of FFD program personnel.</w:t>
      </w:r>
    </w:p>
    <w:p w14:paraId="6B1453A9" w14:textId="22E6754C" w:rsidR="001A6F82" w:rsidRPr="00344201" w:rsidRDefault="001A6F82" w:rsidP="00057C1C">
      <w:pPr>
        <w:pStyle w:val="BodyText"/>
        <w:numPr>
          <w:ilvl w:val="1"/>
          <w:numId w:val="67"/>
        </w:numPr>
        <w:rPr>
          <w:rFonts w:asciiTheme="minorHAnsi" w:hAnsiTheme="minorHAnsi" w:cstheme="minorHAnsi"/>
        </w:rPr>
      </w:pPr>
      <w:r w:rsidRPr="00344201">
        <w:rPr>
          <w:rFonts w:asciiTheme="minorHAnsi" w:hAnsiTheme="minorHAnsi" w:cstheme="minorHAnsi"/>
        </w:rPr>
        <w:t>For the time the FFD program follows these practices</w:t>
      </w:r>
      <w:r w:rsidR="00EC6472" w:rsidRPr="00344201">
        <w:rPr>
          <w:rFonts w:asciiTheme="minorHAnsi" w:hAnsiTheme="minorHAnsi" w:cstheme="minorHAnsi"/>
        </w:rPr>
        <w:t>,</w:t>
      </w:r>
      <w:r w:rsidRPr="00344201">
        <w:rPr>
          <w:rFonts w:asciiTheme="minorHAnsi" w:hAnsiTheme="minorHAnsi" w:cstheme="minorHAnsi"/>
        </w:rPr>
        <w:t xml:space="preserve"> or until the completion of all related legal proceedings, whichever is later:</w:t>
      </w:r>
    </w:p>
    <w:p w14:paraId="27F1C4AD" w14:textId="6949F915" w:rsidR="001A6F82" w:rsidRPr="00344201" w:rsidRDefault="001A6F82" w:rsidP="00605D74">
      <w:pPr>
        <w:pStyle w:val="BodyText3"/>
        <w:numPr>
          <w:ilvl w:val="2"/>
          <w:numId w:val="50"/>
        </w:numPr>
        <w:rPr>
          <w:rFonts w:asciiTheme="minorHAnsi" w:hAnsiTheme="minorHAnsi" w:cstheme="minorHAnsi"/>
        </w:rPr>
      </w:pPr>
      <w:r w:rsidRPr="00344201">
        <w:rPr>
          <w:rFonts w:asciiTheme="minorHAnsi" w:hAnsiTheme="minorHAnsi" w:cstheme="minorHAnsi"/>
        </w:rPr>
        <w:t xml:space="preserve">If the licensee tests for drugs in addition to the ones required by </w:t>
      </w:r>
      <w:r w:rsidR="0086564D" w:rsidRPr="00344201">
        <w:rPr>
          <w:rFonts w:asciiTheme="minorHAnsi" w:hAnsiTheme="minorHAnsi" w:cstheme="minorHAnsi"/>
        </w:rPr>
        <w:t>10 CFR </w:t>
      </w:r>
      <w:r w:rsidRPr="00344201">
        <w:rPr>
          <w:rFonts w:asciiTheme="minorHAnsi" w:hAnsiTheme="minorHAnsi" w:cstheme="minorHAnsi"/>
        </w:rPr>
        <w:t>Part 26 or uses more stringent cutoff levels, documentation certifying the scientific and technical suitability of the assays and cutoff levels used.</w:t>
      </w:r>
    </w:p>
    <w:p w14:paraId="4C764E28" w14:textId="6679D6C0" w:rsidR="00287245" w:rsidRPr="00344201" w:rsidRDefault="00095919" w:rsidP="00057C1C">
      <w:pPr>
        <w:pStyle w:val="Requirement"/>
        <w:keepNext w:val="0"/>
        <w:numPr>
          <w:ilvl w:val="0"/>
          <w:numId w:val="50"/>
        </w:numPr>
        <w:rPr>
          <w:rFonts w:asciiTheme="minorHAnsi" w:hAnsiTheme="minorHAnsi" w:cstheme="minorHAnsi"/>
        </w:rPr>
      </w:pPr>
      <w:r w:rsidRPr="00344201">
        <w:rPr>
          <w:rFonts w:asciiTheme="minorHAnsi" w:hAnsiTheme="minorHAnsi" w:cstheme="minorHAnsi"/>
        </w:rPr>
        <w:t>Verify</w:t>
      </w:r>
      <w:r w:rsidR="00CD4386" w:rsidRPr="00344201">
        <w:rPr>
          <w:rFonts w:asciiTheme="minorHAnsi" w:hAnsiTheme="minorHAnsi" w:cstheme="minorHAnsi"/>
        </w:rPr>
        <w:t>,</w:t>
      </w:r>
      <w:r w:rsidRPr="00344201">
        <w:rPr>
          <w:rFonts w:asciiTheme="minorHAnsi" w:hAnsiTheme="minorHAnsi" w:cstheme="minorHAnsi"/>
        </w:rPr>
        <w:t xml:space="preserve"> </w:t>
      </w:r>
      <w:r w:rsidR="004722A7" w:rsidRPr="00344201">
        <w:rPr>
          <w:rFonts w:asciiTheme="minorHAnsi" w:hAnsiTheme="minorHAnsi" w:cstheme="minorHAnsi"/>
        </w:rPr>
        <w:t>i</w:t>
      </w:r>
      <w:r w:rsidR="00287245" w:rsidRPr="00344201">
        <w:rPr>
          <w:rFonts w:asciiTheme="minorHAnsi" w:hAnsiTheme="minorHAnsi" w:cstheme="minorHAnsi"/>
        </w:rPr>
        <w:t>f a licensee maintain</w:t>
      </w:r>
      <w:r w:rsidR="00027251" w:rsidRPr="00344201">
        <w:rPr>
          <w:rFonts w:asciiTheme="minorHAnsi" w:hAnsiTheme="minorHAnsi" w:cstheme="minorHAnsi"/>
        </w:rPr>
        <w:t xml:space="preserve">s records electronically, </w:t>
      </w:r>
      <w:r w:rsidR="00287245" w:rsidRPr="00344201">
        <w:rPr>
          <w:rFonts w:asciiTheme="minorHAnsi" w:hAnsiTheme="minorHAnsi" w:cstheme="minorHAnsi"/>
        </w:rPr>
        <w:t>that the electronic records:</w:t>
      </w:r>
    </w:p>
    <w:p w14:paraId="516299CA" w14:textId="5F39E518" w:rsidR="00287245" w:rsidRPr="00344201" w:rsidRDefault="00287245" w:rsidP="00057C1C">
      <w:pPr>
        <w:pStyle w:val="BodyText"/>
        <w:numPr>
          <w:ilvl w:val="1"/>
          <w:numId w:val="71"/>
        </w:numPr>
        <w:rPr>
          <w:rFonts w:asciiTheme="minorHAnsi" w:hAnsiTheme="minorHAnsi" w:cstheme="minorHAnsi"/>
          <w:b/>
          <w:bCs/>
        </w:rPr>
      </w:pPr>
      <w:r w:rsidRPr="00344201">
        <w:rPr>
          <w:rFonts w:asciiTheme="minorHAnsi" w:hAnsiTheme="minorHAnsi" w:cstheme="minorHAnsi"/>
          <w:b/>
          <w:bCs/>
        </w:rPr>
        <w:t xml:space="preserve">Provide an accurate representation of the original </w:t>
      </w:r>
      <w:proofErr w:type="gramStart"/>
      <w:r w:rsidRPr="00344201">
        <w:rPr>
          <w:rFonts w:asciiTheme="minorHAnsi" w:hAnsiTheme="minorHAnsi" w:cstheme="minorHAnsi"/>
          <w:b/>
          <w:bCs/>
        </w:rPr>
        <w:t>record;</w:t>
      </w:r>
      <w:proofErr w:type="gramEnd"/>
    </w:p>
    <w:p w14:paraId="3C5096FF" w14:textId="267B5915" w:rsidR="00287245" w:rsidRPr="00344201" w:rsidRDefault="00287245" w:rsidP="00057C1C">
      <w:pPr>
        <w:pStyle w:val="BodyText"/>
        <w:numPr>
          <w:ilvl w:val="1"/>
          <w:numId w:val="71"/>
        </w:numPr>
        <w:rPr>
          <w:rFonts w:asciiTheme="minorHAnsi" w:hAnsiTheme="minorHAnsi" w:cstheme="minorHAnsi"/>
          <w:b/>
          <w:bCs/>
        </w:rPr>
      </w:pPr>
      <w:r w:rsidRPr="00344201">
        <w:rPr>
          <w:rFonts w:asciiTheme="minorHAnsi" w:hAnsiTheme="minorHAnsi" w:cstheme="minorHAnsi"/>
          <w:b/>
          <w:bCs/>
        </w:rPr>
        <w:t>Prevent alteration of any archived information and/or data once it has been committed to storage; and</w:t>
      </w:r>
    </w:p>
    <w:p w14:paraId="0B699651" w14:textId="0E58CFA4" w:rsidR="00C06852" w:rsidRPr="00344201" w:rsidRDefault="00287245" w:rsidP="00057C1C">
      <w:pPr>
        <w:pStyle w:val="BodyText"/>
        <w:numPr>
          <w:ilvl w:val="1"/>
          <w:numId w:val="71"/>
        </w:numPr>
        <w:rPr>
          <w:rFonts w:asciiTheme="minorHAnsi" w:hAnsiTheme="minorHAnsi" w:cstheme="minorHAnsi"/>
          <w:b/>
          <w:bCs/>
        </w:rPr>
      </w:pPr>
      <w:r w:rsidRPr="00344201">
        <w:rPr>
          <w:rFonts w:asciiTheme="minorHAnsi" w:hAnsiTheme="minorHAnsi" w:cstheme="minorHAnsi"/>
          <w:b/>
          <w:bCs/>
        </w:rPr>
        <w:t>Permit easy retrieval and recreation of the original record.</w:t>
      </w:r>
      <w:r w:rsidR="009F3638" w:rsidRPr="00344201">
        <w:rPr>
          <w:rFonts w:asciiTheme="minorHAnsi" w:hAnsiTheme="minorHAnsi" w:cstheme="minorHAnsi"/>
          <w:b/>
          <w:bCs/>
        </w:rPr>
        <w:t xml:space="preserve"> </w:t>
      </w:r>
      <w:r w:rsidRPr="00344201">
        <w:rPr>
          <w:rFonts w:asciiTheme="minorHAnsi" w:hAnsiTheme="minorHAnsi" w:cstheme="minorHAnsi"/>
          <w:b/>
          <w:bCs/>
        </w:rPr>
        <w:t>(</w:t>
      </w:r>
      <w:r w:rsidR="0086564D" w:rsidRPr="00344201">
        <w:rPr>
          <w:rFonts w:asciiTheme="minorHAnsi" w:hAnsiTheme="minorHAnsi" w:cstheme="minorHAnsi"/>
          <w:b/>
          <w:bCs/>
        </w:rPr>
        <w:t>10 CFR </w:t>
      </w:r>
      <w:r w:rsidRPr="00344201">
        <w:rPr>
          <w:rFonts w:asciiTheme="minorHAnsi" w:hAnsiTheme="minorHAnsi" w:cstheme="minorHAnsi"/>
          <w:b/>
          <w:bCs/>
        </w:rPr>
        <w:t>26.711(b))</w:t>
      </w:r>
      <w:r w:rsidR="00A14A19" w:rsidRPr="00344201">
        <w:rPr>
          <w:rFonts w:asciiTheme="minorHAnsi" w:hAnsiTheme="minorHAnsi" w:cstheme="minorHAnsi"/>
          <w:b/>
          <w:bCs/>
        </w:rPr>
        <w:t>.</w:t>
      </w:r>
    </w:p>
    <w:p w14:paraId="7542233C" w14:textId="2AC1333D" w:rsidR="00014E0A" w:rsidRPr="00344201" w:rsidRDefault="00014E0A"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37715386" w14:textId="38951396" w:rsidR="001A6F82" w:rsidRPr="00344201" w:rsidRDefault="001A6F82" w:rsidP="00057C1C">
      <w:pPr>
        <w:pStyle w:val="BodyText3"/>
        <w:rPr>
          <w:rFonts w:asciiTheme="minorHAnsi" w:hAnsiTheme="minorHAnsi" w:cstheme="minorHAnsi"/>
        </w:rPr>
      </w:pPr>
      <w:r w:rsidRPr="00344201">
        <w:rPr>
          <w:rFonts w:asciiTheme="minorHAnsi" w:hAnsiTheme="minorHAnsi" w:cstheme="minorHAnsi"/>
        </w:rPr>
        <w:t>The inspector(s) should review a sample of employee records that are maintained electronically. The inspector(s) should assess the accuracy, permanence, and ease of access associated with the records.</w:t>
      </w:r>
    </w:p>
    <w:p w14:paraId="779B4D45" w14:textId="08744023" w:rsidR="00287245" w:rsidRPr="00344201" w:rsidRDefault="00287245" w:rsidP="00057C1C">
      <w:pPr>
        <w:pStyle w:val="Requirement"/>
        <w:keepNext w:val="0"/>
        <w:numPr>
          <w:ilvl w:val="0"/>
          <w:numId w:val="50"/>
        </w:numPr>
        <w:rPr>
          <w:rFonts w:asciiTheme="minorHAnsi" w:hAnsiTheme="minorHAnsi" w:cstheme="minorHAnsi"/>
        </w:rPr>
      </w:pPr>
      <w:r w:rsidRPr="00344201">
        <w:rPr>
          <w:rFonts w:asciiTheme="minorHAnsi" w:hAnsiTheme="minorHAnsi" w:cstheme="minorHAnsi"/>
        </w:rPr>
        <w:lastRenderedPageBreak/>
        <w:t>Verify</w:t>
      </w:r>
      <w:r w:rsidR="00560D58" w:rsidRPr="00344201">
        <w:rPr>
          <w:rFonts w:asciiTheme="minorHAnsi" w:hAnsiTheme="minorHAnsi" w:cstheme="minorHAnsi"/>
        </w:rPr>
        <w:t>, as applicable</w:t>
      </w:r>
      <w:r w:rsidR="007E0B92" w:rsidRPr="00344201">
        <w:rPr>
          <w:rFonts w:asciiTheme="minorHAnsi" w:hAnsiTheme="minorHAnsi" w:cstheme="minorHAnsi"/>
        </w:rPr>
        <w:t>,</w:t>
      </w:r>
      <w:r w:rsidRPr="00344201">
        <w:rPr>
          <w:rFonts w:asciiTheme="minorHAnsi" w:hAnsiTheme="minorHAnsi" w:cstheme="minorHAnsi"/>
        </w:rPr>
        <w:t xml:space="preserve"> that the licensee is submitting the following reports to the NRC:</w:t>
      </w:r>
    </w:p>
    <w:p w14:paraId="6E60CC15" w14:textId="2434DAE0" w:rsidR="0074342C" w:rsidRPr="00344201" w:rsidRDefault="00287245" w:rsidP="00057C1C">
      <w:pPr>
        <w:pStyle w:val="BodyText"/>
        <w:numPr>
          <w:ilvl w:val="1"/>
          <w:numId w:val="72"/>
        </w:numPr>
        <w:rPr>
          <w:rFonts w:asciiTheme="minorHAnsi" w:hAnsiTheme="minorHAnsi" w:cstheme="minorHAnsi"/>
          <w:b/>
          <w:bCs/>
        </w:rPr>
      </w:pPr>
      <w:r w:rsidRPr="00344201">
        <w:rPr>
          <w:rFonts w:asciiTheme="minorHAnsi" w:hAnsiTheme="minorHAnsi" w:cstheme="minorHAnsi"/>
          <w:b/>
          <w:bCs/>
        </w:rPr>
        <w:t>Annual FFD program performance report that includes information on the licensee’s drug and alcohol testing program for the full site and the fatigue program for security officers.</w:t>
      </w:r>
      <w:r w:rsidR="00321686" w:rsidRPr="00344201">
        <w:rPr>
          <w:rFonts w:asciiTheme="minorHAnsi" w:hAnsiTheme="minorHAnsi" w:cstheme="minorHAnsi"/>
          <w:b/>
          <w:bCs/>
        </w:rPr>
        <w:t xml:space="preserve"> </w:t>
      </w:r>
      <w:r w:rsidRPr="00344201">
        <w:rPr>
          <w:rFonts w:asciiTheme="minorHAnsi" w:hAnsiTheme="minorHAnsi" w:cstheme="minorHAnsi"/>
          <w:b/>
          <w:bCs/>
        </w:rPr>
        <w:t>(</w:t>
      </w:r>
      <w:r w:rsidR="0086564D" w:rsidRPr="00344201">
        <w:rPr>
          <w:rFonts w:asciiTheme="minorHAnsi" w:hAnsiTheme="minorHAnsi" w:cstheme="minorHAnsi"/>
          <w:b/>
          <w:bCs/>
        </w:rPr>
        <w:t>10 CFR </w:t>
      </w:r>
      <w:r w:rsidRPr="00344201">
        <w:rPr>
          <w:rFonts w:asciiTheme="minorHAnsi" w:hAnsiTheme="minorHAnsi" w:cstheme="minorHAnsi"/>
          <w:b/>
          <w:bCs/>
        </w:rPr>
        <w:t>26.7</w:t>
      </w:r>
      <w:r w:rsidR="0074342C" w:rsidRPr="00344201">
        <w:rPr>
          <w:rFonts w:asciiTheme="minorHAnsi" w:hAnsiTheme="minorHAnsi" w:cstheme="minorHAnsi"/>
          <w:b/>
          <w:bCs/>
        </w:rPr>
        <w:t>17(b)(1)-(8)</w:t>
      </w:r>
      <w:r w:rsidR="003E3DC9" w:rsidRPr="00344201">
        <w:rPr>
          <w:rFonts w:asciiTheme="minorHAnsi" w:hAnsiTheme="minorHAnsi" w:cstheme="minorHAnsi"/>
          <w:b/>
          <w:bCs/>
        </w:rPr>
        <w:t xml:space="preserve"> and </w:t>
      </w:r>
      <w:r w:rsidR="0086564D" w:rsidRPr="00344201">
        <w:rPr>
          <w:rFonts w:asciiTheme="minorHAnsi" w:hAnsiTheme="minorHAnsi" w:cstheme="minorHAnsi"/>
          <w:b/>
          <w:bCs/>
        </w:rPr>
        <w:t>10 CFR </w:t>
      </w:r>
      <w:r w:rsidR="0074342C" w:rsidRPr="00344201">
        <w:rPr>
          <w:rFonts w:asciiTheme="minorHAnsi" w:hAnsiTheme="minorHAnsi" w:cstheme="minorHAnsi"/>
          <w:b/>
          <w:bCs/>
        </w:rPr>
        <w:t>26.203(e))</w:t>
      </w:r>
    </w:p>
    <w:p w14:paraId="28838CF4" w14:textId="3AA412EE" w:rsidR="00287245" w:rsidRPr="00344201" w:rsidRDefault="003D32A3" w:rsidP="00057C1C">
      <w:pPr>
        <w:pStyle w:val="BodyText"/>
        <w:numPr>
          <w:ilvl w:val="1"/>
          <w:numId w:val="72"/>
        </w:numPr>
        <w:rPr>
          <w:rFonts w:asciiTheme="minorHAnsi" w:hAnsiTheme="minorHAnsi" w:cstheme="minorHAnsi"/>
          <w:b/>
          <w:bCs/>
        </w:rPr>
      </w:pPr>
      <w:proofErr w:type="gramStart"/>
      <w:r w:rsidRPr="00344201">
        <w:rPr>
          <w:rFonts w:asciiTheme="minorHAnsi" w:hAnsiTheme="minorHAnsi" w:cstheme="minorHAnsi"/>
          <w:b/>
          <w:bCs/>
        </w:rPr>
        <w:t>Twenty-four</w:t>
      </w:r>
      <w:r w:rsidR="00D61C90" w:rsidRPr="00344201">
        <w:rPr>
          <w:rFonts w:asciiTheme="minorHAnsi" w:hAnsiTheme="minorHAnsi" w:cstheme="minorHAnsi"/>
          <w:b/>
          <w:bCs/>
        </w:rPr>
        <w:t xml:space="preserve"> </w:t>
      </w:r>
      <w:r w:rsidRPr="00344201">
        <w:rPr>
          <w:rFonts w:asciiTheme="minorHAnsi" w:hAnsiTheme="minorHAnsi" w:cstheme="minorHAnsi"/>
          <w:b/>
          <w:bCs/>
        </w:rPr>
        <w:t>hour</w:t>
      </w:r>
      <w:proofErr w:type="gramEnd"/>
      <w:r w:rsidRPr="00344201">
        <w:rPr>
          <w:rFonts w:asciiTheme="minorHAnsi" w:hAnsiTheme="minorHAnsi" w:cstheme="minorHAnsi"/>
          <w:b/>
          <w:bCs/>
        </w:rPr>
        <w:t xml:space="preserve"> </w:t>
      </w:r>
      <w:r w:rsidR="00D22C0F" w:rsidRPr="00344201">
        <w:rPr>
          <w:rFonts w:asciiTheme="minorHAnsi" w:hAnsiTheme="minorHAnsi" w:cstheme="minorHAnsi"/>
          <w:b/>
          <w:bCs/>
        </w:rPr>
        <w:t xml:space="preserve">Event Reports </w:t>
      </w:r>
      <w:r w:rsidRPr="00344201">
        <w:rPr>
          <w:rFonts w:asciiTheme="minorHAnsi" w:hAnsiTheme="minorHAnsi" w:cstheme="minorHAnsi"/>
          <w:b/>
          <w:bCs/>
        </w:rPr>
        <w:t xml:space="preserve">on </w:t>
      </w:r>
      <w:r w:rsidR="00287245" w:rsidRPr="00344201">
        <w:rPr>
          <w:rFonts w:asciiTheme="minorHAnsi" w:hAnsiTheme="minorHAnsi" w:cstheme="minorHAnsi"/>
          <w:b/>
          <w:bCs/>
        </w:rPr>
        <w:t>significant FFD policy violations and programmatic failures. (</w:t>
      </w:r>
      <w:r w:rsidR="0086564D" w:rsidRPr="00344201">
        <w:rPr>
          <w:rFonts w:asciiTheme="minorHAnsi" w:hAnsiTheme="minorHAnsi" w:cstheme="minorHAnsi"/>
          <w:b/>
          <w:bCs/>
        </w:rPr>
        <w:t>10 CFR </w:t>
      </w:r>
      <w:r w:rsidR="00287245" w:rsidRPr="00344201">
        <w:rPr>
          <w:rFonts w:asciiTheme="minorHAnsi" w:hAnsiTheme="minorHAnsi" w:cstheme="minorHAnsi"/>
          <w:b/>
          <w:bCs/>
        </w:rPr>
        <w:t>26.719(b)(1)-(</w:t>
      </w:r>
      <w:r w:rsidR="00367A61" w:rsidRPr="00344201">
        <w:rPr>
          <w:rFonts w:asciiTheme="minorHAnsi" w:hAnsiTheme="minorHAnsi" w:cstheme="minorHAnsi"/>
          <w:b/>
          <w:bCs/>
        </w:rPr>
        <w:t>4</w:t>
      </w:r>
      <w:r w:rsidR="00287245" w:rsidRPr="00344201">
        <w:rPr>
          <w:rFonts w:asciiTheme="minorHAnsi" w:hAnsiTheme="minorHAnsi" w:cstheme="minorHAnsi"/>
          <w:b/>
          <w:bCs/>
        </w:rPr>
        <w:t>))</w:t>
      </w:r>
    </w:p>
    <w:p w14:paraId="33095324" w14:textId="3D97FC80" w:rsidR="00287245" w:rsidRPr="00344201" w:rsidRDefault="00367A61" w:rsidP="00057C1C">
      <w:pPr>
        <w:pStyle w:val="BodyText"/>
        <w:numPr>
          <w:ilvl w:val="1"/>
          <w:numId w:val="72"/>
        </w:numPr>
        <w:rPr>
          <w:rFonts w:asciiTheme="minorHAnsi" w:hAnsiTheme="minorHAnsi" w:cstheme="minorHAnsi"/>
          <w:b/>
          <w:bCs/>
        </w:rPr>
      </w:pPr>
      <w:r w:rsidRPr="00344201">
        <w:rPr>
          <w:rFonts w:asciiTheme="minorHAnsi" w:hAnsiTheme="minorHAnsi" w:cstheme="minorHAnsi"/>
          <w:b/>
          <w:bCs/>
        </w:rPr>
        <w:t>Thirty</w:t>
      </w:r>
      <w:r w:rsidRPr="00344201">
        <w:rPr>
          <w:rFonts w:asciiTheme="minorHAnsi" w:hAnsiTheme="minorHAnsi" w:cstheme="minorHAnsi"/>
          <w:b/>
          <w:bCs/>
        </w:rPr>
        <w:noBreakHyphen/>
        <w:t xml:space="preserve">day </w:t>
      </w:r>
      <w:r w:rsidR="00E14CC1" w:rsidRPr="00344201">
        <w:rPr>
          <w:rFonts w:asciiTheme="minorHAnsi" w:hAnsiTheme="minorHAnsi" w:cstheme="minorHAnsi"/>
          <w:b/>
          <w:bCs/>
        </w:rPr>
        <w:t xml:space="preserve">Event Reports </w:t>
      </w:r>
      <w:r w:rsidR="00C271F4" w:rsidRPr="00344201">
        <w:rPr>
          <w:rFonts w:asciiTheme="minorHAnsi" w:hAnsiTheme="minorHAnsi" w:cstheme="minorHAnsi"/>
          <w:b/>
          <w:bCs/>
        </w:rPr>
        <w:t xml:space="preserve">on </w:t>
      </w:r>
      <w:r w:rsidR="00287245" w:rsidRPr="00344201">
        <w:rPr>
          <w:rFonts w:asciiTheme="minorHAnsi" w:hAnsiTheme="minorHAnsi" w:cstheme="minorHAnsi"/>
          <w:b/>
          <w:bCs/>
        </w:rPr>
        <w:t>drug and alcohol testing errors. (</w:t>
      </w:r>
      <w:r w:rsidR="0086564D" w:rsidRPr="00344201">
        <w:rPr>
          <w:rFonts w:asciiTheme="minorHAnsi" w:hAnsiTheme="minorHAnsi" w:cstheme="minorHAnsi"/>
          <w:b/>
          <w:bCs/>
        </w:rPr>
        <w:t>10 CFR </w:t>
      </w:r>
      <w:r w:rsidR="00287245" w:rsidRPr="00344201">
        <w:rPr>
          <w:rFonts w:asciiTheme="minorHAnsi" w:hAnsiTheme="minorHAnsi" w:cstheme="minorHAnsi"/>
          <w:b/>
          <w:bCs/>
        </w:rPr>
        <w:t>26.719(c))</w:t>
      </w:r>
    </w:p>
    <w:p w14:paraId="07671C81" w14:textId="3CE152CC" w:rsidR="00014E0A" w:rsidRPr="00344201" w:rsidRDefault="00014E0A"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0AB8DD57" w14:textId="77777777" w:rsidR="00D932D3" w:rsidRPr="00344201" w:rsidRDefault="001A6F82" w:rsidP="00057C1C">
      <w:pPr>
        <w:pStyle w:val="BodyText3"/>
        <w:rPr>
          <w:rFonts w:asciiTheme="minorHAnsi" w:hAnsiTheme="minorHAnsi" w:cstheme="minorHAnsi"/>
        </w:rPr>
      </w:pPr>
      <w:r w:rsidRPr="00344201">
        <w:rPr>
          <w:rFonts w:asciiTheme="minorHAnsi" w:hAnsiTheme="minorHAnsi" w:cstheme="minorHAnsi"/>
        </w:rPr>
        <w:t>The inspector(s) should request to see all documentation associated with licensee reports to the NRC relating to:</w:t>
      </w:r>
    </w:p>
    <w:p w14:paraId="10F0EC58" w14:textId="793E93C7" w:rsidR="001A6F82" w:rsidRPr="00344201" w:rsidRDefault="001A6F82" w:rsidP="00057C1C">
      <w:pPr>
        <w:pStyle w:val="BodyText"/>
        <w:numPr>
          <w:ilvl w:val="1"/>
          <w:numId w:val="73"/>
        </w:numPr>
        <w:rPr>
          <w:rFonts w:asciiTheme="minorHAnsi" w:hAnsiTheme="minorHAnsi" w:cstheme="minorHAnsi"/>
        </w:rPr>
      </w:pPr>
      <w:r w:rsidRPr="00344201">
        <w:rPr>
          <w:rFonts w:asciiTheme="minorHAnsi" w:hAnsiTheme="minorHAnsi" w:cstheme="minorHAnsi"/>
        </w:rPr>
        <w:t>Meeting the annual FFD performance report requirement that includes information on the drug and alcohol testing program and fatigue program for security officers. Confirmation can be made through contacting NRC staff who maintain the FFD performance reporting data collection system and/or through review of licensee’s files completed during the inspection. Evaluate issues included in the annual FFD performance reports related to:</w:t>
      </w:r>
    </w:p>
    <w:p w14:paraId="0C181905" w14:textId="1DB9D8DD" w:rsidR="001A6F82" w:rsidRPr="00344201" w:rsidRDefault="001A6F82" w:rsidP="00057C1C">
      <w:pPr>
        <w:pStyle w:val="BodyText3"/>
        <w:ind w:left="1080"/>
        <w:rPr>
          <w:rFonts w:asciiTheme="minorHAnsi" w:hAnsiTheme="minorHAnsi" w:cstheme="minorHAnsi"/>
        </w:rPr>
      </w:pPr>
      <w:r w:rsidRPr="00344201">
        <w:rPr>
          <w:rFonts w:asciiTheme="minorHAnsi" w:hAnsiTheme="minorHAnsi" w:cstheme="minorHAnsi"/>
        </w:rPr>
        <w:t>Drug and alcohol testing program. Review positive test rates, testing refusals, and adultera</w:t>
      </w:r>
      <w:r w:rsidR="00A14A19" w:rsidRPr="00344201">
        <w:rPr>
          <w:rFonts w:asciiTheme="minorHAnsi" w:hAnsiTheme="minorHAnsi" w:cstheme="minorHAnsi"/>
        </w:rPr>
        <w:t xml:space="preserve">ted and substituted specimens. </w:t>
      </w:r>
      <w:r w:rsidRPr="00344201">
        <w:rPr>
          <w:rFonts w:asciiTheme="minorHAnsi" w:hAnsiTheme="minorHAnsi" w:cstheme="minorHAnsi"/>
        </w:rPr>
        <w:t>A comparison to previous reports will p</w:t>
      </w:r>
      <w:r w:rsidR="00A14A19" w:rsidRPr="00344201">
        <w:rPr>
          <w:rFonts w:asciiTheme="minorHAnsi" w:hAnsiTheme="minorHAnsi" w:cstheme="minorHAnsi"/>
        </w:rPr>
        <w:t>ermit an evaluation of</w:t>
      </w:r>
      <w:r w:rsidR="0072341A" w:rsidRPr="00344201">
        <w:rPr>
          <w:rFonts w:asciiTheme="minorHAnsi" w:hAnsiTheme="minorHAnsi" w:cstheme="minorHAnsi"/>
        </w:rPr>
        <w:t xml:space="preserve"> </w:t>
      </w:r>
      <w:r w:rsidR="00A14A19" w:rsidRPr="00344201">
        <w:rPr>
          <w:rFonts w:asciiTheme="minorHAnsi" w:hAnsiTheme="minorHAnsi" w:cstheme="minorHAnsi"/>
        </w:rPr>
        <w:t xml:space="preserve">trends. </w:t>
      </w:r>
      <w:r w:rsidRPr="00344201">
        <w:rPr>
          <w:rFonts w:asciiTheme="minorHAnsi" w:hAnsiTheme="minorHAnsi" w:cstheme="minorHAnsi"/>
        </w:rPr>
        <w:t xml:space="preserve">Adulterated and substituted specimens indicate that individuals have subverted the collection </w:t>
      </w:r>
      <w:r w:rsidR="004C6DC7" w:rsidRPr="00344201">
        <w:rPr>
          <w:rFonts w:asciiTheme="minorHAnsi" w:hAnsiTheme="minorHAnsi" w:cstheme="minorHAnsi"/>
        </w:rPr>
        <w:t>process,</w:t>
      </w:r>
      <w:r w:rsidRPr="00344201">
        <w:rPr>
          <w:rFonts w:asciiTheme="minorHAnsi" w:hAnsiTheme="minorHAnsi" w:cstheme="minorHAnsi"/>
        </w:rPr>
        <w:t xml:space="preserve"> and </w:t>
      </w:r>
      <w:r w:rsidR="007501B8" w:rsidRPr="00344201">
        <w:rPr>
          <w:rFonts w:asciiTheme="minorHAnsi" w:hAnsiTheme="minorHAnsi" w:cstheme="minorHAnsi"/>
        </w:rPr>
        <w:t xml:space="preserve">their </w:t>
      </w:r>
      <w:r w:rsidRPr="00344201">
        <w:rPr>
          <w:rFonts w:asciiTheme="minorHAnsi" w:hAnsiTheme="minorHAnsi" w:cstheme="minorHAnsi"/>
        </w:rPr>
        <w:t>action was detected during the testing process. A spike in positive rates for a specific employee category or for a particular substance may indicate a program deficiency or new trend. Discuss with FFD management apparent changes in trends.</w:t>
      </w:r>
    </w:p>
    <w:p w14:paraId="5D53C397" w14:textId="42DF150D" w:rsidR="00D40570" w:rsidRPr="00344201" w:rsidRDefault="001A6F82" w:rsidP="00057C1C">
      <w:pPr>
        <w:pStyle w:val="BodyText"/>
        <w:numPr>
          <w:ilvl w:val="2"/>
          <w:numId w:val="74"/>
        </w:numPr>
        <w:rPr>
          <w:rFonts w:asciiTheme="minorHAnsi" w:hAnsiTheme="minorHAnsi" w:cstheme="minorHAnsi"/>
        </w:rPr>
      </w:pPr>
      <w:r w:rsidRPr="00344201">
        <w:rPr>
          <w:rFonts w:asciiTheme="minorHAnsi" w:hAnsiTheme="minorHAnsi" w:cstheme="minorHAnsi"/>
        </w:rPr>
        <w:t xml:space="preserve">Drug and alcohol testing program. Programmatic issues with the testing laboratories, implementation of program policies and procedures, and </w:t>
      </w:r>
      <w:r w:rsidR="008C7D6E" w:rsidRPr="00344201">
        <w:rPr>
          <w:rFonts w:asciiTheme="minorHAnsi" w:hAnsiTheme="minorHAnsi" w:cstheme="minorHAnsi"/>
        </w:rPr>
        <w:t>program and system management.</w:t>
      </w:r>
    </w:p>
    <w:p w14:paraId="58D8C931" w14:textId="5395EBE6" w:rsidR="0086564D" w:rsidRPr="00344201" w:rsidRDefault="001654CE" w:rsidP="00057C1C">
      <w:pPr>
        <w:pStyle w:val="BodyText"/>
        <w:numPr>
          <w:ilvl w:val="2"/>
          <w:numId w:val="74"/>
        </w:numPr>
        <w:rPr>
          <w:rFonts w:asciiTheme="minorHAnsi" w:hAnsiTheme="minorHAnsi" w:cstheme="minorHAnsi"/>
        </w:rPr>
      </w:pPr>
      <w:r w:rsidRPr="00344201">
        <w:rPr>
          <w:rFonts w:asciiTheme="minorHAnsi" w:hAnsiTheme="minorHAnsi" w:cstheme="minorHAnsi"/>
        </w:rPr>
        <w:t>P</w:t>
      </w:r>
      <w:r w:rsidR="001A6F82" w:rsidRPr="00344201">
        <w:rPr>
          <w:rFonts w:asciiTheme="minorHAnsi" w:hAnsiTheme="minorHAnsi" w:cstheme="minorHAnsi"/>
        </w:rPr>
        <w:t>erformance reporting categories describe deviations from establ</w:t>
      </w:r>
      <w:r w:rsidR="00A14A19" w:rsidRPr="00344201">
        <w:rPr>
          <w:rFonts w:asciiTheme="minorHAnsi" w:hAnsiTheme="minorHAnsi" w:cstheme="minorHAnsi"/>
        </w:rPr>
        <w:t xml:space="preserve">ished procedures and protocols. </w:t>
      </w:r>
      <w:r w:rsidR="001A6F82" w:rsidRPr="00344201">
        <w:rPr>
          <w:rFonts w:asciiTheme="minorHAnsi" w:hAnsiTheme="minorHAnsi" w:cstheme="minorHAnsi"/>
        </w:rPr>
        <w:t>Ensure that the licensee is adequately addressing all deficiencies reported.</w:t>
      </w:r>
    </w:p>
    <w:p w14:paraId="39FF5959" w14:textId="6C0C8A9F" w:rsidR="0072341A" w:rsidRPr="00344201" w:rsidRDefault="001A6F82" w:rsidP="00057C1C">
      <w:pPr>
        <w:pStyle w:val="BodyText"/>
        <w:numPr>
          <w:ilvl w:val="2"/>
          <w:numId w:val="74"/>
        </w:numPr>
        <w:rPr>
          <w:rFonts w:asciiTheme="minorHAnsi" w:hAnsiTheme="minorHAnsi" w:cstheme="minorHAnsi"/>
        </w:rPr>
      </w:pPr>
      <w:r w:rsidRPr="00344201">
        <w:rPr>
          <w:rFonts w:asciiTheme="minorHAnsi" w:hAnsiTheme="minorHAnsi" w:cstheme="minorHAnsi"/>
        </w:rPr>
        <w:t>Fatigue reporting program</w:t>
      </w:r>
      <w:r w:rsidR="00367A61" w:rsidRPr="00344201">
        <w:rPr>
          <w:rFonts w:asciiTheme="minorHAnsi" w:hAnsiTheme="minorHAnsi" w:cstheme="minorHAnsi"/>
        </w:rPr>
        <w:t xml:space="preserve"> for site security force</w:t>
      </w:r>
      <w:r w:rsidRPr="00344201">
        <w:rPr>
          <w:rFonts w:asciiTheme="minorHAnsi" w:hAnsiTheme="minorHAnsi" w:cstheme="minorHAnsi"/>
        </w:rPr>
        <w:t xml:space="preserve">. Evaluate the waivers issued and ensure that the licensee is adequately addressing staffing issues, when necessary. </w:t>
      </w:r>
      <w:r w:rsidR="00367A61" w:rsidRPr="00344201">
        <w:rPr>
          <w:rFonts w:asciiTheme="minorHAnsi" w:hAnsiTheme="minorHAnsi" w:cstheme="minorHAnsi"/>
        </w:rPr>
        <w:t xml:space="preserve">Were </w:t>
      </w:r>
      <w:proofErr w:type="gramStart"/>
      <w:r w:rsidRPr="00344201">
        <w:rPr>
          <w:rFonts w:asciiTheme="minorHAnsi" w:hAnsiTheme="minorHAnsi" w:cstheme="minorHAnsi"/>
        </w:rPr>
        <w:t>a large number of</w:t>
      </w:r>
      <w:proofErr w:type="gramEnd"/>
      <w:r w:rsidRPr="00344201">
        <w:rPr>
          <w:rFonts w:asciiTheme="minorHAnsi" w:hAnsiTheme="minorHAnsi" w:cstheme="minorHAnsi"/>
        </w:rPr>
        <w:t xml:space="preserve"> waivers</w:t>
      </w:r>
      <w:r w:rsidR="00367A61" w:rsidRPr="00344201">
        <w:rPr>
          <w:rFonts w:asciiTheme="minorHAnsi" w:hAnsiTheme="minorHAnsi" w:cstheme="minorHAnsi"/>
        </w:rPr>
        <w:t xml:space="preserve"> issued to site security?</w:t>
      </w:r>
      <w:r w:rsidRPr="00344201">
        <w:rPr>
          <w:rFonts w:asciiTheme="minorHAnsi" w:hAnsiTheme="minorHAnsi" w:cstheme="minorHAnsi"/>
        </w:rPr>
        <w:t xml:space="preserve"> </w:t>
      </w:r>
      <w:r w:rsidR="00367A61" w:rsidRPr="00344201">
        <w:rPr>
          <w:rFonts w:asciiTheme="minorHAnsi" w:hAnsiTheme="minorHAnsi" w:cstheme="minorHAnsi"/>
        </w:rPr>
        <w:t xml:space="preserve">Were </w:t>
      </w:r>
      <w:r w:rsidRPr="00344201">
        <w:rPr>
          <w:rFonts w:asciiTheme="minorHAnsi" w:hAnsiTheme="minorHAnsi" w:cstheme="minorHAnsi"/>
        </w:rPr>
        <w:t xml:space="preserve">specific individuals issued </w:t>
      </w:r>
      <w:proofErr w:type="gramStart"/>
      <w:r w:rsidR="00866265" w:rsidRPr="00344201">
        <w:rPr>
          <w:rFonts w:asciiTheme="minorHAnsi" w:hAnsiTheme="minorHAnsi" w:cstheme="minorHAnsi"/>
        </w:rPr>
        <w:t xml:space="preserve">a </w:t>
      </w:r>
      <w:r w:rsidRPr="00344201">
        <w:rPr>
          <w:rFonts w:asciiTheme="minorHAnsi" w:hAnsiTheme="minorHAnsi" w:cstheme="minorHAnsi"/>
        </w:rPr>
        <w:t>large number of</w:t>
      </w:r>
      <w:proofErr w:type="gramEnd"/>
      <w:r w:rsidRPr="00344201">
        <w:rPr>
          <w:rFonts w:asciiTheme="minorHAnsi" w:hAnsiTheme="minorHAnsi" w:cstheme="minorHAnsi"/>
        </w:rPr>
        <w:t xml:space="preserve"> waivers?</w:t>
      </w:r>
    </w:p>
    <w:p w14:paraId="4CF6EE80" w14:textId="703A7259" w:rsidR="00D932D3" w:rsidRPr="00344201" w:rsidRDefault="001A6F82" w:rsidP="00057C1C">
      <w:pPr>
        <w:pStyle w:val="BodyText"/>
        <w:numPr>
          <w:ilvl w:val="1"/>
          <w:numId w:val="73"/>
        </w:numPr>
        <w:rPr>
          <w:rFonts w:asciiTheme="minorHAnsi" w:hAnsiTheme="minorHAnsi" w:cstheme="minorHAnsi"/>
        </w:rPr>
      </w:pPr>
      <w:r w:rsidRPr="00344201">
        <w:rPr>
          <w:rFonts w:asciiTheme="minorHAnsi" w:hAnsiTheme="minorHAnsi" w:cstheme="minorHAnsi"/>
        </w:rPr>
        <w:t>Reporting cases of significant FFD policy violations and programmatic failures including the discovery of any intentional act</w:t>
      </w:r>
      <w:r w:rsidR="00134810" w:rsidRPr="00344201">
        <w:rPr>
          <w:rFonts w:asciiTheme="minorHAnsi" w:hAnsiTheme="minorHAnsi" w:cstheme="minorHAnsi"/>
        </w:rPr>
        <w:t>(</w:t>
      </w:r>
      <w:r w:rsidRPr="00344201">
        <w:rPr>
          <w:rFonts w:asciiTheme="minorHAnsi" w:hAnsiTheme="minorHAnsi" w:cstheme="minorHAnsi"/>
        </w:rPr>
        <w:t>s</w:t>
      </w:r>
      <w:r w:rsidR="00134810" w:rsidRPr="00344201">
        <w:rPr>
          <w:rFonts w:asciiTheme="minorHAnsi" w:hAnsiTheme="minorHAnsi" w:cstheme="minorHAnsi"/>
        </w:rPr>
        <w:t>)</w:t>
      </w:r>
      <w:r w:rsidRPr="00344201">
        <w:rPr>
          <w:rFonts w:asciiTheme="minorHAnsi" w:hAnsiTheme="minorHAnsi" w:cstheme="minorHAnsi"/>
        </w:rPr>
        <w:t xml:space="preserve"> that cast doubt on the integrity of the FFD program and any programmatic failure, degradation, or discovered vulnerability of the FFD program that may permit undetected </w:t>
      </w:r>
      <w:r w:rsidR="00A14A19" w:rsidRPr="00344201">
        <w:rPr>
          <w:rFonts w:asciiTheme="minorHAnsi" w:hAnsiTheme="minorHAnsi" w:cstheme="minorHAnsi"/>
        </w:rPr>
        <w:t xml:space="preserve">drug or alcohol use or abuse. </w:t>
      </w:r>
      <w:r w:rsidRPr="00344201">
        <w:rPr>
          <w:rFonts w:asciiTheme="minorHAnsi" w:hAnsiTheme="minorHAnsi" w:cstheme="minorHAnsi"/>
        </w:rPr>
        <w:t>The inspector(s) should verify through the licensee’s internal documentation and through discussions with relevant staff that each</w:t>
      </w:r>
      <w:r w:rsidR="00D23504" w:rsidRPr="00344201">
        <w:rPr>
          <w:rFonts w:asciiTheme="minorHAnsi" w:hAnsiTheme="minorHAnsi" w:cstheme="minorHAnsi"/>
        </w:rPr>
        <w:t xml:space="preserve"> </w:t>
      </w:r>
      <w:r w:rsidRPr="00344201">
        <w:rPr>
          <w:rFonts w:asciiTheme="minorHAnsi" w:hAnsiTheme="minorHAnsi" w:cstheme="minorHAnsi"/>
        </w:rPr>
        <w:t>r</w:t>
      </w:r>
      <w:r w:rsidR="004C2CAC" w:rsidRPr="00344201">
        <w:rPr>
          <w:rFonts w:asciiTheme="minorHAnsi" w:hAnsiTheme="minorHAnsi" w:cstheme="minorHAnsi"/>
        </w:rPr>
        <w:t xml:space="preserve">eport was made to </w:t>
      </w:r>
      <w:r w:rsidR="005E32F2" w:rsidRPr="00344201">
        <w:rPr>
          <w:rFonts w:asciiTheme="minorHAnsi" w:hAnsiTheme="minorHAnsi" w:cstheme="minorHAnsi"/>
        </w:rPr>
        <w:t xml:space="preserve">the </w:t>
      </w:r>
      <w:r w:rsidR="004C2CAC" w:rsidRPr="00344201">
        <w:rPr>
          <w:rFonts w:asciiTheme="minorHAnsi" w:hAnsiTheme="minorHAnsi" w:cstheme="minorHAnsi"/>
        </w:rPr>
        <w:t>NRC within 24 </w:t>
      </w:r>
      <w:r w:rsidRPr="00344201">
        <w:rPr>
          <w:rFonts w:asciiTheme="minorHAnsi" w:hAnsiTheme="minorHAnsi" w:cstheme="minorHAnsi"/>
        </w:rPr>
        <w:t xml:space="preserve">hours </w:t>
      </w:r>
      <w:r w:rsidRPr="00344201">
        <w:rPr>
          <w:rFonts w:asciiTheme="minorHAnsi" w:hAnsiTheme="minorHAnsi" w:cstheme="minorHAnsi"/>
        </w:rPr>
        <w:lastRenderedPageBreak/>
        <w:t>of discovery. Inspector(s) should ensure that the licensee is adequately addressing all deficiencies and follow up on corrective actions implemented</w:t>
      </w:r>
      <w:r w:rsidR="00B70747" w:rsidRPr="00344201">
        <w:rPr>
          <w:rFonts w:asciiTheme="minorHAnsi" w:hAnsiTheme="minorHAnsi" w:cstheme="minorHAnsi"/>
        </w:rPr>
        <w:t>,</w:t>
      </w:r>
      <w:r w:rsidRPr="00344201">
        <w:rPr>
          <w:rFonts w:asciiTheme="minorHAnsi" w:hAnsiTheme="minorHAnsi" w:cstheme="minorHAnsi"/>
        </w:rPr>
        <w:t xml:space="preserve"> as appropriate.</w:t>
      </w:r>
    </w:p>
    <w:p w14:paraId="1A730138" w14:textId="6D2021F5" w:rsidR="00367A61" w:rsidRPr="00344201" w:rsidRDefault="001A6F82" w:rsidP="00057C1C">
      <w:pPr>
        <w:pStyle w:val="BodyText"/>
        <w:numPr>
          <w:ilvl w:val="1"/>
          <w:numId w:val="73"/>
        </w:numPr>
        <w:rPr>
          <w:rFonts w:asciiTheme="minorHAnsi" w:hAnsiTheme="minorHAnsi" w:cstheme="minorHAnsi"/>
        </w:rPr>
      </w:pPr>
      <w:r w:rsidRPr="00344201">
        <w:rPr>
          <w:rFonts w:asciiTheme="minorHAnsi" w:hAnsiTheme="minorHAnsi" w:cstheme="minorHAnsi"/>
        </w:rPr>
        <w:t>Dr</w:t>
      </w:r>
      <w:r w:rsidR="00A14A19" w:rsidRPr="00344201">
        <w:rPr>
          <w:rFonts w:asciiTheme="minorHAnsi" w:hAnsiTheme="minorHAnsi" w:cstheme="minorHAnsi"/>
        </w:rPr>
        <w:t xml:space="preserve">ug and alcohol testing errors. </w:t>
      </w:r>
      <w:r w:rsidRPr="00344201">
        <w:rPr>
          <w:rFonts w:asciiTheme="minorHAnsi" w:hAnsiTheme="minorHAnsi" w:cstheme="minorHAnsi"/>
        </w:rPr>
        <w:t>Review the reports provided on any errors related to the unsatisfactory performance of the licensee’s testing facility (as applicable)</w:t>
      </w:r>
      <w:r w:rsidR="00367A61" w:rsidRPr="00344201">
        <w:rPr>
          <w:rFonts w:asciiTheme="minorHAnsi" w:hAnsiTheme="minorHAnsi" w:cstheme="minorHAnsi"/>
        </w:rPr>
        <w:t>,</w:t>
      </w:r>
      <w:r w:rsidR="00C271F4" w:rsidRPr="00344201">
        <w:rPr>
          <w:rFonts w:asciiTheme="minorHAnsi" w:hAnsiTheme="minorHAnsi" w:cstheme="minorHAnsi"/>
        </w:rPr>
        <w:t xml:space="preserve"> </w:t>
      </w:r>
      <w:r w:rsidRPr="00344201">
        <w:rPr>
          <w:rFonts w:asciiTheme="minorHAnsi" w:hAnsiTheme="minorHAnsi" w:cstheme="minorHAnsi"/>
        </w:rPr>
        <w:t xml:space="preserve">the </w:t>
      </w:r>
      <w:r w:rsidR="002A5FA5" w:rsidRPr="00344201">
        <w:rPr>
          <w:rFonts w:asciiTheme="minorHAnsi" w:hAnsiTheme="minorHAnsi" w:cstheme="minorHAnsi"/>
        </w:rPr>
        <w:t>HHS</w:t>
      </w:r>
      <w:r w:rsidR="002A5FA5" w:rsidRPr="00344201">
        <w:rPr>
          <w:rFonts w:asciiTheme="minorHAnsi" w:hAnsiTheme="minorHAnsi" w:cstheme="minorHAnsi"/>
        </w:rPr>
        <w:noBreakHyphen/>
      </w:r>
      <w:r w:rsidRPr="00344201">
        <w:rPr>
          <w:rFonts w:asciiTheme="minorHAnsi" w:hAnsiTheme="minorHAnsi" w:cstheme="minorHAnsi"/>
        </w:rPr>
        <w:t>certified laboratory</w:t>
      </w:r>
      <w:r w:rsidR="00367A61" w:rsidRPr="00344201">
        <w:rPr>
          <w:rFonts w:asciiTheme="minorHAnsi" w:hAnsiTheme="minorHAnsi" w:cstheme="minorHAnsi"/>
        </w:rPr>
        <w:t xml:space="preserve">, and </w:t>
      </w:r>
      <w:r w:rsidRPr="00344201">
        <w:rPr>
          <w:rFonts w:asciiTheme="minorHAnsi" w:hAnsiTheme="minorHAnsi" w:cstheme="minorHAnsi"/>
        </w:rPr>
        <w:t>any other errors that could</w:t>
      </w:r>
      <w:r w:rsidR="00AA124B" w:rsidRPr="00344201">
        <w:rPr>
          <w:rFonts w:asciiTheme="minorHAnsi" w:hAnsiTheme="minorHAnsi" w:cstheme="minorHAnsi"/>
        </w:rPr>
        <w:t xml:space="preserve"> </w:t>
      </w:r>
      <w:r w:rsidRPr="00344201">
        <w:rPr>
          <w:rFonts w:asciiTheme="minorHAnsi" w:hAnsiTheme="minorHAnsi" w:cstheme="minorHAnsi"/>
        </w:rPr>
        <w:t>adversely affect the int</w:t>
      </w:r>
      <w:r w:rsidR="00A14A19" w:rsidRPr="00344201">
        <w:rPr>
          <w:rFonts w:asciiTheme="minorHAnsi" w:hAnsiTheme="minorHAnsi" w:cstheme="minorHAnsi"/>
        </w:rPr>
        <w:t xml:space="preserve">egrity of the testing program. </w:t>
      </w:r>
      <w:r w:rsidRPr="00344201">
        <w:rPr>
          <w:rFonts w:asciiTheme="minorHAnsi" w:hAnsiTheme="minorHAnsi" w:cstheme="minorHAnsi"/>
        </w:rPr>
        <w:t>The inspector(s) should verify through the licensee’s internal documentation and through discussions with</w:t>
      </w:r>
      <w:r w:rsidR="00AA124B" w:rsidRPr="00344201">
        <w:rPr>
          <w:rFonts w:asciiTheme="minorHAnsi" w:hAnsiTheme="minorHAnsi" w:cstheme="minorHAnsi"/>
        </w:rPr>
        <w:t xml:space="preserve"> </w:t>
      </w:r>
      <w:r w:rsidRPr="00344201">
        <w:rPr>
          <w:rFonts w:asciiTheme="minorHAnsi" w:hAnsiTheme="minorHAnsi" w:cstheme="minorHAnsi"/>
        </w:rPr>
        <w:t>relevant staff that each r</w:t>
      </w:r>
      <w:r w:rsidR="004C2CAC" w:rsidRPr="00344201">
        <w:rPr>
          <w:rFonts w:asciiTheme="minorHAnsi" w:hAnsiTheme="minorHAnsi" w:cstheme="minorHAnsi"/>
        </w:rPr>
        <w:t xml:space="preserve">eport was made to </w:t>
      </w:r>
      <w:r w:rsidR="005E32F2" w:rsidRPr="00344201">
        <w:rPr>
          <w:rFonts w:asciiTheme="minorHAnsi" w:hAnsiTheme="minorHAnsi" w:cstheme="minorHAnsi"/>
        </w:rPr>
        <w:t xml:space="preserve">the </w:t>
      </w:r>
      <w:r w:rsidR="004C2CAC" w:rsidRPr="00344201">
        <w:rPr>
          <w:rFonts w:asciiTheme="minorHAnsi" w:hAnsiTheme="minorHAnsi" w:cstheme="minorHAnsi"/>
        </w:rPr>
        <w:t>NRC within 30 </w:t>
      </w:r>
      <w:r w:rsidRPr="00344201">
        <w:rPr>
          <w:rFonts w:asciiTheme="minorHAnsi" w:hAnsiTheme="minorHAnsi" w:cstheme="minorHAnsi"/>
        </w:rPr>
        <w:t xml:space="preserve">days of completing the investigation of </w:t>
      </w:r>
      <w:r w:rsidR="00367A61" w:rsidRPr="00344201">
        <w:rPr>
          <w:rFonts w:asciiTheme="minorHAnsi" w:hAnsiTheme="minorHAnsi" w:cstheme="minorHAnsi"/>
        </w:rPr>
        <w:t xml:space="preserve">any </w:t>
      </w:r>
      <w:r w:rsidRPr="00344201">
        <w:rPr>
          <w:rFonts w:asciiTheme="minorHAnsi" w:hAnsiTheme="minorHAnsi" w:cstheme="minorHAnsi"/>
        </w:rPr>
        <w:t>testing error or program performance issue. Inspector(s) should ensure that the licensee is adequately addressing all deficiencies and follow up on corrective actions</w:t>
      </w:r>
      <w:r w:rsidR="002D51ED" w:rsidRPr="00344201">
        <w:rPr>
          <w:rFonts w:asciiTheme="minorHAnsi" w:hAnsiTheme="minorHAnsi" w:cstheme="minorHAnsi"/>
        </w:rPr>
        <w:t>,</w:t>
      </w:r>
      <w:r w:rsidRPr="00344201">
        <w:rPr>
          <w:rFonts w:asciiTheme="minorHAnsi" w:hAnsiTheme="minorHAnsi" w:cstheme="minorHAnsi"/>
        </w:rPr>
        <w:t xml:space="preserve"> as appropriate.</w:t>
      </w:r>
    </w:p>
    <w:p w14:paraId="3CDEE4FE" w14:textId="03524A15" w:rsidR="00367A61" w:rsidRPr="00344201" w:rsidRDefault="007501B8" w:rsidP="00057C1C">
      <w:pPr>
        <w:pStyle w:val="BodyText"/>
        <w:numPr>
          <w:ilvl w:val="1"/>
          <w:numId w:val="73"/>
        </w:numPr>
        <w:rPr>
          <w:rFonts w:asciiTheme="minorHAnsi" w:hAnsiTheme="minorHAnsi" w:cstheme="minorHAnsi"/>
        </w:rPr>
      </w:pPr>
      <w:r w:rsidRPr="00344201">
        <w:rPr>
          <w:rFonts w:asciiTheme="minorHAnsi" w:hAnsiTheme="minorHAnsi" w:cstheme="minorHAnsi"/>
        </w:rPr>
        <w:t xml:space="preserve">If available, consult </w:t>
      </w:r>
      <w:r w:rsidR="0006764B" w:rsidRPr="00344201">
        <w:rPr>
          <w:rFonts w:asciiTheme="minorHAnsi" w:hAnsiTheme="minorHAnsi" w:cstheme="minorHAnsi"/>
        </w:rPr>
        <w:t>t</w:t>
      </w:r>
      <w:r w:rsidR="00367A61" w:rsidRPr="00344201">
        <w:rPr>
          <w:rFonts w:asciiTheme="minorHAnsi" w:hAnsiTheme="minorHAnsi" w:cstheme="minorHAnsi"/>
        </w:rPr>
        <w:t>he annual summary report published by the NRC on FFD program performance</w:t>
      </w:r>
      <w:r w:rsidR="0006764B" w:rsidRPr="00344201">
        <w:rPr>
          <w:rFonts w:asciiTheme="minorHAnsi" w:hAnsiTheme="minorHAnsi" w:cstheme="minorHAnsi"/>
        </w:rPr>
        <w:t xml:space="preserve">, </w:t>
      </w:r>
      <w:r w:rsidRPr="00344201">
        <w:rPr>
          <w:rFonts w:asciiTheme="minorHAnsi" w:hAnsiTheme="minorHAnsi" w:cstheme="minorHAnsi"/>
        </w:rPr>
        <w:t xml:space="preserve">which </w:t>
      </w:r>
      <w:r w:rsidR="00367A61" w:rsidRPr="00344201">
        <w:rPr>
          <w:rFonts w:asciiTheme="minorHAnsi" w:hAnsiTheme="minorHAnsi" w:cstheme="minorHAnsi"/>
        </w:rPr>
        <w:t xml:space="preserve">includes information on all 24-hour and 30-day </w:t>
      </w:r>
      <w:r w:rsidR="00BE2C22" w:rsidRPr="00344201">
        <w:rPr>
          <w:rFonts w:asciiTheme="minorHAnsi" w:hAnsiTheme="minorHAnsi" w:cstheme="minorHAnsi"/>
        </w:rPr>
        <w:t xml:space="preserve">Event Reports </w:t>
      </w:r>
      <w:r w:rsidR="00367A61" w:rsidRPr="00344201">
        <w:rPr>
          <w:rFonts w:asciiTheme="minorHAnsi" w:hAnsiTheme="minorHAnsi" w:cstheme="minorHAnsi"/>
        </w:rPr>
        <w:t xml:space="preserve">received by the NRC under 10 CFR 26.719, including a summary of each event and associated NRC Event Notice number (for 24-hour </w:t>
      </w:r>
      <w:r w:rsidR="000305EF" w:rsidRPr="00344201">
        <w:rPr>
          <w:rFonts w:asciiTheme="minorHAnsi" w:hAnsiTheme="minorHAnsi" w:cstheme="minorHAnsi"/>
        </w:rPr>
        <w:t>Event Reports</w:t>
      </w:r>
      <w:r w:rsidR="00367A61" w:rsidRPr="00344201">
        <w:rPr>
          <w:rFonts w:asciiTheme="minorHAnsi" w:hAnsiTheme="minorHAnsi" w:cstheme="minorHAnsi"/>
        </w:rPr>
        <w:t xml:space="preserve">) and ADAMS Accession Number (for 30-day </w:t>
      </w:r>
      <w:r w:rsidR="000305EF" w:rsidRPr="00344201">
        <w:rPr>
          <w:rFonts w:asciiTheme="minorHAnsi" w:hAnsiTheme="minorHAnsi" w:cstheme="minorHAnsi"/>
        </w:rPr>
        <w:t>Event Reports</w:t>
      </w:r>
      <w:r w:rsidR="00367A61" w:rsidRPr="00344201">
        <w:rPr>
          <w:rFonts w:asciiTheme="minorHAnsi" w:hAnsiTheme="minorHAnsi" w:cstheme="minorHAnsi"/>
        </w:rPr>
        <w:t>).</w:t>
      </w:r>
    </w:p>
    <w:p w14:paraId="37642CCA" w14:textId="6C3A8B84" w:rsidR="00287245" w:rsidRPr="00344201" w:rsidRDefault="00287245" w:rsidP="00057C1C">
      <w:pPr>
        <w:pStyle w:val="Requirement"/>
        <w:keepNext w:val="0"/>
        <w:numPr>
          <w:ilvl w:val="0"/>
          <w:numId w:val="50"/>
        </w:numPr>
        <w:rPr>
          <w:rFonts w:asciiTheme="minorHAnsi" w:hAnsiTheme="minorHAnsi" w:cstheme="minorHAnsi"/>
        </w:rPr>
      </w:pPr>
      <w:r w:rsidRPr="00344201">
        <w:rPr>
          <w:rFonts w:asciiTheme="minorHAnsi" w:hAnsiTheme="minorHAnsi" w:cstheme="minorHAnsi"/>
        </w:rPr>
        <w:t xml:space="preserve">Verify that the licensee </w:t>
      </w:r>
      <w:r w:rsidR="005B142D" w:rsidRPr="00344201">
        <w:rPr>
          <w:rFonts w:asciiTheme="minorHAnsi" w:hAnsiTheme="minorHAnsi" w:cstheme="minorHAnsi"/>
        </w:rPr>
        <w:t>has a process in place to</w:t>
      </w:r>
      <w:r w:rsidRPr="00344201">
        <w:rPr>
          <w:rFonts w:asciiTheme="minorHAnsi" w:hAnsiTheme="minorHAnsi" w:cstheme="minorHAnsi"/>
        </w:rPr>
        <w:t xml:space="preserve"> retain fatigue-related records for security officers for at least 3 years</w:t>
      </w:r>
      <w:r w:rsidR="00FE51CD" w:rsidRPr="00344201">
        <w:rPr>
          <w:rFonts w:asciiTheme="minorHAnsi" w:hAnsiTheme="minorHAnsi" w:cstheme="minorHAnsi"/>
        </w:rPr>
        <w:t>,</w:t>
      </w:r>
      <w:r w:rsidRPr="00344201">
        <w:rPr>
          <w:rFonts w:asciiTheme="minorHAnsi" w:hAnsiTheme="minorHAnsi" w:cstheme="minorHAnsi"/>
        </w:rPr>
        <w:t xml:space="preserve"> or until the completion of all related legal proceedings, whichever is later.</w:t>
      </w:r>
      <w:r w:rsidR="0086564D" w:rsidRPr="00344201">
        <w:rPr>
          <w:rFonts w:asciiTheme="minorHAnsi" w:hAnsiTheme="minorHAnsi" w:cstheme="minorHAnsi"/>
        </w:rPr>
        <w:t xml:space="preserve"> </w:t>
      </w:r>
      <w:r w:rsidRPr="00344201">
        <w:rPr>
          <w:rFonts w:asciiTheme="minorHAnsi" w:hAnsiTheme="minorHAnsi" w:cstheme="minorHAnsi"/>
        </w:rPr>
        <w:t>(</w:t>
      </w:r>
      <w:r w:rsidR="0086564D" w:rsidRPr="00344201">
        <w:rPr>
          <w:rFonts w:asciiTheme="minorHAnsi" w:hAnsiTheme="minorHAnsi" w:cstheme="minorHAnsi"/>
        </w:rPr>
        <w:t>10 CFR </w:t>
      </w:r>
      <w:r w:rsidRPr="00344201">
        <w:rPr>
          <w:rFonts w:asciiTheme="minorHAnsi" w:hAnsiTheme="minorHAnsi" w:cstheme="minorHAnsi"/>
        </w:rPr>
        <w:t>26.203(d))</w:t>
      </w:r>
    </w:p>
    <w:p w14:paraId="23574F98" w14:textId="46C5DC59" w:rsidR="00014E0A" w:rsidRPr="00344201" w:rsidRDefault="00014E0A"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616892F0" w14:textId="77777777" w:rsidR="00287245" w:rsidRPr="00344201" w:rsidRDefault="00C04F77" w:rsidP="00057C1C">
      <w:pPr>
        <w:pStyle w:val="BodyText3"/>
        <w:rPr>
          <w:rFonts w:asciiTheme="minorHAnsi" w:hAnsiTheme="minorHAnsi" w:cstheme="minorHAnsi"/>
        </w:rPr>
      </w:pPr>
      <w:r w:rsidRPr="00344201">
        <w:rPr>
          <w:rFonts w:asciiTheme="minorHAnsi" w:hAnsiTheme="minorHAnsi" w:cstheme="minorHAnsi"/>
        </w:rPr>
        <w:t>No inspection guidance.</w:t>
      </w:r>
    </w:p>
    <w:p w14:paraId="59A2D6F8" w14:textId="2BD46FA1" w:rsidR="00287245" w:rsidRPr="00344201" w:rsidRDefault="00287245" w:rsidP="00057C1C">
      <w:pPr>
        <w:pStyle w:val="Requirement"/>
        <w:keepNext w:val="0"/>
        <w:numPr>
          <w:ilvl w:val="0"/>
          <w:numId w:val="50"/>
        </w:numPr>
        <w:rPr>
          <w:rFonts w:asciiTheme="minorHAnsi" w:hAnsiTheme="minorHAnsi" w:cstheme="minorHAnsi"/>
        </w:rPr>
      </w:pPr>
      <w:r w:rsidRPr="00344201">
        <w:rPr>
          <w:rFonts w:asciiTheme="minorHAnsi" w:hAnsiTheme="minorHAnsi" w:cstheme="minorHAnsi"/>
        </w:rPr>
        <w:t>Verify that the licensee establishes, uses, and maintains a system of files and procedures that protects the individual’s privacy. (</w:t>
      </w:r>
      <w:r w:rsidR="0086564D" w:rsidRPr="00344201">
        <w:rPr>
          <w:rFonts w:asciiTheme="minorHAnsi" w:hAnsiTheme="minorHAnsi" w:cstheme="minorHAnsi"/>
        </w:rPr>
        <w:t>10 CFR </w:t>
      </w:r>
      <w:r w:rsidRPr="00344201">
        <w:rPr>
          <w:rFonts w:asciiTheme="minorHAnsi" w:hAnsiTheme="minorHAnsi" w:cstheme="minorHAnsi"/>
        </w:rPr>
        <w:t>26.37)</w:t>
      </w:r>
    </w:p>
    <w:p w14:paraId="6CC0A3E1" w14:textId="4BB2A1C5" w:rsidR="00131C3D" w:rsidRPr="00344201" w:rsidRDefault="001654CE" w:rsidP="00057C1C">
      <w:pPr>
        <w:pStyle w:val="SpecificGuidance"/>
        <w:keepNext w:val="0"/>
        <w:rPr>
          <w:rFonts w:asciiTheme="minorHAnsi" w:hAnsiTheme="minorHAnsi" w:cstheme="minorHAnsi"/>
        </w:rPr>
      </w:pPr>
      <w:r w:rsidRPr="00344201">
        <w:rPr>
          <w:rFonts w:asciiTheme="minorHAnsi" w:hAnsiTheme="minorHAnsi" w:cstheme="minorHAnsi"/>
        </w:rPr>
        <w:t>S</w:t>
      </w:r>
      <w:r w:rsidR="00014E0A" w:rsidRPr="00344201">
        <w:rPr>
          <w:rFonts w:asciiTheme="minorHAnsi" w:hAnsiTheme="minorHAnsi" w:cstheme="minorHAnsi"/>
        </w:rPr>
        <w:t>pecific Guidance</w:t>
      </w:r>
    </w:p>
    <w:p w14:paraId="355BD265" w14:textId="01273038" w:rsidR="00C04F77" w:rsidRPr="00344201" w:rsidRDefault="00C04F77" w:rsidP="00057C1C">
      <w:pPr>
        <w:pStyle w:val="BodyText3"/>
        <w:rPr>
          <w:rFonts w:asciiTheme="minorHAnsi" w:hAnsiTheme="minorHAnsi" w:cstheme="minorHAnsi"/>
        </w:rPr>
      </w:pPr>
      <w:r w:rsidRPr="00344201">
        <w:rPr>
          <w:rFonts w:asciiTheme="minorHAnsi" w:hAnsiTheme="minorHAnsi" w:cstheme="minorHAnsi"/>
        </w:rPr>
        <w:t>The inspector(s) should review the licensee’s written procedure to verify that provisions exist to protect personal information. The inspector(s) should evaluate the adequacy</w:t>
      </w:r>
      <w:r w:rsidR="0086564D" w:rsidRPr="00344201">
        <w:rPr>
          <w:rFonts w:asciiTheme="minorHAnsi" w:hAnsiTheme="minorHAnsi" w:cstheme="minorHAnsi"/>
        </w:rPr>
        <w:t xml:space="preserve"> </w:t>
      </w:r>
      <w:r w:rsidRPr="00344201">
        <w:rPr>
          <w:rFonts w:asciiTheme="minorHAnsi" w:hAnsiTheme="minorHAnsi" w:cstheme="minorHAnsi"/>
        </w:rPr>
        <w:t>and implementation of the provisions by visually observing the file and recordkeeping system(s).</w:t>
      </w:r>
    </w:p>
    <w:p w14:paraId="76743C7E" w14:textId="015ED562" w:rsidR="00C06852" w:rsidRPr="00344201" w:rsidRDefault="00C04F77" w:rsidP="00057C1C">
      <w:pPr>
        <w:pStyle w:val="BodyText"/>
        <w:numPr>
          <w:ilvl w:val="1"/>
          <w:numId w:val="75"/>
        </w:numPr>
        <w:rPr>
          <w:rFonts w:asciiTheme="minorHAnsi" w:hAnsiTheme="minorHAnsi" w:cstheme="minorHAnsi"/>
        </w:rPr>
      </w:pPr>
      <w:r w:rsidRPr="00344201">
        <w:rPr>
          <w:rFonts w:asciiTheme="minorHAnsi" w:hAnsiTheme="minorHAnsi" w:cstheme="minorHAnsi"/>
        </w:rPr>
        <w:t>Verify who is permitted to access FFD program records and personnel files</w:t>
      </w:r>
      <w:r w:rsidR="00F12C05" w:rsidRPr="00344201">
        <w:rPr>
          <w:rFonts w:asciiTheme="minorHAnsi" w:hAnsiTheme="minorHAnsi" w:cstheme="minorHAnsi"/>
        </w:rPr>
        <w:t>.</w:t>
      </w:r>
    </w:p>
    <w:p w14:paraId="455D7158" w14:textId="1BEEC037" w:rsidR="00C04F77" w:rsidRPr="00344201" w:rsidRDefault="00C04F77" w:rsidP="00057C1C">
      <w:pPr>
        <w:pStyle w:val="BodyText"/>
        <w:numPr>
          <w:ilvl w:val="1"/>
          <w:numId w:val="75"/>
        </w:numPr>
        <w:rPr>
          <w:rFonts w:asciiTheme="minorHAnsi" w:hAnsiTheme="minorHAnsi" w:cstheme="minorHAnsi"/>
        </w:rPr>
      </w:pPr>
      <w:r w:rsidRPr="00344201">
        <w:rPr>
          <w:rFonts w:asciiTheme="minorHAnsi" w:hAnsiTheme="minorHAnsi" w:cstheme="minorHAnsi"/>
        </w:rPr>
        <w:t>Request to see where FFD administration records and personal files (e.g.,</w:t>
      </w:r>
      <w:r w:rsidR="00741AEF" w:rsidRPr="00344201">
        <w:rPr>
          <w:rFonts w:asciiTheme="minorHAnsi" w:hAnsiTheme="minorHAnsi" w:cstheme="minorHAnsi"/>
        </w:rPr>
        <w:t> </w:t>
      </w:r>
      <w:r w:rsidRPr="00344201">
        <w:rPr>
          <w:rFonts w:asciiTheme="minorHAnsi" w:hAnsiTheme="minorHAnsi" w:cstheme="minorHAnsi"/>
        </w:rPr>
        <w:t xml:space="preserve">test results, </w:t>
      </w:r>
      <w:r w:rsidR="007501B8" w:rsidRPr="00344201">
        <w:rPr>
          <w:rFonts w:asciiTheme="minorHAnsi" w:hAnsiTheme="minorHAnsi" w:cstheme="minorHAnsi"/>
        </w:rPr>
        <w:t>Federal CCFs</w:t>
      </w:r>
      <w:r w:rsidRPr="00344201">
        <w:rPr>
          <w:rFonts w:asciiTheme="minorHAnsi" w:hAnsiTheme="minorHAnsi" w:cstheme="minorHAnsi"/>
        </w:rPr>
        <w:t xml:space="preserve">, consent forms, appeal records) are maintained and stored. The inspector(s) should verify that the system(s) restricts access to individuals </w:t>
      </w:r>
      <w:r w:rsidR="00605D74">
        <w:rPr>
          <w:rFonts w:asciiTheme="minorHAnsi" w:hAnsiTheme="minorHAnsi" w:cstheme="minorHAnsi"/>
        </w:rPr>
        <w:t xml:space="preserve">not </w:t>
      </w:r>
      <w:r w:rsidRPr="00344201">
        <w:rPr>
          <w:rFonts w:asciiTheme="minorHAnsi" w:hAnsiTheme="minorHAnsi" w:cstheme="minorHAnsi"/>
        </w:rPr>
        <w:t>authorized to access the information.</w:t>
      </w:r>
    </w:p>
    <w:p w14:paraId="145722A4" w14:textId="7E6087B9" w:rsidR="006C53D1" w:rsidRPr="00344201" w:rsidRDefault="00C04F77" w:rsidP="00057C1C">
      <w:pPr>
        <w:pStyle w:val="BodyText"/>
        <w:numPr>
          <w:ilvl w:val="1"/>
          <w:numId w:val="75"/>
        </w:numPr>
        <w:rPr>
          <w:rFonts w:asciiTheme="minorHAnsi" w:hAnsiTheme="minorHAnsi" w:cstheme="minorHAnsi"/>
        </w:rPr>
      </w:pPr>
      <w:r w:rsidRPr="00344201">
        <w:rPr>
          <w:rFonts w:asciiTheme="minorHAnsi" w:hAnsiTheme="minorHAnsi" w:cstheme="minorHAnsi"/>
        </w:rPr>
        <w:t>Request a sample of records to review while at the facility and observe the retrieval of the information from the storage location to verify that the personnel information is stored in accordance with the licensee’s or other entity’s procedures t</w:t>
      </w:r>
      <w:r w:rsidR="00131C3D" w:rsidRPr="00344201">
        <w:rPr>
          <w:rFonts w:asciiTheme="minorHAnsi" w:hAnsiTheme="minorHAnsi" w:cstheme="minorHAnsi"/>
        </w:rPr>
        <w:t>o protect personal information.</w:t>
      </w:r>
    </w:p>
    <w:p w14:paraId="29BE923C" w14:textId="52754959" w:rsidR="00287245" w:rsidRPr="00344201" w:rsidRDefault="00287245" w:rsidP="00822E98">
      <w:pPr>
        <w:pStyle w:val="Heading2"/>
        <w:rPr>
          <w:rFonts w:asciiTheme="minorHAnsi" w:hAnsiTheme="minorHAnsi" w:cstheme="minorHAnsi"/>
          <w:i/>
        </w:rPr>
      </w:pPr>
      <w:r w:rsidRPr="00344201">
        <w:rPr>
          <w:rFonts w:asciiTheme="minorHAnsi" w:hAnsiTheme="minorHAnsi" w:cstheme="minorHAnsi"/>
        </w:rPr>
        <w:lastRenderedPageBreak/>
        <w:t>02.</w:t>
      </w:r>
      <w:r w:rsidR="00963F0B" w:rsidRPr="00344201">
        <w:rPr>
          <w:rFonts w:asciiTheme="minorHAnsi" w:hAnsiTheme="minorHAnsi" w:cstheme="minorHAnsi"/>
        </w:rPr>
        <w:t>1</w:t>
      </w:r>
      <w:r w:rsidR="0016311E" w:rsidRPr="00344201">
        <w:rPr>
          <w:rFonts w:asciiTheme="minorHAnsi" w:hAnsiTheme="minorHAnsi" w:cstheme="minorHAnsi"/>
        </w:rPr>
        <w:t>3</w:t>
      </w:r>
      <w:r w:rsidRPr="00344201">
        <w:rPr>
          <w:rFonts w:asciiTheme="minorHAnsi" w:hAnsiTheme="minorHAnsi" w:cstheme="minorHAnsi"/>
        </w:rPr>
        <w:tab/>
      </w:r>
      <w:r w:rsidRPr="00344201">
        <w:rPr>
          <w:rFonts w:asciiTheme="minorHAnsi" w:hAnsiTheme="minorHAnsi" w:cstheme="minorHAnsi"/>
          <w:u w:val="single"/>
        </w:rPr>
        <w:t>Managing Fatigue – Security Force Work Hours</w:t>
      </w:r>
    </w:p>
    <w:p w14:paraId="14A2D053" w14:textId="6B51FC75" w:rsidR="00D932D3" w:rsidRPr="00344201" w:rsidRDefault="00287245" w:rsidP="00822E98">
      <w:pPr>
        <w:pStyle w:val="Requirement"/>
        <w:numPr>
          <w:ilvl w:val="0"/>
          <w:numId w:val="51"/>
        </w:numPr>
        <w:rPr>
          <w:rFonts w:asciiTheme="minorHAnsi" w:hAnsiTheme="minorHAnsi" w:cstheme="minorHAnsi"/>
        </w:rPr>
      </w:pPr>
      <w:r w:rsidRPr="00344201">
        <w:rPr>
          <w:rFonts w:asciiTheme="minorHAnsi" w:hAnsiTheme="minorHAnsi" w:cstheme="minorHAnsi"/>
        </w:rPr>
        <w:t>Verify</w:t>
      </w:r>
      <w:r w:rsidR="00820848" w:rsidRPr="00344201">
        <w:rPr>
          <w:rFonts w:asciiTheme="minorHAnsi" w:hAnsiTheme="minorHAnsi" w:cstheme="minorHAnsi"/>
        </w:rPr>
        <w:t>,</w:t>
      </w:r>
      <w:r w:rsidRPr="00344201">
        <w:rPr>
          <w:rFonts w:asciiTheme="minorHAnsi" w:hAnsiTheme="minorHAnsi" w:cstheme="minorHAnsi"/>
        </w:rPr>
        <w:t xml:space="preserve"> </w:t>
      </w:r>
      <w:r w:rsidR="00EA2149" w:rsidRPr="00344201">
        <w:rPr>
          <w:rFonts w:asciiTheme="minorHAnsi" w:hAnsiTheme="minorHAnsi" w:cstheme="minorHAnsi"/>
        </w:rPr>
        <w:t>as applicable</w:t>
      </w:r>
      <w:r w:rsidR="00820848" w:rsidRPr="00344201">
        <w:rPr>
          <w:rFonts w:asciiTheme="minorHAnsi" w:hAnsiTheme="minorHAnsi" w:cstheme="minorHAnsi"/>
        </w:rPr>
        <w:t>,</w:t>
      </w:r>
      <w:r w:rsidR="00EA2149" w:rsidRPr="00344201">
        <w:rPr>
          <w:rFonts w:asciiTheme="minorHAnsi" w:hAnsiTheme="minorHAnsi" w:cstheme="minorHAnsi"/>
        </w:rPr>
        <w:t xml:space="preserve"> </w:t>
      </w:r>
      <w:r w:rsidRPr="00344201">
        <w:rPr>
          <w:rFonts w:asciiTheme="minorHAnsi" w:hAnsiTheme="minorHAnsi" w:cstheme="minorHAnsi"/>
        </w:rPr>
        <w:t>that security officers do not exceed work hour limits.</w:t>
      </w:r>
      <w:r w:rsidR="009B5B50" w:rsidRPr="00344201">
        <w:rPr>
          <w:rFonts w:asciiTheme="minorHAnsi" w:hAnsiTheme="minorHAnsi" w:cstheme="minorHAnsi"/>
        </w:rPr>
        <w:t xml:space="preserve"> </w:t>
      </w:r>
      <w:r w:rsidRPr="00344201">
        <w:rPr>
          <w:rFonts w:asciiTheme="minorHAnsi" w:hAnsiTheme="minorHAnsi" w:cstheme="minorHAnsi"/>
        </w:rPr>
        <w:t>(</w:t>
      </w:r>
      <w:r w:rsidR="0086564D" w:rsidRPr="00344201">
        <w:rPr>
          <w:rFonts w:asciiTheme="minorHAnsi" w:hAnsiTheme="minorHAnsi" w:cstheme="minorHAnsi"/>
        </w:rPr>
        <w:t>10 CFR </w:t>
      </w:r>
      <w:r w:rsidRPr="00344201">
        <w:rPr>
          <w:rFonts w:asciiTheme="minorHAnsi" w:hAnsiTheme="minorHAnsi" w:cstheme="minorHAnsi"/>
        </w:rPr>
        <w:t>26.205)</w:t>
      </w:r>
    </w:p>
    <w:p w14:paraId="45A47BBF" w14:textId="52BBC330" w:rsidR="00014E0A" w:rsidRPr="00344201" w:rsidRDefault="00014E0A"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03D941B1" w14:textId="001BF145" w:rsidR="00C04F77" w:rsidRPr="00344201" w:rsidRDefault="00C04F77" w:rsidP="00057C1C">
      <w:pPr>
        <w:pStyle w:val="BodyText3"/>
        <w:rPr>
          <w:rFonts w:asciiTheme="minorHAnsi" w:hAnsiTheme="minorHAnsi" w:cstheme="minorHAnsi"/>
        </w:rPr>
      </w:pPr>
      <w:r w:rsidRPr="00344201">
        <w:rPr>
          <w:rFonts w:asciiTheme="minorHAnsi" w:hAnsiTheme="minorHAnsi" w:cstheme="minorHAnsi"/>
        </w:rPr>
        <w:t xml:space="preserve">The inspector(s) should examine </w:t>
      </w:r>
      <w:r w:rsidR="00E25B58" w:rsidRPr="00344201">
        <w:rPr>
          <w:rFonts w:asciiTheme="minorHAnsi" w:hAnsiTheme="minorHAnsi" w:cstheme="minorHAnsi"/>
        </w:rPr>
        <w:t xml:space="preserve">the work hour records for </w:t>
      </w:r>
      <w:r w:rsidR="009D2F48" w:rsidRPr="00344201">
        <w:rPr>
          <w:rFonts w:asciiTheme="minorHAnsi" w:hAnsiTheme="minorHAnsi" w:cstheme="minorHAnsi"/>
        </w:rPr>
        <w:t xml:space="preserve">a sample of </w:t>
      </w:r>
      <w:r w:rsidR="0017105D" w:rsidRPr="00344201">
        <w:rPr>
          <w:rFonts w:asciiTheme="minorHAnsi" w:hAnsiTheme="minorHAnsi" w:cstheme="minorHAnsi"/>
        </w:rPr>
        <w:t>security officers</w:t>
      </w:r>
      <w:r w:rsidRPr="00344201">
        <w:rPr>
          <w:rFonts w:asciiTheme="minorHAnsi" w:hAnsiTheme="minorHAnsi" w:cstheme="minorHAnsi"/>
        </w:rPr>
        <w:t xml:space="preserve">. These work hour records should not be work schedules; rather, the records should represent actual hours worked by security officers during the period of inspection. The inspector(s) should ensure that the work hours do not exceed the work hour requirements in </w:t>
      </w:r>
      <w:r w:rsidR="0086564D" w:rsidRPr="00344201">
        <w:rPr>
          <w:rFonts w:asciiTheme="minorHAnsi" w:hAnsiTheme="minorHAnsi" w:cstheme="minorHAnsi"/>
        </w:rPr>
        <w:t>10 CFR </w:t>
      </w:r>
      <w:r w:rsidRPr="00344201">
        <w:rPr>
          <w:rFonts w:asciiTheme="minorHAnsi" w:hAnsiTheme="minorHAnsi" w:cstheme="minorHAnsi"/>
        </w:rPr>
        <w:t>26.205.</w:t>
      </w:r>
    </w:p>
    <w:p w14:paraId="372342ED" w14:textId="3F6D4BBB" w:rsidR="00287245" w:rsidRPr="00344201" w:rsidRDefault="00287245" w:rsidP="00057C1C">
      <w:pPr>
        <w:pStyle w:val="Requirement"/>
        <w:keepNext w:val="0"/>
        <w:numPr>
          <w:ilvl w:val="0"/>
          <w:numId w:val="51"/>
        </w:numPr>
        <w:rPr>
          <w:rFonts w:asciiTheme="minorHAnsi" w:hAnsiTheme="minorHAnsi" w:cstheme="minorHAnsi"/>
        </w:rPr>
      </w:pPr>
      <w:r w:rsidRPr="00344201">
        <w:rPr>
          <w:rFonts w:asciiTheme="minorHAnsi" w:hAnsiTheme="minorHAnsi" w:cstheme="minorHAnsi"/>
        </w:rPr>
        <w:t>Verify</w:t>
      </w:r>
      <w:r w:rsidR="004120C9" w:rsidRPr="00344201">
        <w:rPr>
          <w:rFonts w:asciiTheme="minorHAnsi" w:hAnsiTheme="minorHAnsi" w:cstheme="minorHAnsi"/>
        </w:rPr>
        <w:t>,</w:t>
      </w:r>
      <w:r w:rsidRPr="00344201">
        <w:rPr>
          <w:rFonts w:asciiTheme="minorHAnsi" w:hAnsiTheme="minorHAnsi" w:cstheme="minorHAnsi"/>
        </w:rPr>
        <w:t xml:space="preserve"> </w:t>
      </w:r>
      <w:r w:rsidR="00EA2149" w:rsidRPr="00344201">
        <w:rPr>
          <w:rFonts w:asciiTheme="minorHAnsi" w:hAnsiTheme="minorHAnsi" w:cstheme="minorHAnsi"/>
        </w:rPr>
        <w:t>as applicable</w:t>
      </w:r>
      <w:r w:rsidR="004120C9" w:rsidRPr="00344201">
        <w:rPr>
          <w:rFonts w:asciiTheme="minorHAnsi" w:hAnsiTheme="minorHAnsi" w:cstheme="minorHAnsi"/>
        </w:rPr>
        <w:t>,</w:t>
      </w:r>
      <w:r w:rsidR="00EA2149" w:rsidRPr="00344201">
        <w:rPr>
          <w:rFonts w:asciiTheme="minorHAnsi" w:hAnsiTheme="minorHAnsi" w:cstheme="minorHAnsi"/>
        </w:rPr>
        <w:t xml:space="preserve"> </w:t>
      </w:r>
      <w:r w:rsidRPr="00344201">
        <w:rPr>
          <w:rFonts w:asciiTheme="minorHAnsi" w:hAnsiTheme="minorHAnsi" w:cstheme="minorHAnsi"/>
        </w:rPr>
        <w:t xml:space="preserve">that the waivers issued from work hour limits were authorized and documented in accordance </w:t>
      </w:r>
      <w:r w:rsidR="00C974B4" w:rsidRPr="00344201">
        <w:rPr>
          <w:rFonts w:asciiTheme="minorHAnsi" w:hAnsiTheme="minorHAnsi" w:cstheme="minorHAnsi"/>
        </w:rPr>
        <w:t xml:space="preserve">with </w:t>
      </w:r>
      <w:r w:rsidRPr="00344201">
        <w:rPr>
          <w:rFonts w:asciiTheme="minorHAnsi" w:hAnsiTheme="minorHAnsi" w:cstheme="minorHAnsi"/>
        </w:rPr>
        <w:t>the rule requirements. (</w:t>
      </w:r>
      <w:r w:rsidR="0086564D" w:rsidRPr="00344201">
        <w:rPr>
          <w:rFonts w:asciiTheme="minorHAnsi" w:hAnsiTheme="minorHAnsi" w:cstheme="minorHAnsi"/>
        </w:rPr>
        <w:t>10 CFR </w:t>
      </w:r>
      <w:r w:rsidRPr="00344201">
        <w:rPr>
          <w:rFonts w:asciiTheme="minorHAnsi" w:hAnsiTheme="minorHAnsi" w:cstheme="minorHAnsi"/>
        </w:rPr>
        <w:t>26.207)</w:t>
      </w:r>
    </w:p>
    <w:p w14:paraId="3B2A1627" w14:textId="3D59FC53" w:rsidR="00014E0A" w:rsidRPr="00344201" w:rsidRDefault="00014E0A"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2542A8C8" w14:textId="2A2D439D" w:rsidR="00287245" w:rsidRPr="00344201" w:rsidRDefault="00207B3E" w:rsidP="00057C1C">
      <w:pPr>
        <w:pStyle w:val="BodyText"/>
        <w:numPr>
          <w:ilvl w:val="1"/>
          <w:numId w:val="24"/>
        </w:numPr>
        <w:rPr>
          <w:rFonts w:asciiTheme="minorHAnsi" w:hAnsiTheme="minorHAnsi" w:cstheme="minorHAnsi"/>
        </w:rPr>
      </w:pPr>
      <w:r w:rsidRPr="00344201">
        <w:rPr>
          <w:rFonts w:asciiTheme="minorHAnsi" w:hAnsiTheme="minorHAnsi" w:cstheme="minorHAnsi"/>
        </w:rPr>
        <w:t xml:space="preserve">The inspector(s) should examine a sample of waivers from the work hour limits that were issued to security officers during the period of inspection. The inspector(s) should ensure that the waivers were authorized and documented in accordance with </w:t>
      </w:r>
      <w:r w:rsidR="0086564D" w:rsidRPr="00344201">
        <w:rPr>
          <w:rFonts w:asciiTheme="minorHAnsi" w:hAnsiTheme="minorHAnsi" w:cstheme="minorHAnsi"/>
        </w:rPr>
        <w:t>10 CFR </w:t>
      </w:r>
      <w:r w:rsidRPr="00344201">
        <w:rPr>
          <w:rFonts w:asciiTheme="minorHAnsi" w:hAnsiTheme="minorHAnsi" w:cstheme="minorHAnsi"/>
        </w:rPr>
        <w:t>26.207.</w:t>
      </w:r>
    </w:p>
    <w:p w14:paraId="587810C0" w14:textId="3689F98C" w:rsidR="00E25B58" w:rsidRPr="00344201" w:rsidRDefault="00E25B58" w:rsidP="00057C1C">
      <w:pPr>
        <w:pStyle w:val="BodyText"/>
        <w:numPr>
          <w:ilvl w:val="1"/>
          <w:numId w:val="24"/>
        </w:numPr>
        <w:rPr>
          <w:rFonts w:asciiTheme="minorHAnsi" w:hAnsiTheme="minorHAnsi" w:cstheme="minorHAnsi"/>
        </w:rPr>
      </w:pPr>
      <w:r w:rsidRPr="00344201">
        <w:rPr>
          <w:rFonts w:asciiTheme="minorHAnsi" w:hAnsiTheme="minorHAnsi" w:cstheme="minorHAnsi"/>
        </w:rPr>
        <w:t>The inspector(s) can evaluate if a licensee has issued any waivers to work hour limits for the security force by reviewing the Annual Fatigue Reporting Form (NRC F</w:t>
      </w:r>
      <w:r w:rsidR="00DC0CC2" w:rsidRPr="00344201">
        <w:rPr>
          <w:rFonts w:asciiTheme="minorHAnsi" w:hAnsiTheme="minorHAnsi" w:cstheme="minorHAnsi"/>
        </w:rPr>
        <w:t>or</w:t>
      </w:r>
      <w:r w:rsidRPr="00344201">
        <w:rPr>
          <w:rFonts w:asciiTheme="minorHAnsi" w:hAnsiTheme="minorHAnsi" w:cstheme="minorHAnsi"/>
        </w:rPr>
        <w:t>m 892) submitted to the NRC under 10 CFR 26.203(e).</w:t>
      </w:r>
    </w:p>
    <w:p w14:paraId="5D3F0DF1" w14:textId="3BFF9EF8" w:rsidR="00287245" w:rsidRPr="00344201" w:rsidRDefault="00287245" w:rsidP="00057C1C">
      <w:pPr>
        <w:pStyle w:val="Requirement"/>
        <w:keepNext w:val="0"/>
        <w:numPr>
          <w:ilvl w:val="0"/>
          <w:numId w:val="51"/>
        </w:numPr>
        <w:rPr>
          <w:rFonts w:asciiTheme="minorHAnsi" w:hAnsiTheme="minorHAnsi" w:cstheme="minorHAnsi"/>
        </w:rPr>
      </w:pPr>
      <w:r w:rsidRPr="00344201">
        <w:rPr>
          <w:rFonts w:asciiTheme="minorHAnsi" w:hAnsiTheme="minorHAnsi" w:cstheme="minorHAnsi"/>
        </w:rPr>
        <w:t>Verify that the licensee developed or augmented procedures to describe the process to be followed if a security officer:</w:t>
      </w:r>
    </w:p>
    <w:p w14:paraId="2C40CFD8" w14:textId="0565A886" w:rsidR="00E454E7" w:rsidRPr="00344201" w:rsidRDefault="00287245" w:rsidP="00057C1C">
      <w:pPr>
        <w:pStyle w:val="BodyText"/>
        <w:numPr>
          <w:ilvl w:val="1"/>
          <w:numId w:val="76"/>
        </w:numPr>
        <w:rPr>
          <w:rFonts w:asciiTheme="minorHAnsi" w:hAnsiTheme="minorHAnsi" w:cstheme="minorHAnsi"/>
          <w:b/>
          <w:bCs/>
        </w:rPr>
      </w:pPr>
      <w:r w:rsidRPr="00344201">
        <w:rPr>
          <w:rFonts w:asciiTheme="minorHAnsi" w:hAnsiTheme="minorHAnsi" w:cstheme="minorHAnsi"/>
          <w:b/>
          <w:bCs/>
        </w:rPr>
        <w:t xml:space="preserve">Declares that, due to fatigue, </w:t>
      </w:r>
      <w:r w:rsidR="00A51E01" w:rsidRPr="00344201">
        <w:rPr>
          <w:rFonts w:asciiTheme="minorHAnsi" w:hAnsiTheme="minorHAnsi" w:cstheme="minorHAnsi"/>
          <w:b/>
          <w:bCs/>
        </w:rPr>
        <w:t xml:space="preserve">they </w:t>
      </w:r>
      <w:r w:rsidR="002D1914" w:rsidRPr="00344201">
        <w:rPr>
          <w:rFonts w:asciiTheme="minorHAnsi" w:hAnsiTheme="minorHAnsi" w:cstheme="minorHAnsi"/>
          <w:b/>
          <w:bCs/>
        </w:rPr>
        <w:t>are</w:t>
      </w:r>
      <w:r w:rsidRPr="00344201">
        <w:rPr>
          <w:rFonts w:asciiTheme="minorHAnsi" w:hAnsiTheme="minorHAnsi" w:cstheme="minorHAnsi"/>
          <w:b/>
          <w:bCs/>
        </w:rPr>
        <w:t xml:space="preserve"> unable to perform </w:t>
      </w:r>
      <w:r w:rsidR="00B222DC" w:rsidRPr="00344201">
        <w:rPr>
          <w:rFonts w:asciiTheme="minorHAnsi" w:hAnsiTheme="minorHAnsi" w:cstheme="minorHAnsi"/>
          <w:b/>
          <w:bCs/>
        </w:rPr>
        <w:t xml:space="preserve">their </w:t>
      </w:r>
      <w:r w:rsidRPr="00344201">
        <w:rPr>
          <w:rFonts w:asciiTheme="minorHAnsi" w:hAnsiTheme="minorHAnsi" w:cstheme="minorHAnsi"/>
          <w:b/>
          <w:bCs/>
        </w:rPr>
        <w:t>duties safely and competently.</w:t>
      </w:r>
    </w:p>
    <w:p w14:paraId="4D8484AB" w14:textId="321B5DB4" w:rsidR="0017105D" w:rsidRPr="00344201" w:rsidRDefault="0017105D" w:rsidP="00057C1C">
      <w:pPr>
        <w:pStyle w:val="BodyText"/>
        <w:numPr>
          <w:ilvl w:val="1"/>
          <w:numId w:val="76"/>
        </w:numPr>
        <w:rPr>
          <w:rFonts w:asciiTheme="minorHAnsi" w:hAnsiTheme="minorHAnsi" w:cstheme="minorHAnsi"/>
          <w:b/>
          <w:bCs/>
        </w:rPr>
      </w:pPr>
      <w:r w:rsidRPr="00344201">
        <w:rPr>
          <w:rFonts w:asciiTheme="minorHAnsi" w:hAnsiTheme="minorHAnsi" w:cstheme="minorHAnsi"/>
          <w:b/>
          <w:bCs/>
        </w:rPr>
        <w:t>Requires a fatigue assessment. (10 CFR 26.209</w:t>
      </w:r>
      <w:r w:rsidR="00705074" w:rsidRPr="00344201">
        <w:rPr>
          <w:rFonts w:asciiTheme="minorHAnsi" w:hAnsiTheme="minorHAnsi" w:cstheme="minorHAnsi"/>
          <w:b/>
          <w:bCs/>
        </w:rPr>
        <w:t>,</w:t>
      </w:r>
      <w:r w:rsidR="003E3DC9" w:rsidRPr="00344201">
        <w:rPr>
          <w:rFonts w:asciiTheme="minorHAnsi" w:hAnsiTheme="minorHAnsi" w:cstheme="minorHAnsi"/>
          <w:b/>
          <w:bCs/>
        </w:rPr>
        <w:t xml:space="preserve"> </w:t>
      </w:r>
      <w:r w:rsidRPr="00344201">
        <w:rPr>
          <w:rFonts w:asciiTheme="minorHAnsi" w:hAnsiTheme="minorHAnsi" w:cstheme="minorHAnsi"/>
          <w:b/>
          <w:bCs/>
        </w:rPr>
        <w:t>10 CFR 26.211)</w:t>
      </w:r>
    </w:p>
    <w:p w14:paraId="5D987CEA" w14:textId="05128C60" w:rsidR="00014E0A" w:rsidRPr="00344201" w:rsidRDefault="00014E0A"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404AE3B3" w14:textId="711AACB4" w:rsidR="00BB3DD5" w:rsidRPr="00344201" w:rsidRDefault="00605D74" w:rsidP="00605D74">
      <w:pPr>
        <w:pStyle w:val="BodyText"/>
        <w:rPr>
          <w:rFonts w:asciiTheme="minorHAnsi" w:hAnsiTheme="minorHAnsi" w:cstheme="minorHAnsi"/>
        </w:rPr>
      </w:pPr>
      <w:r>
        <w:rPr>
          <w:rFonts w:asciiTheme="minorHAnsi" w:hAnsiTheme="minorHAnsi" w:cstheme="minorHAnsi"/>
        </w:rPr>
        <w:tab/>
        <w:t>No inspection guidance.</w:t>
      </w:r>
    </w:p>
    <w:p w14:paraId="1D17503C" w14:textId="21A6D6B0" w:rsidR="00C54FE8" w:rsidRPr="00344201" w:rsidRDefault="00C54FE8" w:rsidP="00057C1C">
      <w:pPr>
        <w:pStyle w:val="Heading2"/>
        <w:keepNext w:val="0"/>
        <w:rPr>
          <w:rFonts w:asciiTheme="minorHAnsi" w:hAnsiTheme="minorHAnsi" w:cstheme="minorHAnsi"/>
        </w:rPr>
      </w:pPr>
      <w:r w:rsidRPr="00344201">
        <w:rPr>
          <w:rFonts w:asciiTheme="minorHAnsi" w:hAnsiTheme="minorHAnsi" w:cstheme="minorHAnsi"/>
        </w:rPr>
        <w:t>02.1</w:t>
      </w:r>
      <w:r w:rsidR="0016311E" w:rsidRPr="00344201">
        <w:rPr>
          <w:rFonts w:asciiTheme="minorHAnsi" w:hAnsiTheme="minorHAnsi" w:cstheme="minorHAnsi"/>
        </w:rPr>
        <w:t>4</w:t>
      </w:r>
      <w:r w:rsidRPr="00344201">
        <w:rPr>
          <w:rFonts w:asciiTheme="minorHAnsi" w:hAnsiTheme="minorHAnsi" w:cstheme="minorHAnsi"/>
        </w:rPr>
        <w:tab/>
      </w:r>
      <w:r w:rsidRPr="00344201">
        <w:rPr>
          <w:rFonts w:asciiTheme="minorHAnsi" w:hAnsiTheme="minorHAnsi" w:cstheme="minorHAnsi"/>
          <w:u w:val="single"/>
        </w:rPr>
        <w:t>FFD Events and Log Review</w:t>
      </w:r>
    </w:p>
    <w:p w14:paraId="226DD3EF" w14:textId="64550025" w:rsidR="00C54FE8" w:rsidRPr="00344201" w:rsidRDefault="000E3CA1" w:rsidP="00057C1C">
      <w:pPr>
        <w:pStyle w:val="Requirement"/>
        <w:keepNext w:val="0"/>
        <w:rPr>
          <w:rFonts w:asciiTheme="minorHAnsi" w:hAnsiTheme="minorHAnsi" w:cstheme="minorHAnsi"/>
        </w:rPr>
      </w:pPr>
      <w:r w:rsidRPr="00AB3E41">
        <w:rPr>
          <w:rFonts w:asciiTheme="minorHAnsi" w:hAnsiTheme="minorHAnsi" w:cstheme="minorHAnsi"/>
          <w:u w:val="single"/>
        </w:rPr>
        <w:t>Events and Logs</w:t>
      </w:r>
      <w:r w:rsidR="00AB3E41" w:rsidRPr="00AB3E41">
        <w:rPr>
          <w:rFonts w:asciiTheme="minorHAnsi" w:hAnsiTheme="minorHAnsi" w:cstheme="minorHAnsi"/>
          <w:u w:val="single"/>
        </w:rPr>
        <w:t>.</w:t>
      </w:r>
      <w:r w:rsidR="00AB3E41">
        <w:rPr>
          <w:rFonts w:asciiTheme="minorHAnsi" w:hAnsiTheme="minorHAnsi" w:cstheme="minorHAnsi"/>
        </w:rPr>
        <w:t xml:space="preserve"> </w:t>
      </w:r>
      <w:r w:rsidR="00C54FE8" w:rsidRPr="00344201">
        <w:rPr>
          <w:rFonts w:asciiTheme="minorHAnsi" w:hAnsiTheme="minorHAnsi" w:cstheme="minorHAnsi"/>
        </w:rPr>
        <w:t>Review and evaluate licensee event reports under 10 CFR 26.719, and safeguards log entries for the previous 12 months or since the last NRC inspection that are associated with the FFD program and follow up</w:t>
      </w:r>
      <w:r w:rsidR="00F61945" w:rsidRPr="00344201">
        <w:rPr>
          <w:rFonts w:asciiTheme="minorHAnsi" w:hAnsiTheme="minorHAnsi" w:cstheme="minorHAnsi"/>
        </w:rPr>
        <w:t>,</w:t>
      </w:r>
      <w:r w:rsidR="00C54FE8" w:rsidRPr="00344201">
        <w:rPr>
          <w:rFonts w:asciiTheme="minorHAnsi" w:hAnsiTheme="minorHAnsi" w:cstheme="minorHAnsi"/>
        </w:rPr>
        <w:t xml:space="preserve"> if appropriate.</w:t>
      </w:r>
    </w:p>
    <w:p w14:paraId="6A682BE6" w14:textId="6E3482AE" w:rsidR="00C54FE8" w:rsidRPr="00344201" w:rsidRDefault="00C54FE8" w:rsidP="00057C1C">
      <w:pPr>
        <w:pStyle w:val="Requirement"/>
        <w:keepNext w:val="0"/>
        <w:rPr>
          <w:rFonts w:asciiTheme="minorHAnsi" w:hAnsiTheme="minorHAnsi" w:cstheme="minorHAnsi"/>
        </w:rPr>
      </w:pPr>
      <w:r w:rsidRPr="00344201">
        <w:rPr>
          <w:rFonts w:asciiTheme="minorHAnsi" w:hAnsiTheme="minorHAnsi" w:cstheme="minorHAnsi"/>
          <w:u w:val="single"/>
        </w:rPr>
        <w:t>Security Program Review</w:t>
      </w:r>
      <w:r w:rsidRPr="00344201">
        <w:rPr>
          <w:rFonts w:asciiTheme="minorHAnsi" w:hAnsiTheme="minorHAnsi" w:cstheme="minorHAnsi"/>
        </w:rPr>
        <w:t>. Verify that the licensee developed, implemented, or is prepared to implement security program reviews in accordance with 10 CFR 26.41 and that the licensee's FFD program is included in the security program reviews, as required by the regulation. (10 CFR 73.55(b)(1),</w:t>
      </w:r>
      <w:r w:rsidR="00591996" w:rsidRPr="00344201">
        <w:rPr>
          <w:rFonts w:asciiTheme="minorHAnsi" w:hAnsiTheme="minorHAnsi" w:cstheme="minorHAnsi"/>
        </w:rPr>
        <w:t xml:space="preserve"> 10 CFR 73.55</w:t>
      </w:r>
      <w:r w:rsidRPr="00344201">
        <w:rPr>
          <w:rFonts w:asciiTheme="minorHAnsi" w:hAnsiTheme="minorHAnsi" w:cstheme="minorHAnsi"/>
        </w:rPr>
        <w:t>(b)(9)(ii),</w:t>
      </w:r>
      <w:r w:rsidR="001040C9" w:rsidRPr="00344201">
        <w:rPr>
          <w:rFonts w:asciiTheme="minorHAnsi" w:hAnsiTheme="minorHAnsi" w:cstheme="minorHAnsi"/>
        </w:rPr>
        <w:t xml:space="preserve"> 10 CFR 73.55</w:t>
      </w:r>
      <w:r w:rsidRPr="00344201">
        <w:rPr>
          <w:rFonts w:asciiTheme="minorHAnsi" w:hAnsiTheme="minorHAnsi" w:cstheme="minorHAnsi"/>
        </w:rPr>
        <w:t>(m);</w:t>
      </w:r>
      <w:r w:rsidR="00B11914" w:rsidRPr="00344201">
        <w:rPr>
          <w:rFonts w:asciiTheme="minorHAnsi" w:hAnsiTheme="minorHAnsi" w:cstheme="minorHAnsi"/>
        </w:rPr>
        <w:t xml:space="preserve"> </w:t>
      </w:r>
      <w:r w:rsidRPr="00344201">
        <w:rPr>
          <w:rFonts w:asciiTheme="minorHAnsi" w:hAnsiTheme="minorHAnsi" w:cstheme="minorHAnsi"/>
        </w:rPr>
        <w:t>10 CFR 26.41(b);</w:t>
      </w:r>
      <w:r w:rsidR="00B11914" w:rsidRPr="00344201">
        <w:rPr>
          <w:rFonts w:asciiTheme="minorHAnsi" w:hAnsiTheme="minorHAnsi" w:cstheme="minorHAnsi"/>
        </w:rPr>
        <w:t xml:space="preserve"> </w:t>
      </w:r>
      <w:r w:rsidRPr="00344201">
        <w:rPr>
          <w:rFonts w:asciiTheme="minorHAnsi" w:hAnsiTheme="minorHAnsi" w:cstheme="minorHAnsi"/>
        </w:rPr>
        <w:t>and</w:t>
      </w:r>
      <w:r w:rsidR="00B11914" w:rsidRPr="00344201">
        <w:rPr>
          <w:rFonts w:asciiTheme="minorHAnsi" w:hAnsiTheme="minorHAnsi" w:cstheme="minorHAnsi"/>
        </w:rPr>
        <w:t xml:space="preserve"> </w:t>
      </w:r>
      <w:r w:rsidRPr="00344201">
        <w:rPr>
          <w:rFonts w:asciiTheme="minorHAnsi" w:hAnsiTheme="minorHAnsi" w:cstheme="minorHAnsi"/>
        </w:rPr>
        <w:t>Security Plans)</w:t>
      </w:r>
    </w:p>
    <w:p w14:paraId="3968F99C" w14:textId="77777777" w:rsidR="00C54FE8" w:rsidRPr="00344201" w:rsidRDefault="00C54FE8" w:rsidP="00057C1C">
      <w:pPr>
        <w:pStyle w:val="Requirement"/>
        <w:keepNext w:val="0"/>
        <w:rPr>
          <w:rFonts w:asciiTheme="minorHAnsi" w:hAnsiTheme="minorHAnsi" w:cstheme="minorHAnsi"/>
        </w:rPr>
      </w:pPr>
      <w:r w:rsidRPr="00344201">
        <w:rPr>
          <w:rFonts w:asciiTheme="minorHAnsi" w:hAnsiTheme="minorHAnsi" w:cstheme="minorHAnsi"/>
          <w:u w:val="single"/>
        </w:rPr>
        <w:lastRenderedPageBreak/>
        <w:t>Identification and Resolution of Problems</w:t>
      </w:r>
      <w:r w:rsidRPr="00344201">
        <w:rPr>
          <w:rFonts w:asciiTheme="minorHAnsi" w:hAnsiTheme="minorHAnsi" w:cstheme="minorHAnsi"/>
        </w:rPr>
        <w:t>. Verify that the licensee is identifying issues related to its FFD program at an appropriate threshold and entering them into the corrective action program. Verify that the licensee has appropriately resolved the issues regarding regulatory requirements for a selected sample of problems associated with its FFD program. (10 CFR 73.55(b)(10), 10 CFR 26.41(f), and 10 CFR 26.719(d))</w:t>
      </w:r>
    </w:p>
    <w:p w14:paraId="0B3CB476" w14:textId="77777777" w:rsidR="00C54FE8" w:rsidRPr="00344201" w:rsidRDefault="00C54FE8" w:rsidP="00057C1C">
      <w:pPr>
        <w:pStyle w:val="SpecificGuidance"/>
        <w:keepNext w:val="0"/>
        <w:rPr>
          <w:rFonts w:asciiTheme="minorHAnsi" w:hAnsiTheme="minorHAnsi" w:cstheme="minorHAnsi"/>
        </w:rPr>
      </w:pPr>
      <w:r w:rsidRPr="00344201">
        <w:rPr>
          <w:rFonts w:asciiTheme="minorHAnsi" w:hAnsiTheme="minorHAnsi" w:cstheme="minorHAnsi"/>
        </w:rPr>
        <w:t>Specific Guidance</w:t>
      </w:r>
    </w:p>
    <w:p w14:paraId="22C28FE7" w14:textId="37D5F957" w:rsidR="00C54FE8" w:rsidRPr="00344201" w:rsidRDefault="00C54FE8" w:rsidP="00057C1C">
      <w:pPr>
        <w:pStyle w:val="BodyText3"/>
        <w:rPr>
          <w:rFonts w:asciiTheme="minorHAnsi" w:hAnsiTheme="minorHAnsi" w:cstheme="minorHAnsi"/>
          <w:u w:val="single"/>
        </w:rPr>
      </w:pPr>
      <w:r w:rsidRPr="00344201">
        <w:rPr>
          <w:rFonts w:asciiTheme="minorHAnsi" w:hAnsiTheme="minorHAnsi" w:cstheme="minorHAnsi"/>
        </w:rPr>
        <w:t>As applicable, the inspector(s) should review the documented results of the security program reviews or audits performed by the licensee to ensure the continued effectiveness of its FFD program. The inspector(s) should ensure that the reviews have been conducted in accordance with the requirements of 10 CFR 73.55(m). The inspector(s) should also request a copy of the report that was developed and provided to licensee management for review. The inspector(s) should review the report to identify any findings of the review or audit and ensure that the findings were entered in the licensee's corrective action program.</w:t>
      </w:r>
    </w:p>
    <w:p w14:paraId="0BF4AEC1" w14:textId="36B777B5" w:rsidR="00A73B57" w:rsidRPr="00344201" w:rsidRDefault="00090637" w:rsidP="00057C1C">
      <w:pPr>
        <w:pStyle w:val="Heading1"/>
        <w:keepNext w:val="0"/>
        <w:keepLines w:val="0"/>
        <w:widowControl/>
        <w:rPr>
          <w:rFonts w:asciiTheme="minorHAnsi" w:hAnsiTheme="minorHAnsi" w:cstheme="minorHAnsi"/>
        </w:rPr>
      </w:pPr>
      <w:r w:rsidRPr="00344201">
        <w:rPr>
          <w:rFonts w:asciiTheme="minorHAnsi" w:hAnsiTheme="minorHAnsi" w:cstheme="minorHAnsi"/>
        </w:rPr>
        <w:t>81000</w:t>
      </w:r>
      <w:r w:rsidR="00913E9A" w:rsidRPr="00344201">
        <w:rPr>
          <w:rFonts w:asciiTheme="minorHAnsi" w:hAnsiTheme="minorHAnsi" w:cstheme="minorHAnsi"/>
        </w:rPr>
        <w:t>.08-0</w:t>
      </w:r>
      <w:r w:rsidR="00354C7E" w:rsidRPr="00344201">
        <w:rPr>
          <w:rFonts w:asciiTheme="minorHAnsi" w:hAnsiTheme="minorHAnsi" w:cstheme="minorHAnsi"/>
        </w:rPr>
        <w:t>3</w:t>
      </w:r>
      <w:r w:rsidR="00A73B57" w:rsidRPr="00344201">
        <w:rPr>
          <w:rFonts w:asciiTheme="minorHAnsi" w:hAnsiTheme="minorHAnsi" w:cstheme="minorHAnsi"/>
        </w:rPr>
        <w:tab/>
      </w:r>
      <w:r w:rsidR="00354C7E" w:rsidRPr="00344201">
        <w:rPr>
          <w:rFonts w:asciiTheme="minorHAnsi" w:hAnsiTheme="minorHAnsi" w:cstheme="minorHAnsi"/>
        </w:rPr>
        <w:t>PROCEDURE COMPLETION</w:t>
      </w:r>
    </w:p>
    <w:p w14:paraId="5291FD9C" w14:textId="5E267734" w:rsidR="004253E1" w:rsidRPr="00344201" w:rsidRDefault="0073084F" w:rsidP="00057C1C">
      <w:pPr>
        <w:pStyle w:val="BodyText"/>
        <w:rPr>
          <w:rFonts w:asciiTheme="minorHAnsi" w:hAnsiTheme="minorHAnsi" w:cstheme="minorHAnsi"/>
        </w:rPr>
      </w:pPr>
      <w:r w:rsidRPr="00344201">
        <w:rPr>
          <w:rFonts w:asciiTheme="minorHAnsi" w:hAnsiTheme="minorHAnsi" w:cstheme="minorHAnsi"/>
        </w:rPr>
        <w:t>Inspection of all</w:t>
      </w:r>
      <w:r w:rsidR="000D190D" w:rsidRPr="00344201">
        <w:rPr>
          <w:rFonts w:asciiTheme="minorHAnsi" w:hAnsiTheme="minorHAnsi" w:cstheme="minorHAnsi"/>
        </w:rPr>
        <w:t xml:space="preserve"> </w:t>
      </w:r>
      <w:r w:rsidR="00C84059" w:rsidRPr="00344201">
        <w:rPr>
          <w:rFonts w:asciiTheme="minorHAnsi" w:hAnsiTheme="minorHAnsi" w:cstheme="minorHAnsi"/>
        </w:rPr>
        <w:t>50</w:t>
      </w:r>
      <w:r w:rsidR="003542F4" w:rsidRPr="00344201">
        <w:rPr>
          <w:rFonts w:asciiTheme="minorHAnsi" w:hAnsiTheme="minorHAnsi" w:cstheme="minorHAnsi"/>
        </w:rPr>
        <w:t xml:space="preserve"> </w:t>
      </w:r>
      <w:r w:rsidRPr="00344201">
        <w:rPr>
          <w:rFonts w:asciiTheme="minorHAnsi" w:hAnsiTheme="minorHAnsi" w:cstheme="minorHAnsi"/>
        </w:rPr>
        <w:t>inspection requirements will constitute the completion of this IP</w:t>
      </w:r>
      <w:r w:rsidR="000D190D" w:rsidRPr="00344201">
        <w:rPr>
          <w:rFonts w:asciiTheme="minorHAnsi" w:hAnsiTheme="minorHAnsi" w:cstheme="minorHAnsi"/>
        </w:rPr>
        <w:t>.</w:t>
      </w:r>
    </w:p>
    <w:p w14:paraId="3EAED0C8" w14:textId="3778357E" w:rsidR="009056CC" w:rsidRPr="00344201" w:rsidRDefault="006A413F" w:rsidP="00057C1C">
      <w:pPr>
        <w:pStyle w:val="Heading1"/>
        <w:keepNext w:val="0"/>
        <w:keepLines w:val="0"/>
        <w:widowControl/>
        <w:rPr>
          <w:rFonts w:asciiTheme="minorHAnsi" w:hAnsiTheme="minorHAnsi" w:cstheme="minorHAnsi"/>
        </w:rPr>
      </w:pPr>
      <w:r w:rsidRPr="00344201">
        <w:rPr>
          <w:rFonts w:asciiTheme="minorHAnsi" w:hAnsiTheme="minorHAnsi" w:cstheme="minorHAnsi"/>
        </w:rPr>
        <w:t>81000</w:t>
      </w:r>
      <w:r w:rsidR="009056CC" w:rsidRPr="00344201">
        <w:rPr>
          <w:rFonts w:asciiTheme="minorHAnsi" w:hAnsiTheme="minorHAnsi" w:cstheme="minorHAnsi"/>
        </w:rPr>
        <w:t>.08-0</w:t>
      </w:r>
      <w:r w:rsidR="00354C7E" w:rsidRPr="00344201">
        <w:rPr>
          <w:rFonts w:asciiTheme="minorHAnsi" w:hAnsiTheme="minorHAnsi" w:cstheme="minorHAnsi"/>
        </w:rPr>
        <w:t>4</w:t>
      </w:r>
      <w:r w:rsidR="009056CC" w:rsidRPr="00344201">
        <w:rPr>
          <w:rFonts w:asciiTheme="minorHAnsi" w:hAnsiTheme="minorHAnsi" w:cstheme="minorHAnsi"/>
        </w:rPr>
        <w:tab/>
        <w:t>RESOURCE ESTIMATE</w:t>
      </w:r>
    </w:p>
    <w:p w14:paraId="4C048FCD" w14:textId="63007B3F" w:rsidR="00C52BB2" w:rsidRPr="00344201" w:rsidRDefault="00C52BB2" w:rsidP="00057C1C">
      <w:pPr>
        <w:pStyle w:val="BodyText"/>
        <w:rPr>
          <w:rFonts w:asciiTheme="minorHAnsi" w:hAnsiTheme="minorHAnsi" w:cstheme="minorHAnsi"/>
        </w:rPr>
      </w:pPr>
      <w:r w:rsidRPr="00344201">
        <w:rPr>
          <w:rFonts w:asciiTheme="minorHAnsi" w:hAnsiTheme="minorHAnsi" w:cstheme="minorHAnsi"/>
        </w:rPr>
        <w:t xml:space="preserve">The resource estimate for the completion of this procedure consists of approximately </w:t>
      </w:r>
      <w:r w:rsidR="0091668B" w:rsidRPr="00344201">
        <w:rPr>
          <w:rFonts w:asciiTheme="minorHAnsi" w:hAnsiTheme="minorHAnsi" w:cstheme="minorHAnsi"/>
        </w:rPr>
        <w:t>33</w:t>
      </w:r>
      <w:r w:rsidR="00E97B6E" w:rsidRPr="00344201">
        <w:rPr>
          <w:rFonts w:asciiTheme="minorHAnsi" w:hAnsiTheme="minorHAnsi" w:cstheme="minorHAnsi"/>
        </w:rPr>
        <w:t> hour</w:t>
      </w:r>
      <w:r w:rsidRPr="00344201">
        <w:rPr>
          <w:rFonts w:asciiTheme="minorHAnsi" w:hAnsiTheme="minorHAnsi" w:cstheme="minorHAnsi"/>
        </w:rPr>
        <w:t>s</w:t>
      </w:r>
      <w:r w:rsidR="00505723" w:rsidRPr="00344201">
        <w:rPr>
          <w:rFonts w:asciiTheme="minorHAnsi" w:hAnsiTheme="minorHAnsi" w:cstheme="minorHAnsi"/>
        </w:rPr>
        <w:t xml:space="preserve"> of direct inspection effort onsite.</w:t>
      </w:r>
      <w:r w:rsidRPr="00344201">
        <w:rPr>
          <w:rFonts w:asciiTheme="minorHAnsi" w:hAnsiTheme="minorHAnsi" w:cstheme="minorHAnsi"/>
        </w:rPr>
        <w:t xml:space="preserve"> The sample size for this procedure is</w:t>
      </w:r>
      <w:r w:rsidR="003542F4" w:rsidRPr="00344201">
        <w:rPr>
          <w:rFonts w:asciiTheme="minorHAnsi" w:hAnsiTheme="minorHAnsi" w:cstheme="minorHAnsi"/>
        </w:rPr>
        <w:t xml:space="preserve"> </w:t>
      </w:r>
      <w:r w:rsidR="00C84059" w:rsidRPr="00344201">
        <w:rPr>
          <w:rFonts w:asciiTheme="minorHAnsi" w:hAnsiTheme="minorHAnsi" w:cstheme="minorHAnsi"/>
        </w:rPr>
        <w:t>50</w:t>
      </w:r>
      <w:r w:rsidR="003542F4" w:rsidRPr="00344201">
        <w:rPr>
          <w:rFonts w:asciiTheme="minorHAnsi" w:hAnsiTheme="minorHAnsi" w:cstheme="minorHAnsi"/>
        </w:rPr>
        <w:t>.</w:t>
      </w:r>
    </w:p>
    <w:p w14:paraId="166BE5D3" w14:textId="50C4FEC0" w:rsidR="00A73B57" w:rsidRPr="00344201" w:rsidRDefault="00693C39" w:rsidP="00057C1C">
      <w:pPr>
        <w:pStyle w:val="Heading1"/>
        <w:keepNext w:val="0"/>
        <w:keepLines w:val="0"/>
        <w:widowControl/>
        <w:rPr>
          <w:rFonts w:asciiTheme="minorHAnsi" w:hAnsiTheme="minorHAnsi" w:cstheme="minorHAnsi"/>
        </w:rPr>
      </w:pPr>
      <w:r w:rsidRPr="00344201">
        <w:rPr>
          <w:rFonts w:asciiTheme="minorHAnsi" w:hAnsiTheme="minorHAnsi" w:cstheme="minorHAnsi"/>
        </w:rPr>
        <w:t>81000</w:t>
      </w:r>
      <w:r w:rsidR="005A0143" w:rsidRPr="00344201">
        <w:rPr>
          <w:rFonts w:asciiTheme="minorHAnsi" w:hAnsiTheme="minorHAnsi" w:cstheme="minorHAnsi"/>
        </w:rPr>
        <w:t>.08-05</w:t>
      </w:r>
      <w:r w:rsidR="00A73B57" w:rsidRPr="00344201">
        <w:rPr>
          <w:rFonts w:asciiTheme="minorHAnsi" w:hAnsiTheme="minorHAnsi" w:cstheme="minorHAnsi"/>
        </w:rPr>
        <w:tab/>
        <w:t>REFERENCES</w:t>
      </w:r>
    </w:p>
    <w:p w14:paraId="50866FBE" w14:textId="01916D5F" w:rsidR="00FA5412" w:rsidRPr="00EC62A2" w:rsidRDefault="00FA5412" w:rsidP="00CA33F8">
      <w:pPr>
        <w:pStyle w:val="BodyText2"/>
      </w:pPr>
      <w:r w:rsidRPr="00EC62A2">
        <w:t xml:space="preserve">10 CFR Part 26 Final Rule, </w:t>
      </w:r>
      <w:r w:rsidRPr="00EC62A2">
        <w:rPr>
          <w:i/>
          <w:iCs/>
        </w:rPr>
        <w:t>Federal Register</w:t>
      </w:r>
      <w:r w:rsidRPr="00EC62A2">
        <w:t xml:space="preserve">, Volume 87, No. 224, November 22, 2022, is </w:t>
      </w:r>
      <w:r w:rsidRPr="00EC62A2">
        <w:rPr>
          <w:color w:val="0000FF"/>
          <w:u w:val="single"/>
        </w:rPr>
        <w:t xml:space="preserve">available at: </w:t>
      </w:r>
      <w:hyperlink r:id="rId12" w:history="1">
        <w:r w:rsidRPr="00EC62A2">
          <w:rPr>
            <w:color w:val="0000FF"/>
            <w:u w:val="single"/>
          </w:rPr>
          <w:t>https://www.govinfo.gov/content/pkg/FR-2022-11-22/pdf/2022-24903.pdf</w:t>
        </w:r>
      </w:hyperlink>
    </w:p>
    <w:p w14:paraId="0A9BA4F6" w14:textId="5A47874B" w:rsidR="00F70319" w:rsidRPr="00EC62A2" w:rsidRDefault="0086564D" w:rsidP="00CA33F8">
      <w:pPr>
        <w:pStyle w:val="BodyText2"/>
        <w:rPr>
          <w:rFonts w:asciiTheme="minorHAnsi" w:hAnsiTheme="minorHAnsi" w:cstheme="minorHAnsi"/>
          <w:color w:val="0000CC"/>
        </w:rPr>
      </w:pPr>
      <w:r w:rsidRPr="004E7A38">
        <w:t>10</w:t>
      </w:r>
      <w:r w:rsidRPr="00EC62A2">
        <w:rPr>
          <w:rFonts w:asciiTheme="minorHAnsi" w:hAnsiTheme="minorHAnsi" w:cstheme="minorHAnsi"/>
          <w:color w:val="000000"/>
        </w:rPr>
        <w:t> CFR </w:t>
      </w:r>
      <w:r w:rsidR="009A3182" w:rsidRPr="00EC62A2">
        <w:rPr>
          <w:rFonts w:asciiTheme="minorHAnsi" w:hAnsiTheme="minorHAnsi" w:cstheme="minorHAnsi"/>
          <w:color w:val="000000"/>
        </w:rPr>
        <w:t>Part 26</w:t>
      </w:r>
      <w:r w:rsidR="00FA5412" w:rsidRPr="00EC62A2">
        <w:rPr>
          <w:rFonts w:asciiTheme="minorHAnsi" w:hAnsiTheme="minorHAnsi" w:cstheme="minorHAnsi"/>
          <w:color w:val="000000"/>
        </w:rPr>
        <w:t xml:space="preserve"> </w:t>
      </w:r>
      <w:r w:rsidR="00FA5412" w:rsidRPr="00EC62A2">
        <w:rPr>
          <w:rFonts w:asciiTheme="minorHAnsi" w:hAnsiTheme="minorHAnsi" w:cstheme="minorHAnsi"/>
        </w:rPr>
        <w:t>Final Rule</w:t>
      </w:r>
      <w:r w:rsidR="009A3182" w:rsidRPr="00EC62A2">
        <w:rPr>
          <w:rFonts w:asciiTheme="minorHAnsi" w:hAnsiTheme="minorHAnsi" w:cstheme="minorHAnsi"/>
          <w:color w:val="000000"/>
        </w:rPr>
        <w:t xml:space="preserve">, </w:t>
      </w:r>
      <w:r w:rsidR="009A3182" w:rsidRPr="00EC62A2">
        <w:rPr>
          <w:rFonts w:asciiTheme="minorHAnsi" w:hAnsiTheme="minorHAnsi" w:cstheme="minorHAnsi"/>
          <w:i/>
          <w:color w:val="000000"/>
        </w:rPr>
        <w:t>Federal Register</w:t>
      </w:r>
      <w:r w:rsidR="009A3182" w:rsidRPr="00EC62A2">
        <w:rPr>
          <w:rFonts w:asciiTheme="minorHAnsi" w:hAnsiTheme="minorHAnsi" w:cstheme="minorHAnsi"/>
          <w:color w:val="000000"/>
        </w:rPr>
        <w:t>, Volume 73, No. 62, March 31, 2008</w:t>
      </w:r>
      <w:r w:rsidR="00E25B58" w:rsidRPr="00EC62A2">
        <w:rPr>
          <w:rFonts w:asciiTheme="minorHAnsi" w:hAnsiTheme="minorHAnsi" w:cstheme="minorHAnsi"/>
        </w:rPr>
        <w:t>,</w:t>
      </w:r>
      <w:r w:rsidR="000A5495" w:rsidRPr="00EC62A2">
        <w:rPr>
          <w:rFonts w:asciiTheme="minorHAnsi" w:hAnsiTheme="minorHAnsi" w:cstheme="minorHAnsi"/>
        </w:rPr>
        <w:t xml:space="preserve"> </w:t>
      </w:r>
      <w:r w:rsidR="00FA5412" w:rsidRPr="00EC62A2">
        <w:rPr>
          <w:rFonts w:asciiTheme="minorHAnsi" w:hAnsiTheme="minorHAnsi" w:cstheme="minorHAnsi"/>
        </w:rPr>
        <w:t xml:space="preserve">is </w:t>
      </w:r>
      <w:r w:rsidR="00FA5412" w:rsidRPr="00EC62A2">
        <w:rPr>
          <w:rFonts w:asciiTheme="minorHAnsi" w:hAnsiTheme="minorHAnsi" w:cstheme="minorHAnsi"/>
        </w:rPr>
        <w:br/>
      </w:r>
      <w:r w:rsidR="00F70319" w:rsidRPr="00EC62A2">
        <w:rPr>
          <w:rFonts w:asciiTheme="minorHAnsi" w:hAnsiTheme="minorHAnsi" w:cstheme="minorHAnsi"/>
        </w:rPr>
        <w:t>a</w:t>
      </w:r>
      <w:r w:rsidR="00E25B58" w:rsidRPr="00EC62A2">
        <w:rPr>
          <w:rFonts w:asciiTheme="minorHAnsi" w:hAnsiTheme="minorHAnsi" w:cstheme="minorHAnsi"/>
        </w:rPr>
        <w:t xml:space="preserve">vailable </w:t>
      </w:r>
      <w:r w:rsidR="00FA5412" w:rsidRPr="00EC62A2">
        <w:rPr>
          <w:rFonts w:asciiTheme="minorHAnsi" w:hAnsiTheme="minorHAnsi" w:cstheme="minorHAnsi"/>
        </w:rPr>
        <w:t xml:space="preserve">at: </w:t>
      </w:r>
      <w:hyperlink r:id="rId13" w:history="1">
        <w:r w:rsidR="00A51E01" w:rsidRPr="00EC62A2">
          <w:rPr>
            <w:rFonts w:asciiTheme="minorHAnsi" w:hAnsiTheme="minorHAnsi" w:cstheme="minorHAnsi"/>
            <w:color w:val="0000FF"/>
            <w:u w:val="single"/>
          </w:rPr>
          <w:t>https://www.govinfo.gov/content/pkg/FR-2008-03-31/pdf/E8-4998.pdf</w:t>
        </w:r>
      </w:hyperlink>
    </w:p>
    <w:p w14:paraId="67EAFA1A" w14:textId="5F01A200" w:rsidR="00D75540" w:rsidRPr="00EC62A2" w:rsidRDefault="00FA5412" w:rsidP="00CA33F8">
      <w:pPr>
        <w:pStyle w:val="BodyText2"/>
        <w:rPr>
          <w:rFonts w:asciiTheme="minorHAnsi" w:hAnsiTheme="minorHAnsi" w:cstheme="minorHAnsi"/>
        </w:rPr>
      </w:pPr>
      <w:r w:rsidRPr="00EC62A2">
        <w:rPr>
          <w:rFonts w:asciiTheme="minorHAnsi" w:hAnsiTheme="minorHAnsi" w:cstheme="minorHAnsi"/>
        </w:rPr>
        <w:t>10 CFR Part 26 is available at the Electronic Code of Federal Regulations (</w:t>
      </w:r>
      <w:proofErr w:type="spellStart"/>
      <w:r w:rsidRPr="00EC62A2">
        <w:rPr>
          <w:rFonts w:asciiTheme="minorHAnsi" w:hAnsiTheme="minorHAnsi" w:cstheme="minorHAnsi"/>
        </w:rPr>
        <w:t>eCFR</w:t>
      </w:r>
      <w:proofErr w:type="spellEnd"/>
      <w:r w:rsidRPr="00EC62A2">
        <w:rPr>
          <w:rFonts w:asciiTheme="minorHAnsi" w:hAnsiTheme="minorHAnsi" w:cstheme="minorHAnsi"/>
        </w:rPr>
        <w:t>)</w:t>
      </w:r>
      <w:r w:rsidR="00E25B58" w:rsidRPr="00EC62A2">
        <w:rPr>
          <w:rFonts w:asciiTheme="minorHAnsi" w:hAnsiTheme="minorHAnsi" w:cstheme="minorHAnsi"/>
        </w:rPr>
        <w:t xml:space="preserve"> Web</w:t>
      </w:r>
      <w:r w:rsidR="00A51E01" w:rsidRPr="00EC62A2">
        <w:rPr>
          <w:rFonts w:asciiTheme="minorHAnsi" w:hAnsiTheme="minorHAnsi" w:cstheme="minorHAnsi"/>
        </w:rPr>
        <w:t>s</w:t>
      </w:r>
      <w:r w:rsidR="00E25B58" w:rsidRPr="00EC62A2">
        <w:rPr>
          <w:rFonts w:asciiTheme="minorHAnsi" w:hAnsiTheme="minorHAnsi" w:cstheme="minorHAnsi"/>
        </w:rPr>
        <w:t>ite:</w:t>
      </w:r>
      <w:r w:rsidR="0057322F" w:rsidRPr="00EC62A2">
        <w:rPr>
          <w:rFonts w:asciiTheme="minorHAnsi" w:hAnsiTheme="minorHAnsi" w:cstheme="minorHAnsi"/>
        </w:rPr>
        <w:t xml:space="preserve"> </w:t>
      </w:r>
      <w:hyperlink r:id="rId14" w:history="1">
        <w:r w:rsidR="00A51E01" w:rsidRPr="00EC62A2">
          <w:rPr>
            <w:rFonts w:asciiTheme="minorHAnsi" w:hAnsiTheme="minorHAnsi" w:cstheme="minorHAnsi"/>
            <w:color w:val="0000FF"/>
            <w:u w:val="single"/>
          </w:rPr>
          <w:t>https://www.ecfr.gov/current/title-10/chapter-I/part-26</w:t>
        </w:r>
      </w:hyperlink>
      <w:r w:rsidR="00D75540" w:rsidRPr="00EC62A2">
        <w:rPr>
          <w:rFonts w:asciiTheme="minorHAnsi" w:hAnsiTheme="minorHAnsi" w:cstheme="minorHAnsi"/>
          <w:color w:val="0000CC"/>
        </w:rPr>
        <w:t xml:space="preserve"> </w:t>
      </w:r>
    </w:p>
    <w:p w14:paraId="212886B1" w14:textId="1FAF929B" w:rsidR="00E25B58" w:rsidRPr="00EC62A2" w:rsidRDefault="00E25B58" w:rsidP="00CA33F8">
      <w:pPr>
        <w:pStyle w:val="BodyText2"/>
        <w:rPr>
          <w:rStyle w:val="Hyperlink"/>
          <w:rFonts w:asciiTheme="minorHAnsi" w:hAnsiTheme="minorHAnsi" w:cstheme="minorHAnsi"/>
        </w:rPr>
      </w:pPr>
      <w:r w:rsidRPr="00EC62A2">
        <w:rPr>
          <w:rFonts w:asciiTheme="minorHAnsi" w:hAnsiTheme="minorHAnsi" w:cstheme="minorHAnsi"/>
        </w:rPr>
        <w:t xml:space="preserve">A current list of controlled substances (Schedules I to V of </w:t>
      </w:r>
      <w:r w:rsidR="0026251F" w:rsidRPr="00EC62A2">
        <w:rPr>
          <w:rFonts w:asciiTheme="minorHAnsi" w:hAnsiTheme="minorHAnsi" w:cstheme="minorHAnsi"/>
        </w:rPr>
        <w:t>section</w:t>
      </w:r>
      <w:r w:rsidRPr="00EC62A2">
        <w:rPr>
          <w:rFonts w:asciiTheme="minorHAnsi" w:hAnsiTheme="minorHAnsi" w:cstheme="minorHAnsi"/>
        </w:rPr>
        <w:t xml:space="preserve"> 202 of the Controlled Substances Act [21 U.S.C. 812]) is available at: </w:t>
      </w:r>
      <w:r w:rsidR="00C72EAA" w:rsidRPr="00EC62A2">
        <w:rPr>
          <w:rFonts w:asciiTheme="minorHAnsi" w:hAnsiTheme="minorHAnsi" w:cstheme="minorHAnsi"/>
        </w:rPr>
        <w:fldChar w:fldCharType="begin"/>
      </w:r>
      <w:r w:rsidR="00C72EAA" w:rsidRPr="00EC62A2">
        <w:rPr>
          <w:rFonts w:asciiTheme="minorHAnsi" w:hAnsiTheme="minorHAnsi" w:cstheme="minorHAnsi"/>
        </w:rPr>
        <w:instrText>HYPERLINK "https://www.dea.gov/drug-information/drug-scheduling"</w:instrText>
      </w:r>
      <w:r w:rsidR="00C72EAA" w:rsidRPr="00EC62A2">
        <w:rPr>
          <w:rFonts w:asciiTheme="minorHAnsi" w:hAnsiTheme="minorHAnsi" w:cstheme="minorHAnsi"/>
        </w:rPr>
      </w:r>
      <w:r w:rsidR="00C72EAA" w:rsidRPr="00EC62A2">
        <w:rPr>
          <w:rFonts w:asciiTheme="minorHAnsi" w:hAnsiTheme="minorHAnsi" w:cstheme="minorHAnsi"/>
        </w:rPr>
        <w:fldChar w:fldCharType="separate"/>
      </w:r>
      <w:r w:rsidR="006C297C" w:rsidRPr="00EC62A2">
        <w:rPr>
          <w:rStyle w:val="Hyperlink"/>
          <w:rFonts w:asciiTheme="minorHAnsi" w:hAnsiTheme="minorHAnsi" w:cstheme="minorHAnsi"/>
        </w:rPr>
        <w:t>https://www.dea.gov/drug-information/drug-scheduling</w:t>
      </w:r>
    </w:p>
    <w:p w14:paraId="01750199" w14:textId="454AF073" w:rsidR="009A3182" w:rsidRPr="00EC62A2" w:rsidRDefault="00C72EAA" w:rsidP="00CA33F8">
      <w:pPr>
        <w:pStyle w:val="BodyText2"/>
        <w:rPr>
          <w:rFonts w:asciiTheme="minorHAnsi" w:hAnsiTheme="minorHAnsi" w:cstheme="minorHAnsi"/>
        </w:rPr>
      </w:pPr>
      <w:r w:rsidRPr="00EC62A2">
        <w:rPr>
          <w:rFonts w:asciiTheme="minorHAnsi" w:hAnsiTheme="minorHAnsi" w:cstheme="minorHAnsi"/>
        </w:rPr>
        <w:fldChar w:fldCharType="end"/>
      </w:r>
      <w:r w:rsidR="009A3182" w:rsidRPr="00EC62A2">
        <w:rPr>
          <w:rFonts w:asciiTheme="minorHAnsi" w:hAnsiTheme="minorHAnsi" w:cstheme="minorHAnsi"/>
        </w:rPr>
        <w:t xml:space="preserve">A current list of </w:t>
      </w:r>
      <w:r w:rsidR="002A5FA5" w:rsidRPr="00EC62A2">
        <w:rPr>
          <w:rFonts w:asciiTheme="minorHAnsi" w:hAnsiTheme="minorHAnsi" w:cstheme="minorHAnsi"/>
        </w:rPr>
        <w:t>HHS</w:t>
      </w:r>
      <w:r w:rsidR="002A5FA5" w:rsidRPr="00EC62A2">
        <w:rPr>
          <w:rFonts w:asciiTheme="minorHAnsi" w:hAnsiTheme="minorHAnsi" w:cstheme="minorHAnsi"/>
        </w:rPr>
        <w:noBreakHyphen/>
      </w:r>
      <w:r w:rsidR="009A3182" w:rsidRPr="00EC62A2">
        <w:rPr>
          <w:rFonts w:asciiTheme="minorHAnsi" w:hAnsiTheme="minorHAnsi" w:cstheme="minorHAnsi"/>
        </w:rPr>
        <w:t>certified laboratories</w:t>
      </w:r>
      <w:r w:rsidR="001A686D" w:rsidRPr="00EC62A2">
        <w:rPr>
          <w:rFonts w:asciiTheme="minorHAnsi" w:hAnsiTheme="minorHAnsi" w:cstheme="minorHAnsi"/>
        </w:rPr>
        <w:t xml:space="preserve"> </w:t>
      </w:r>
      <w:r w:rsidR="00A51E01" w:rsidRPr="00EC62A2">
        <w:rPr>
          <w:rFonts w:asciiTheme="minorHAnsi" w:hAnsiTheme="minorHAnsi" w:cstheme="minorHAnsi"/>
        </w:rPr>
        <w:t xml:space="preserve">(urine and oral fluid) is published each month in the </w:t>
      </w:r>
      <w:r w:rsidR="00A51E01" w:rsidRPr="00EC62A2">
        <w:rPr>
          <w:rFonts w:asciiTheme="minorHAnsi" w:hAnsiTheme="minorHAnsi" w:cstheme="minorHAnsi"/>
          <w:i/>
          <w:iCs/>
        </w:rPr>
        <w:t>Federal Register</w:t>
      </w:r>
      <w:r w:rsidR="00A51E01" w:rsidRPr="00EC62A2">
        <w:rPr>
          <w:rFonts w:asciiTheme="minorHAnsi" w:hAnsiTheme="minorHAnsi" w:cstheme="minorHAnsi"/>
        </w:rPr>
        <w:t xml:space="preserve"> and </w:t>
      </w:r>
      <w:r w:rsidR="009A3182" w:rsidRPr="00EC62A2">
        <w:rPr>
          <w:rFonts w:asciiTheme="minorHAnsi" w:hAnsiTheme="minorHAnsi" w:cstheme="minorHAnsi"/>
        </w:rPr>
        <w:t>is available at</w:t>
      </w:r>
      <w:r w:rsidR="00E25B58" w:rsidRPr="00EC62A2">
        <w:rPr>
          <w:rFonts w:asciiTheme="minorHAnsi" w:hAnsiTheme="minorHAnsi" w:cstheme="minorHAnsi"/>
        </w:rPr>
        <w:t>:</w:t>
      </w:r>
      <w:r w:rsidR="00371567" w:rsidRPr="00EC62A2">
        <w:rPr>
          <w:rFonts w:asciiTheme="minorHAnsi" w:hAnsiTheme="minorHAnsi" w:cstheme="minorHAnsi"/>
        </w:rPr>
        <w:t xml:space="preserve"> </w:t>
      </w:r>
      <w:r w:rsidR="00C8588F" w:rsidRPr="00EC62A2">
        <w:rPr>
          <w:rFonts w:asciiTheme="minorHAnsi" w:hAnsiTheme="minorHAnsi" w:cstheme="minorHAnsi"/>
        </w:rPr>
        <w:t>https://</w:t>
      </w:r>
      <w:hyperlink r:id="rId15" w:history="1">
        <w:r w:rsidR="00C8588F" w:rsidRPr="00EC62A2">
          <w:rPr>
            <w:rStyle w:val="Hyperlink"/>
            <w:rFonts w:asciiTheme="minorHAnsi" w:eastAsia="Times New Roman" w:hAnsiTheme="minorHAnsi" w:cstheme="minorHAnsi"/>
          </w:rPr>
          <w:t>https://www.samhsa.gov/workplace/drug-testing-resources/certified-lab-list</w:t>
        </w:r>
      </w:hyperlink>
    </w:p>
    <w:p w14:paraId="09FBC913" w14:textId="501CFDA3" w:rsidR="00E25B58" w:rsidRPr="00EC62A2" w:rsidRDefault="00897292" w:rsidP="00CA33F8">
      <w:pPr>
        <w:pStyle w:val="BodyText2"/>
        <w:rPr>
          <w:rFonts w:asciiTheme="minorHAnsi" w:hAnsiTheme="minorHAnsi" w:cstheme="minorHAnsi"/>
        </w:rPr>
      </w:pPr>
      <w:r w:rsidRPr="00EC62A2">
        <w:rPr>
          <w:rFonts w:asciiTheme="minorHAnsi" w:hAnsiTheme="minorHAnsi" w:cstheme="minorHAnsi"/>
        </w:rPr>
        <w:t>National Highway Traffic Safety (NHTSA) Conforming Products List (CPL) for evidential breath testing devices (67 FR 62091; October 3, 2002, and subsequent amendments).</w:t>
      </w:r>
      <w:r w:rsidR="00E25B58" w:rsidRPr="00EC62A2">
        <w:rPr>
          <w:rFonts w:asciiTheme="minorHAnsi" w:hAnsiTheme="minorHAnsi" w:cstheme="minorHAnsi"/>
        </w:rPr>
        <w:t xml:space="preserve"> A current list of approved devices is available at: </w:t>
      </w:r>
      <w:hyperlink r:id="rId16" w:history="1">
        <w:r w:rsidR="00E25B58" w:rsidRPr="00EC62A2">
          <w:rPr>
            <w:rStyle w:val="Hyperlink"/>
            <w:rFonts w:asciiTheme="minorHAnsi" w:hAnsiTheme="minorHAnsi" w:cstheme="minorHAnsi"/>
          </w:rPr>
          <w:t>https://www.transportation.gov/odapc/approved-evidential-breath-testing-devices</w:t>
        </w:r>
      </w:hyperlink>
    </w:p>
    <w:p w14:paraId="57FC0E92" w14:textId="353B0143" w:rsidR="00A51E01" w:rsidRPr="00EC62A2" w:rsidRDefault="003E3DC9" w:rsidP="00CA33F8">
      <w:pPr>
        <w:pStyle w:val="BodyText2"/>
        <w:rPr>
          <w:rFonts w:asciiTheme="minorHAnsi" w:hAnsiTheme="minorHAnsi" w:cstheme="minorHAnsi"/>
        </w:rPr>
      </w:pPr>
      <w:r w:rsidRPr="00EC62A2">
        <w:rPr>
          <w:rFonts w:asciiTheme="minorHAnsi" w:hAnsiTheme="minorHAnsi" w:cstheme="minorHAnsi"/>
        </w:rPr>
        <w:lastRenderedPageBreak/>
        <w:t>Nuclear Energy Institute (NEI) 03</w:t>
      </w:r>
      <w:r w:rsidRPr="00EC62A2">
        <w:rPr>
          <w:rFonts w:asciiTheme="minorHAnsi" w:hAnsiTheme="minorHAnsi" w:cstheme="minorHAnsi"/>
        </w:rPr>
        <w:noBreakHyphen/>
        <w:t xml:space="preserve">01, Nuclear Power Plant Access Authorization Program, </w:t>
      </w:r>
      <w:r w:rsidR="00A51E01" w:rsidRPr="00EC62A2">
        <w:rPr>
          <w:rFonts w:asciiTheme="minorHAnsi" w:hAnsiTheme="minorHAnsi" w:cstheme="minorHAnsi"/>
        </w:rPr>
        <w:t>Revision 3, May 2009 (non-public)</w:t>
      </w:r>
    </w:p>
    <w:p w14:paraId="636525B3" w14:textId="7BC7E28F" w:rsidR="00A51E01" w:rsidRPr="00EC62A2" w:rsidRDefault="00A51E01" w:rsidP="00CA33F8">
      <w:pPr>
        <w:pStyle w:val="BodyText2"/>
        <w:rPr>
          <w:rFonts w:asciiTheme="minorHAnsi" w:hAnsiTheme="minorHAnsi" w:cstheme="minorHAnsi"/>
        </w:rPr>
      </w:pPr>
      <w:r w:rsidRPr="00EC62A2">
        <w:rPr>
          <w:rFonts w:asciiTheme="minorHAnsi" w:hAnsiTheme="minorHAnsi" w:cstheme="minorHAnsi"/>
        </w:rPr>
        <w:t>Regulatory Guide (RG) 5.89, “Fitness-For-Duty Programs for Commercial Power Reactor and Category I Special Nuclear Material Licensees,” Revision 0, November 2022 (ML20143A034)</w:t>
      </w:r>
    </w:p>
    <w:p w14:paraId="06D7933F" w14:textId="2500C8F7" w:rsidR="00EA5E64" w:rsidRPr="00EC62A2" w:rsidRDefault="00E25B58" w:rsidP="00CA33F8">
      <w:pPr>
        <w:pStyle w:val="BodyText2"/>
        <w:rPr>
          <w:rStyle w:val="Hyperlink"/>
          <w:rFonts w:asciiTheme="minorHAnsi" w:hAnsiTheme="minorHAnsi" w:cstheme="minorHAnsi"/>
        </w:rPr>
      </w:pPr>
      <w:r w:rsidRPr="00EC62A2">
        <w:rPr>
          <w:rFonts w:asciiTheme="minorHAnsi" w:hAnsiTheme="minorHAnsi" w:cstheme="minorHAnsi"/>
        </w:rPr>
        <w:t xml:space="preserve">The annual summary reports published by the NRC on 10 CFR 26.717 FFD program performance data </w:t>
      </w:r>
      <w:r w:rsidR="00DD48CA" w:rsidRPr="00EC62A2">
        <w:rPr>
          <w:rFonts w:asciiTheme="minorHAnsi" w:hAnsiTheme="minorHAnsi" w:cstheme="minorHAnsi"/>
        </w:rPr>
        <w:t>are</w:t>
      </w:r>
      <w:r w:rsidRPr="00EC62A2">
        <w:rPr>
          <w:rFonts w:asciiTheme="minorHAnsi" w:hAnsiTheme="minorHAnsi" w:cstheme="minorHAnsi"/>
        </w:rPr>
        <w:t xml:space="preserve"> available at the NRC Web Site: </w:t>
      </w:r>
      <w:r w:rsidR="003F7F8A" w:rsidRPr="00EC62A2">
        <w:rPr>
          <w:rFonts w:asciiTheme="minorHAnsi" w:eastAsiaTheme="minorHAnsi" w:hAnsiTheme="minorHAnsi" w:cstheme="minorHAnsi"/>
        </w:rPr>
        <w:fldChar w:fldCharType="begin"/>
      </w:r>
      <w:r w:rsidR="003F7F8A" w:rsidRPr="00EC62A2">
        <w:rPr>
          <w:rFonts w:asciiTheme="minorHAnsi" w:hAnsiTheme="minorHAnsi" w:cstheme="minorHAnsi"/>
        </w:rPr>
        <w:instrText>HYPERLINK "https://www.nrc.gov/reactors/operating/ops-experience/fitness-for-duty-programs/performance-reports.html"</w:instrText>
      </w:r>
      <w:r w:rsidR="003F7F8A" w:rsidRPr="00EC62A2">
        <w:rPr>
          <w:rFonts w:asciiTheme="minorHAnsi" w:eastAsiaTheme="minorHAnsi" w:hAnsiTheme="minorHAnsi" w:cstheme="minorHAnsi"/>
        </w:rPr>
      </w:r>
      <w:r w:rsidR="003F7F8A" w:rsidRPr="00EC62A2">
        <w:rPr>
          <w:rFonts w:asciiTheme="minorHAnsi" w:eastAsiaTheme="minorHAnsi" w:hAnsiTheme="minorHAnsi" w:cstheme="minorHAnsi"/>
        </w:rPr>
        <w:fldChar w:fldCharType="separate"/>
      </w:r>
      <w:r w:rsidRPr="00EC62A2">
        <w:rPr>
          <w:rStyle w:val="Hyperlink"/>
          <w:rFonts w:asciiTheme="minorHAnsi" w:hAnsiTheme="minorHAnsi" w:cstheme="minorHAnsi"/>
        </w:rPr>
        <w:t>https://www.nrc.gov/reactors/</w:t>
      </w:r>
      <w:r w:rsidRPr="00EC62A2">
        <w:rPr>
          <w:rStyle w:val="Hyperlink"/>
          <w:rFonts w:asciiTheme="minorHAnsi" w:hAnsiTheme="minorHAnsi" w:cstheme="minorHAnsi"/>
        </w:rPr>
        <w:br/>
        <w:t>operating/ops-experience/fitness-for-duty-programs/performance-reports.html.</w:t>
      </w:r>
    </w:p>
    <w:p w14:paraId="064560E9" w14:textId="2B920EC8" w:rsidR="00C06852" w:rsidRPr="00EC62A2" w:rsidRDefault="003F7F8A" w:rsidP="00057C1C">
      <w:pPr>
        <w:pStyle w:val="END"/>
        <w:rPr>
          <w:rFonts w:asciiTheme="minorHAnsi" w:hAnsiTheme="minorHAnsi" w:cstheme="minorHAnsi"/>
          <w:color w:val="000000"/>
        </w:rPr>
      </w:pPr>
      <w:r w:rsidRPr="00EC62A2">
        <w:rPr>
          <w:rFonts w:asciiTheme="minorHAnsi" w:eastAsiaTheme="majorEastAsia" w:hAnsiTheme="minorHAnsi" w:cstheme="minorHAnsi"/>
        </w:rPr>
        <w:fldChar w:fldCharType="end"/>
      </w:r>
      <w:r w:rsidR="00A73B57" w:rsidRPr="00EC62A2">
        <w:rPr>
          <w:rFonts w:asciiTheme="minorHAnsi" w:hAnsiTheme="minorHAnsi" w:cstheme="minorHAnsi"/>
          <w:color w:val="000000"/>
        </w:rPr>
        <w:t>END</w:t>
      </w:r>
    </w:p>
    <w:p w14:paraId="48FEDE2C" w14:textId="306DF76C" w:rsidR="002F24E4" w:rsidRPr="00EC62A2" w:rsidRDefault="00AB3204" w:rsidP="00CA33F8">
      <w:pPr>
        <w:pStyle w:val="BodyText2"/>
      </w:pPr>
      <w:r w:rsidRPr="00EC62A2">
        <w:t>Attachments:</w:t>
      </w:r>
      <w:r w:rsidRPr="00EC62A2">
        <w:br/>
      </w:r>
      <w:r w:rsidR="00A73B57" w:rsidRPr="00EC62A2">
        <w:t xml:space="preserve">Attachment </w:t>
      </w:r>
      <w:r w:rsidR="00036090" w:rsidRPr="00EC62A2">
        <w:t>1</w:t>
      </w:r>
      <w:r w:rsidR="00A73B57" w:rsidRPr="00EC62A2">
        <w:t>: Urine Collection Questionnaire</w:t>
      </w:r>
      <w:r w:rsidRPr="00EC62A2">
        <w:br/>
      </w:r>
      <w:r w:rsidR="00A73B57" w:rsidRPr="00EC62A2">
        <w:t xml:space="preserve">Attachment </w:t>
      </w:r>
      <w:r w:rsidR="00036090" w:rsidRPr="00EC62A2">
        <w:t>2</w:t>
      </w:r>
      <w:r w:rsidR="00A73B57" w:rsidRPr="00EC62A2">
        <w:t>: Breath Collection Questionnaire</w:t>
      </w:r>
      <w:r w:rsidRPr="00EC62A2">
        <w:br/>
      </w:r>
      <w:r w:rsidR="00A73B57" w:rsidRPr="00EC62A2">
        <w:t xml:space="preserve">Attachment </w:t>
      </w:r>
      <w:r w:rsidR="00036090" w:rsidRPr="00EC62A2">
        <w:t>3</w:t>
      </w:r>
      <w:r w:rsidR="00A73B57" w:rsidRPr="00EC62A2">
        <w:t>: Medical Review Officer Questionnaire</w:t>
      </w:r>
      <w:r w:rsidRPr="00EC62A2">
        <w:br/>
      </w:r>
      <w:r w:rsidR="00A73B57" w:rsidRPr="00EC62A2">
        <w:t xml:space="preserve">Attachment </w:t>
      </w:r>
      <w:r w:rsidR="00036090" w:rsidRPr="00EC62A2">
        <w:t>4</w:t>
      </w:r>
      <w:r w:rsidR="00A73B57" w:rsidRPr="00EC62A2">
        <w:t>: Substance Abuse Expert</w:t>
      </w:r>
      <w:r w:rsidR="00615E3C" w:rsidRPr="00EC62A2">
        <w:t xml:space="preserve"> Questionnaire</w:t>
      </w:r>
      <w:r w:rsidRPr="00EC62A2">
        <w:br/>
      </w:r>
      <w:r w:rsidR="0031491E" w:rsidRPr="00EC62A2">
        <w:t>Attachment 5</w:t>
      </w:r>
      <w:r w:rsidR="009D6D73" w:rsidRPr="00EC62A2">
        <w:t>:</w:t>
      </w:r>
      <w:r w:rsidR="0031491E" w:rsidRPr="00EC62A2">
        <w:t xml:space="preserve"> Blind Performance Test Sample Submissions</w:t>
      </w:r>
      <w:r w:rsidRPr="00EC62A2">
        <w:br/>
      </w:r>
      <w:r w:rsidR="00036090" w:rsidRPr="00EC62A2">
        <w:t xml:space="preserve">Attachment </w:t>
      </w:r>
      <w:r w:rsidR="0031491E" w:rsidRPr="00EC62A2">
        <w:t>6</w:t>
      </w:r>
      <w:r w:rsidR="00C26EB0" w:rsidRPr="00EC62A2">
        <w:t>: Revision</w:t>
      </w:r>
      <w:r w:rsidR="00036090" w:rsidRPr="00EC62A2">
        <w:t xml:space="preserve"> History for IP </w:t>
      </w:r>
      <w:r w:rsidR="00AA052A" w:rsidRPr="00EC62A2">
        <w:t>81000</w:t>
      </w:r>
      <w:r w:rsidR="00036090" w:rsidRPr="00EC62A2">
        <w:t>.08</w:t>
      </w:r>
    </w:p>
    <w:p w14:paraId="0154DB2B" w14:textId="77777777" w:rsidR="00620837" w:rsidRPr="00620837" w:rsidRDefault="00620837" w:rsidP="00AB3204">
      <w:pPr>
        <w:pStyle w:val="BodyText"/>
      </w:pPr>
    </w:p>
    <w:p w14:paraId="7F2EE897" w14:textId="60161751" w:rsidR="0054625D" w:rsidRPr="00620837" w:rsidRDefault="0054625D" w:rsidP="00776D49">
      <w:pPr>
        <w:tabs>
          <w:tab w:val="left" w:pos="3216"/>
        </w:tabs>
        <w:rPr>
          <w:szCs w:val="24"/>
        </w:rPr>
        <w:sectPr w:rsidR="0054625D" w:rsidRPr="00620837" w:rsidSect="008C047B">
          <w:footerReference w:type="default" r:id="rId17"/>
          <w:footerReference w:type="first" r:id="rId18"/>
          <w:endnotePr>
            <w:numFmt w:val="decimal"/>
          </w:endnotePr>
          <w:pgSz w:w="12240" w:h="15840" w:code="1"/>
          <w:pgMar w:top="1440" w:right="1440" w:bottom="1440" w:left="1440" w:header="720" w:footer="720" w:gutter="0"/>
          <w:cols w:space="720"/>
          <w:docGrid w:linePitch="299"/>
        </w:sectPr>
      </w:pPr>
    </w:p>
    <w:p w14:paraId="71BA6AA7" w14:textId="5BCAE0D5" w:rsidR="00036090" w:rsidRPr="000F4D83" w:rsidRDefault="00036090" w:rsidP="00247594">
      <w:pPr>
        <w:pStyle w:val="attachmenttitle"/>
      </w:pPr>
      <w:r w:rsidRPr="000F4D83">
        <w:lastRenderedPageBreak/>
        <w:t>Attachment 1</w:t>
      </w:r>
      <w:r w:rsidR="00247594">
        <w:t xml:space="preserve">: </w:t>
      </w:r>
      <w:r w:rsidRPr="000F4D83">
        <w:t>Urine Collection Questionnaire</w:t>
      </w:r>
    </w:p>
    <w:p w14:paraId="1D8D4FD4" w14:textId="3D6E8AF3" w:rsidR="00036090" w:rsidRPr="000F4D83" w:rsidRDefault="0086564D" w:rsidP="00776D49">
      <w:pPr>
        <w:jc w:val="center"/>
        <w:rPr>
          <w:u w:val="single"/>
        </w:rPr>
      </w:pPr>
      <w:r>
        <w:rPr>
          <w:u w:val="single"/>
        </w:rPr>
        <w:t>10 CFR </w:t>
      </w:r>
      <w:r w:rsidR="00036090" w:rsidRPr="000F4D83">
        <w:rPr>
          <w:u w:val="single"/>
        </w:rPr>
        <w:t>Part 26</w:t>
      </w:r>
    </w:p>
    <w:p w14:paraId="513C3DFF" w14:textId="77777777" w:rsidR="00036090" w:rsidRPr="000F4D83" w:rsidRDefault="00036090" w:rsidP="00776D49">
      <w:pPr>
        <w:jc w:val="center"/>
        <w:rPr>
          <w:u w:val="single"/>
        </w:rPr>
      </w:pPr>
      <w:r w:rsidRPr="000F4D83">
        <w:rPr>
          <w:u w:val="single"/>
        </w:rPr>
        <w:t>URINE COLLECTION QUESTIONNAIRE</w:t>
      </w:r>
    </w:p>
    <w:p w14:paraId="0F235281" w14:textId="77777777" w:rsidR="00036090" w:rsidRPr="000F4D83" w:rsidRDefault="00036090" w:rsidP="00776D49">
      <w:pPr>
        <w:jc w:val="center"/>
        <w:rPr>
          <w:u w:val="single"/>
        </w:rPr>
      </w:pPr>
    </w:p>
    <w:p w14:paraId="5920E3CC" w14:textId="77777777" w:rsidR="00036090" w:rsidRPr="00C06852" w:rsidRDefault="00036090" w:rsidP="00776D49">
      <w:pPr>
        <w:jc w:val="cente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2882"/>
        <w:gridCol w:w="10032"/>
      </w:tblGrid>
      <w:tr w:rsidR="00036090" w:rsidRPr="002C50DE" w14:paraId="2A4F4E8C" w14:textId="77777777" w:rsidTr="00D83E83">
        <w:tc>
          <w:tcPr>
            <w:tcW w:w="1116" w:type="pct"/>
          </w:tcPr>
          <w:p w14:paraId="5DCFE725" w14:textId="77777777" w:rsidR="00036090" w:rsidRPr="002C50DE" w:rsidRDefault="00036090" w:rsidP="00776D49">
            <w:pPr>
              <w:spacing w:before="60" w:line="360" w:lineRule="auto"/>
            </w:pPr>
            <w:r w:rsidRPr="002C50DE">
              <w:t>Licensee</w:t>
            </w:r>
          </w:p>
        </w:tc>
        <w:tc>
          <w:tcPr>
            <w:tcW w:w="3884" w:type="pct"/>
          </w:tcPr>
          <w:p w14:paraId="0BE34EB6" w14:textId="77777777" w:rsidR="00036090" w:rsidRPr="002C50DE" w:rsidRDefault="00036090" w:rsidP="00776D49">
            <w:pPr>
              <w:spacing w:before="60" w:line="360" w:lineRule="auto"/>
              <w:jc w:val="center"/>
            </w:pPr>
          </w:p>
        </w:tc>
      </w:tr>
      <w:tr w:rsidR="00036090" w:rsidRPr="002C50DE" w14:paraId="2C0426BB" w14:textId="77777777" w:rsidTr="00D83E83">
        <w:tc>
          <w:tcPr>
            <w:tcW w:w="1116" w:type="pct"/>
          </w:tcPr>
          <w:p w14:paraId="3F850DB4" w14:textId="77777777" w:rsidR="00036090" w:rsidRPr="002C50DE" w:rsidRDefault="00036090" w:rsidP="00776D49">
            <w:pPr>
              <w:spacing w:before="60" w:line="360" w:lineRule="auto"/>
            </w:pPr>
            <w:r w:rsidRPr="002C50DE">
              <w:t>Contact Person</w:t>
            </w:r>
          </w:p>
        </w:tc>
        <w:tc>
          <w:tcPr>
            <w:tcW w:w="3884" w:type="pct"/>
          </w:tcPr>
          <w:p w14:paraId="6E6B78BF" w14:textId="77777777" w:rsidR="00036090" w:rsidRPr="002C50DE" w:rsidRDefault="00036090" w:rsidP="00776D49">
            <w:pPr>
              <w:spacing w:before="60" w:line="360" w:lineRule="auto"/>
              <w:jc w:val="center"/>
            </w:pPr>
          </w:p>
        </w:tc>
      </w:tr>
      <w:tr w:rsidR="00036090" w:rsidRPr="002C50DE" w14:paraId="599F9FB5" w14:textId="77777777" w:rsidTr="00D83E83">
        <w:tc>
          <w:tcPr>
            <w:tcW w:w="1116" w:type="pct"/>
          </w:tcPr>
          <w:p w14:paraId="364EAAC7" w14:textId="77777777" w:rsidR="00036090" w:rsidRPr="002C50DE" w:rsidRDefault="00036090" w:rsidP="00776D49">
            <w:pPr>
              <w:spacing w:before="60" w:line="360" w:lineRule="auto"/>
            </w:pPr>
            <w:r w:rsidRPr="002C50DE">
              <w:t>Inspection Date</w:t>
            </w:r>
          </w:p>
        </w:tc>
        <w:tc>
          <w:tcPr>
            <w:tcW w:w="3884" w:type="pct"/>
          </w:tcPr>
          <w:p w14:paraId="02FA5BC7" w14:textId="77777777" w:rsidR="00036090" w:rsidRPr="002C50DE" w:rsidRDefault="00036090" w:rsidP="00776D49">
            <w:pPr>
              <w:spacing w:before="60" w:line="360" w:lineRule="auto"/>
              <w:jc w:val="center"/>
            </w:pPr>
          </w:p>
        </w:tc>
      </w:tr>
      <w:tr w:rsidR="00036090" w:rsidRPr="002C50DE" w14:paraId="01DC415A" w14:textId="77777777" w:rsidTr="00D83E83">
        <w:tc>
          <w:tcPr>
            <w:tcW w:w="1116" w:type="pct"/>
          </w:tcPr>
          <w:p w14:paraId="5BBEC85C" w14:textId="77777777" w:rsidR="00036090" w:rsidRPr="002C50DE" w:rsidRDefault="00036090" w:rsidP="00776D49">
            <w:pPr>
              <w:spacing w:before="60" w:line="360" w:lineRule="auto"/>
            </w:pPr>
            <w:r w:rsidRPr="002C50DE">
              <w:t>Inspector</w:t>
            </w:r>
          </w:p>
        </w:tc>
        <w:tc>
          <w:tcPr>
            <w:tcW w:w="3884" w:type="pct"/>
          </w:tcPr>
          <w:p w14:paraId="41194797" w14:textId="77777777" w:rsidR="00036090" w:rsidRPr="002C50DE" w:rsidRDefault="00036090" w:rsidP="00776D49">
            <w:pPr>
              <w:spacing w:before="60" w:line="360" w:lineRule="auto"/>
              <w:jc w:val="center"/>
            </w:pPr>
          </w:p>
        </w:tc>
      </w:tr>
    </w:tbl>
    <w:p w14:paraId="79C3D6D5" w14:textId="77777777" w:rsidR="00036090" w:rsidRPr="00C06852" w:rsidRDefault="00036090" w:rsidP="00776D49"/>
    <w:p w14:paraId="6915B1F9" w14:textId="77777777" w:rsidR="00036090" w:rsidRPr="00C06852" w:rsidRDefault="00036090" w:rsidP="00776D49"/>
    <w:p w14:paraId="00599353" w14:textId="77777777" w:rsidR="00036090" w:rsidRPr="00C06852" w:rsidRDefault="00036090" w:rsidP="00776D49"/>
    <w:p w14:paraId="490076E8" w14:textId="3F9AACDC" w:rsidR="00036090" w:rsidRPr="008968A5" w:rsidRDefault="00763F8A" w:rsidP="00B12B93">
      <w:pPr>
        <w:pStyle w:val="BodyText"/>
      </w:pPr>
      <w:r>
        <w:t>T</w:t>
      </w:r>
      <w:r w:rsidR="00036090" w:rsidRPr="008968A5">
        <w:t xml:space="preserve">his </w:t>
      </w:r>
      <w:r w:rsidR="0031491E">
        <w:t xml:space="preserve">Urine Collection </w:t>
      </w:r>
      <w:r w:rsidR="00036090" w:rsidRPr="008968A5">
        <w:t xml:space="preserve">questionnaire </w:t>
      </w:r>
      <w:r w:rsidR="000073A0" w:rsidRPr="008968A5">
        <w:t xml:space="preserve">may </w:t>
      </w:r>
      <w:r w:rsidR="00036090" w:rsidRPr="008968A5">
        <w:t xml:space="preserve">be used by the </w:t>
      </w:r>
      <w:r w:rsidR="00D71D44">
        <w:t xml:space="preserve">U.S. </w:t>
      </w:r>
      <w:r w:rsidR="00036090" w:rsidRPr="008968A5">
        <w:t>Nuclear Regulatory Commission</w:t>
      </w:r>
      <w:r w:rsidR="00E22186">
        <w:t xml:space="preserve"> </w:t>
      </w:r>
      <w:r w:rsidR="0031491E">
        <w:t>(NRC)</w:t>
      </w:r>
      <w:r w:rsidR="0031491E" w:rsidRPr="008968A5">
        <w:t xml:space="preserve"> </w:t>
      </w:r>
      <w:r w:rsidR="00036090" w:rsidRPr="008968A5">
        <w:t xml:space="preserve">inspector when </w:t>
      </w:r>
      <w:r w:rsidR="0031491E">
        <w:t xml:space="preserve">evaluating </w:t>
      </w:r>
      <w:r w:rsidR="00036090" w:rsidRPr="008968A5">
        <w:t>the urine collection procedures at a licensee</w:t>
      </w:r>
      <w:r w:rsidR="00A05233" w:rsidRPr="008968A5">
        <w:t>’s</w:t>
      </w:r>
      <w:r w:rsidR="00036090" w:rsidRPr="008968A5">
        <w:t xml:space="preserve"> or other entity’s specimen collection site. Each question is accompanied by potential answers and the relevant</w:t>
      </w:r>
      <w:r w:rsidR="0031491E">
        <w:t xml:space="preserve"> requirement(s) in </w:t>
      </w:r>
      <w:r w:rsidR="0086564D">
        <w:t>10 CFR </w:t>
      </w:r>
      <w:r w:rsidR="00036090" w:rsidRPr="008968A5">
        <w:t>Part 26, Subpart E.</w:t>
      </w:r>
    </w:p>
    <w:p w14:paraId="0D08DF9F" w14:textId="77777777" w:rsidR="00763F8A" w:rsidRDefault="00763F8A" w:rsidP="00776D49">
      <w:pPr>
        <w:rPr>
          <w:szCs w:val="24"/>
        </w:rPr>
      </w:pPr>
      <w:r>
        <w:rPr>
          <w:szCs w:val="24"/>
        </w:rPr>
        <w:br w:type="page"/>
      </w:r>
    </w:p>
    <w:p w14:paraId="0BD56EFF" w14:textId="03FD95E7" w:rsidR="003E3DC9" w:rsidRDefault="003E3DC9" w:rsidP="00B12B93">
      <w:pPr>
        <w:pStyle w:val="BodyText"/>
      </w:pPr>
      <w:r w:rsidRPr="00763F8A">
        <w:rPr>
          <w:szCs w:val="24"/>
          <w:u w:val="single"/>
        </w:rPr>
        <w:lastRenderedPageBreak/>
        <w:t>INSTRUCTIONS</w:t>
      </w:r>
      <w:r>
        <w:rPr>
          <w:szCs w:val="24"/>
        </w:rPr>
        <w:t>:</w:t>
      </w:r>
    </w:p>
    <w:p w14:paraId="3DE71DA5" w14:textId="74C42745" w:rsidR="00763F8A" w:rsidRDefault="003E3DC9" w:rsidP="00B12B93">
      <w:pPr>
        <w:pStyle w:val="BodyText"/>
        <w:rPr>
          <w:szCs w:val="24"/>
        </w:rPr>
      </w:pPr>
      <w:r>
        <w:rPr>
          <w:szCs w:val="24"/>
        </w:rPr>
        <w:t xml:space="preserve">The Urine Collector </w:t>
      </w:r>
      <w:r w:rsidR="00036090" w:rsidRPr="008968A5">
        <w:rPr>
          <w:szCs w:val="24"/>
        </w:rPr>
        <w:t xml:space="preserve">questionnaire is divided into three </w:t>
      </w:r>
      <w:r w:rsidR="0026251F">
        <w:rPr>
          <w:szCs w:val="24"/>
        </w:rPr>
        <w:t>section</w:t>
      </w:r>
      <w:r w:rsidR="00036090" w:rsidRPr="008968A5">
        <w:rPr>
          <w:szCs w:val="24"/>
        </w:rPr>
        <w:t>s.</w:t>
      </w:r>
    </w:p>
    <w:p w14:paraId="3FC53D81" w14:textId="014C429D" w:rsidR="00036090" w:rsidRPr="003E4E3B" w:rsidRDefault="0026251F" w:rsidP="003E4E3B">
      <w:pPr>
        <w:pStyle w:val="ListBullet2"/>
      </w:pPr>
      <w:r w:rsidRPr="00B108CF">
        <w:rPr>
          <w:u w:val="single"/>
        </w:rPr>
        <w:t>Section</w:t>
      </w:r>
      <w:r w:rsidR="003E3DC9" w:rsidRPr="00B108CF">
        <w:rPr>
          <w:u w:val="single"/>
        </w:rPr>
        <w:t xml:space="preserve"> A </w:t>
      </w:r>
      <w:r w:rsidR="00036090" w:rsidRPr="00B108CF">
        <w:rPr>
          <w:u w:val="single"/>
        </w:rPr>
        <w:t>(Observing the Collector</w:t>
      </w:r>
      <w:r w:rsidR="003E3DC9" w:rsidRPr="00B108CF">
        <w:rPr>
          <w:u w:val="single"/>
        </w:rPr>
        <w:t xml:space="preserve"> – Mock Collection</w:t>
      </w:r>
      <w:r w:rsidR="00036090" w:rsidRPr="00B108CF">
        <w:rPr>
          <w:u w:val="single"/>
        </w:rPr>
        <w:t>)</w:t>
      </w:r>
      <w:r w:rsidR="00036090" w:rsidRPr="003E4E3B">
        <w:t xml:space="preserve"> is to be completed by the inspector during a mock specimen collection. The inspector is to direct the collector to treat the inspector as an employee wh</w:t>
      </w:r>
      <w:r w:rsidR="00A14A19" w:rsidRPr="003E4E3B">
        <w:t xml:space="preserve">o has just arrived for a test. </w:t>
      </w:r>
      <w:r w:rsidR="00036090" w:rsidRPr="003E4E3B">
        <w:t>At the point in the collection when the collector requests the inspector to provide a specimen, the inspector will direct the collector to fill the specimen collection cup with water and assume the “specimen” is acceptable (</w:t>
      </w:r>
      <w:r w:rsidR="00D71D44" w:rsidRPr="003E4E3B">
        <w:t xml:space="preserve">in appearance and temperature). </w:t>
      </w:r>
      <w:r w:rsidR="00036090" w:rsidRPr="003E4E3B">
        <w:t>The full specimen collection process must be observed by the inspector. The inspector must also enter the private collection area to assess security measures.</w:t>
      </w:r>
    </w:p>
    <w:p w14:paraId="6C9008B8" w14:textId="66CFFF26" w:rsidR="00036090" w:rsidRPr="008968A5" w:rsidRDefault="0026251F" w:rsidP="00B108CF">
      <w:pPr>
        <w:pStyle w:val="ListBullet2"/>
        <w:rPr>
          <w:szCs w:val="24"/>
        </w:rPr>
      </w:pPr>
      <w:r>
        <w:rPr>
          <w:szCs w:val="24"/>
          <w:u w:val="single"/>
        </w:rPr>
        <w:t>Section</w:t>
      </w:r>
      <w:r w:rsidR="003E3DC9">
        <w:rPr>
          <w:szCs w:val="24"/>
          <w:u w:val="single"/>
        </w:rPr>
        <w:t xml:space="preserve"> B </w:t>
      </w:r>
      <w:r w:rsidR="00036090" w:rsidRPr="00763F8A">
        <w:rPr>
          <w:szCs w:val="24"/>
          <w:u w:val="single"/>
        </w:rPr>
        <w:t>(Knowledge of Collection Procedures)</w:t>
      </w:r>
      <w:r w:rsidR="00036090" w:rsidRPr="008968A5">
        <w:rPr>
          <w:szCs w:val="24"/>
        </w:rPr>
        <w:t xml:space="preserve"> is to be completed after the mock collection.</w:t>
      </w:r>
      <w:r w:rsidR="00D71D44">
        <w:rPr>
          <w:szCs w:val="24"/>
        </w:rPr>
        <w:t xml:space="preserve"> </w:t>
      </w:r>
      <w:r w:rsidR="00036090" w:rsidRPr="008968A5">
        <w:rPr>
          <w:szCs w:val="24"/>
        </w:rPr>
        <w:t xml:space="preserve">The inspector will ask the collector questions </w:t>
      </w:r>
      <w:r w:rsidR="003D0365">
        <w:rPr>
          <w:szCs w:val="24"/>
        </w:rPr>
        <w:t xml:space="preserve">about the </w:t>
      </w:r>
      <w:r w:rsidR="00036090" w:rsidRPr="008968A5">
        <w:rPr>
          <w:szCs w:val="24"/>
        </w:rPr>
        <w:t>procedures to be followed during typical and atypical collections.</w:t>
      </w:r>
    </w:p>
    <w:p w14:paraId="08549BDA" w14:textId="3FEA4A01" w:rsidR="00036090" w:rsidRDefault="0026251F" w:rsidP="00B108CF">
      <w:pPr>
        <w:pStyle w:val="ListBullet2"/>
        <w:rPr>
          <w:szCs w:val="24"/>
        </w:rPr>
      </w:pPr>
      <w:r>
        <w:rPr>
          <w:rFonts w:eastAsiaTheme="majorEastAsia" w:cstheme="majorBidi"/>
        </w:rPr>
        <w:t>Section</w:t>
      </w:r>
      <w:r w:rsidR="003E3DC9">
        <w:rPr>
          <w:szCs w:val="24"/>
          <w:u w:val="single"/>
        </w:rPr>
        <w:t xml:space="preserve"> C </w:t>
      </w:r>
      <w:r w:rsidR="00036090" w:rsidRPr="00763F8A">
        <w:rPr>
          <w:szCs w:val="24"/>
          <w:u w:val="single"/>
        </w:rPr>
        <w:t>(Observing the Facility)</w:t>
      </w:r>
      <w:r w:rsidR="00036090" w:rsidRPr="008968A5">
        <w:rPr>
          <w:szCs w:val="24"/>
        </w:rPr>
        <w:t xml:space="preserve"> consists of questions to be completed by the inspector based on observations made regarding the specimen collection facility.</w:t>
      </w:r>
    </w:p>
    <w:p w14:paraId="4386F3FC" w14:textId="77777777" w:rsidR="003E3DC9" w:rsidRPr="000F4D83" w:rsidRDefault="003E3DC9" w:rsidP="00776D49">
      <w:pPr>
        <w:jc w:val="center"/>
        <w:rPr>
          <w:u w:val="single"/>
        </w:rPr>
      </w:pPr>
      <w:r w:rsidRPr="000F4D83">
        <w:rPr>
          <w:u w:val="single"/>
        </w:rPr>
        <w:t>Table of Contents</w:t>
      </w:r>
    </w:p>
    <w:p w14:paraId="2B4AE968" w14:textId="77777777" w:rsidR="003E3DC9" w:rsidRPr="008968A5" w:rsidRDefault="003E3DC9" w:rsidP="00776D49"/>
    <w:tbl>
      <w:tblPr>
        <w:tblW w:w="122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0"/>
        <w:gridCol w:w="1710"/>
      </w:tblGrid>
      <w:tr w:rsidR="003E3DC9" w:rsidRPr="008968A5" w14:paraId="6FA3071E" w14:textId="77777777" w:rsidTr="00BF2925">
        <w:tc>
          <w:tcPr>
            <w:tcW w:w="10530" w:type="dxa"/>
            <w:vAlign w:val="center"/>
          </w:tcPr>
          <w:p w14:paraId="73E912F8" w14:textId="3938C403" w:rsidR="003E3DC9" w:rsidRPr="00DB2271" w:rsidRDefault="0026251F" w:rsidP="00776D49">
            <w:pPr>
              <w:overflowPunct w:val="0"/>
              <w:textAlignment w:val="baseline"/>
            </w:pPr>
            <w:r>
              <w:t>Section</w:t>
            </w:r>
          </w:p>
        </w:tc>
        <w:tc>
          <w:tcPr>
            <w:tcW w:w="1710" w:type="dxa"/>
          </w:tcPr>
          <w:p w14:paraId="4F89AC47" w14:textId="77777777" w:rsidR="003E3DC9" w:rsidRPr="00DB2271" w:rsidRDefault="003E3DC9" w:rsidP="00776D49">
            <w:pPr>
              <w:overflowPunct w:val="0"/>
              <w:jc w:val="center"/>
              <w:textAlignment w:val="baseline"/>
            </w:pPr>
            <w:r w:rsidRPr="00DB2271">
              <w:t>Question Numbers</w:t>
            </w:r>
          </w:p>
        </w:tc>
      </w:tr>
      <w:tr w:rsidR="003E3DC9" w:rsidRPr="008968A5" w14:paraId="0196D002" w14:textId="77777777" w:rsidTr="00BF2925">
        <w:trPr>
          <w:trHeight w:val="288"/>
        </w:trPr>
        <w:tc>
          <w:tcPr>
            <w:tcW w:w="10530" w:type="dxa"/>
            <w:vAlign w:val="center"/>
          </w:tcPr>
          <w:p w14:paraId="5C54F63E" w14:textId="77777777" w:rsidR="003E3DC9" w:rsidRPr="008968A5" w:rsidRDefault="003E3DC9" w:rsidP="00776D49">
            <w:pPr>
              <w:overflowPunct w:val="0"/>
              <w:textAlignment w:val="baseline"/>
            </w:pPr>
            <w:r>
              <w:t>A. Observing the Collector (</w:t>
            </w:r>
            <w:r w:rsidRPr="00FA0B7D">
              <w:rPr>
                <w:szCs w:val="24"/>
              </w:rPr>
              <w:t>Mock Collection</w:t>
            </w:r>
            <w:r>
              <w:rPr>
                <w:szCs w:val="24"/>
              </w:rPr>
              <w:t>)</w:t>
            </w:r>
          </w:p>
        </w:tc>
        <w:tc>
          <w:tcPr>
            <w:tcW w:w="1710" w:type="dxa"/>
            <w:tcMar>
              <w:left w:w="432" w:type="dxa"/>
              <w:right w:w="115" w:type="dxa"/>
            </w:tcMar>
            <w:vAlign w:val="center"/>
          </w:tcPr>
          <w:p w14:paraId="42779B8A" w14:textId="4BDE31BB" w:rsidR="003E3DC9" w:rsidRPr="008968A5" w:rsidRDefault="003E3DC9" w:rsidP="00776D49">
            <w:pPr>
              <w:overflowPunct w:val="0"/>
              <w:textAlignment w:val="baseline"/>
            </w:pPr>
            <w:r w:rsidRPr="008968A5">
              <w:t>A</w:t>
            </w:r>
            <w:r>
              <w:t>1 – A28</w:t>
            </w:r>
          </w:p>
        </w:tc>
      </w:tr>
      <w:tr w:rsidR="003E3DC9" w:rsidRPr="008968A5" w14:paraId="5E93DF1B" w14:textId="77777777" w:rsidTr="00BF2925">
        <w:trPr>
          <w:trHeight w:val="288"/>
        </w:trPr>
        <w:tc>
          <w:tcPr>
            <w:tcW w:w="10530" w:type="dxa"/>
            <w:vAlign w:val="center"/>
          </w:tcPr>
          <w:p w14:paraId="11B68C29" w14:textId="77777777" w:rsidR="003E3DC9" w:rsidRPr="008968A5" w:rsidRDefault="003E3DC9" w:rsidP="00776D49">
            <w:pPr>
              <w:overflowPunct w:val="0"/>
              <w:textAlignment w:val="baseline"/>
            </w:pPr>
            <w:r w:rsidRPr="008968A5">
              <w:t xml:space="preserve">B. </w:t>
            </w:r>
            <w:r>
              <w:t>K</w:t>
            </w:r>
            <w:r w:rsidRPr="008968A5">
              <w:t>nowledge of Collection Procedures</w:t>
            </w:r>
          </w:p>
        </w:tc>
        <w:tc>
          <w:tcPr>
            <w:tcW w:w="1710" w:type="dxa"/>
            <w:tcMar>
              <w:left w:w="432" w:type="dxa"/>
              <w:right w:w="115" w:type="dxa"/>
            </w:tcMar>
            <w:vAlign w:val="center"/>
          </w:tcPr>
          <w:p w14:paraId="232BB38D" w14:textId="1283A790" w:rsidR="003E3DC9" w:rsidRPr="008968A5" w:rsidRDefault="003E3DC9" w:rsidP="00776D49">
            <w:pPr>
              <w:overflowPunct w:val="0"/>
              <w:textAlignment w:val="baseline"/>
            </w:pPr>
            <w:r w:rsidRPr="008968A5">
              <w:t xml:space="preserve">B1 – </w:t>
            </w:r>
            <w:r w:rsidRPr="00E2447E">
              <w:t>B2</w:t>
            </w:r>
            <w:r w:rsidR="00327A13" w:rsidRPr="0087062A">
              <w:t>9</w:t>
            </w:r>
          </w:p>
        </w:tc>
      </w:tr>
      <w:tr w:rsidR="003E3DC9" w:rsidRPr="008968A5" w14:paraId="014C2F64" w14:textId="77777777" w:rsidTr="00BF2925">
        <w:trPr>
          <w:trHeight w:val="288"/>
        </w:trPr>
        <w:tc>
          <w:tcPr>
            <w:tcW w:w="10530" w:type="dxa"/>
            <w:vAlign w:val="center"/>
          </w:tcPr>
          <w:p w14:paraId="69E2FDD0" w14:textId="77777777" w:rsidR="003E3DC9" w:rsidRPr="008968A5" w:rsidRDefault="003E3DC9" w:rsidP="00776D49">
            <w:pPr>
              <w:overflowPunct w:val="0"/>
              <w:textAlignment w:val="baseline"/>
            </w:pPr>
            <w:r>
              <w:t>C</w:t>
            </w:r>
            <w:r w:rsidRPr="008968A5">
              <w:t>. Observing the Facility</w:t>
            </w:r>
          </w:p>
        </w:tc>
        <w:tc>
          <w:tcPr>
            <w:tcW w:w="1710" w:type="dxa"/>
            <w:tcMar>
              <w:left w:w="432" w:type="dxa"/>
              <w:right w:w="115" w:type="dxa"/>
            </w:tcMar>
            <w:vAlign w:val="center"/>
          </w:tcPr>
          <w:p w14:paraId="44300568" w14:textId="51030E9D" w:rsidR="003E3DC9" w:rsidRPr="008968A5" w:rsidRDefault="00327A13" w:rsidP="00776D49">
            <w:pPr>
              <w:overflowPunct w:val="0"/>
              <w:textAlignment w:val="baseline"/>
            </w:pPr>
            <w:r>
              <w:t>C</w:t>
            </w:r>
            <w:r w:rsidRPr="008968A5">
              <w:t xml:space="preserve"> </w:t>
            </w:r>
            <w:r w:rsidR="003E3DC9" w:rsidRPr="008968A5">
              <w:t xml:space="preserve">1 – </w:t>
            </w:r>
            <w:r>
              <w:t>C8</w:t>
            </w:r>
          </w:p>
        </w:tc>
      </w:tr>
    </w:tbl>
    <w:p w14:paraId="1F594F58" w14:textId="77777777" w:rsidR="00763F8A" w:rsidRPr="008968A5" w:rsidRDefault="00763F8A" w:rsidP="00776D49">
      <w:pPr>
        <w:rPr>
          <w:szCs w:val="24"/>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42"/>
        <w:gridCol w:w="2753"/>
        <w:gridCol w:w="3870"/>
        <w:gridCol w:w="5565"/>
      </w:tblGrid>
      <w:tr w:rsidR="00036090" w:rsidRPr="008968A5" w14:paraId="38F80E23" w14:textId="77777777" w:rsidTr="10A1D4B5">
        <w:trPr>
          <w:cantSplit/>
          <w:tblHeader/>
        </w:trPr>
        <w:tc>
          <w:tcPr>
            <w:tcW w:w="0" w:type="auto"/>
            <w:gridSpan w:val="4"/>
            <w:shd w:val="clear" w:color="auto" w:fill="FFFFFF" w:themeFill="background1"/>
          </w:tcPr>
          <w:p w14:paraId="1DA75F19" w14:textId="22B03BC2" w:rsidR="00036090" w:rsidRPr="008968A5" w:rsidRDefault="00036090" w:rsidP="004459D8">
            <w:pPr>
              <w:keepNext/>
              <w:keepLines/>
              <w:rPr>
                <w:b/>
                <w:szCs w:val="24"/>
              </w:rPr>
            </w:pPr>
            <w:r w:rsidRPr="00D71D44">
              <w:rPr>
                <w:szCs w:val="24"/>
              </w:rPr>
              <w:t>A</w:t>
            </w:r>
            <w:r w:rsidRPr="000F4D83">
              <w:rPr>
                <w:szCs w:val="24"/>
              </w:rPr>
              <w:t>.</w:t>
            </w:r>
            <w:r w:rsidR="0057322F">
              <w:rPr>
                <w:szCs w:val="24"/>
              </w:rPr>
              <w:t xml:space="preserve"> </w:t>
            </w:r>
            <w:r w:rsidR="00B962E4">
              <w:rPr>
                <w:szCs w:val="24"/>
              </w:rPr>
              <w:t xml:space="preserve">Urine Collection, </w:t>
            </w:r>
            <w:r w:rsidRPr="000F4D83">
              <w:rPr>
                <w:szCs w:val="24"/>
              </w:rPr>
              <w:t>Observing the Collector</w:t>
            </w:r>
            <w:r w:rsidR="00FA0B7D">
              <w:rPr>
                <w:szCs w:val="24"/>
              </w:rPr>
              <w:t xml:space="preserve"> </w:t>
            </w:r>
            <w:r w:rsidR="003E3DC9">
              <w:rPr>
                <w:szCs w:val="24"/>
              </w:rPr>
              <w:t>(Mock Collection)</w:t>
            </w:r>
          </w:p>
        </w:tc>
      </w:tr>
      <w:tr w:rsidR="008F4ECD" w:rsidRPr="008968A5" w14:paraId="044AC570" w14:textId="77777777" w:rsidTr="00FF24D0">
        <w:trPr>
          <w:cantSplit/>
          <w:trHeight w:val="84"/>
          <w:tblHeader/>
        </w:trPr>
        <w:tc>
          <w:tcPr>
            <w:tcW w:w="0" w:type="auto"/>
            <w:vAlign w:val="center"/>
          </w:tcPr>
          <w:p w14:paraId="5CC2E151" w14:textId="52F71781" w:rsidR="008F4ECD" w:rsidRPr="008968A5" w:rsidRDefault="008F4ECD" w:rsidP="004459D8">
            <w:pPr>
              <w:keepNext/>
              <w:keepLines/>
              <w:jc w:val="center"/>
            </w:pPr>
            <w:r w:rsidRPr="008968A5">
              <w:rPr>
                <w:szCs w:val="24"/>
              </w:rPr>
              <w:t>Num</w:t>
            </w:r>
            <w:r w:rsidR="00C96736">
              <w:rPr>
                <w:szCs w:val="24"/>
              </w:rPr>
              <w:t>.</w:t>
            </w:r>
          </w:p>
        </w:tc>
        <w:tc>
          <w:tcPr>
            <w:tcW w:w="2753" w:type="dxa"/>
            <w:vAlign w:val="center"/>
          </w:tcPr>
          <w:p w14:paraId="3B4AC295" w14:textId="326B0C62" w:rsidR="008F4ECD" w:rsidRPr="008968A5" w:rsidRDefault="008F4ECD" w:rsidP="004459D8">
            <w:pPr>
              <w:keepNext/>
              <w:keepLines/>
            </w:pPr>
            <w:r w:rsidRPr="000F4D83">
              <w:t>Question</w:t>
            </w:r>
          </w:p>
        </w:tc>
        <w:tc>
          <w:tcPr>
            <w:tcW w:w="3870" w:type="dxa"/>
            <w:vAlign w:val="center"/>
          </w:tcPr>
          <w:p w14:paraId="3E17A605" w14:textId="4FC6CCB7" w:rsidR="008F4ECD" w:rsidRPr="008968A5" w:rsidRDefault="008F4ECD" w:rsidP="004459D8">
            <w:pPr>
              <w:overflowPunct w:val="0"/>
              <w:textAlignment w:val="baseline"/>
            </w:pPr>
            <w:r w:rsidRPr="000F4D83">
              <w:t>Answer</w:t>
            </w:r>
          </w:p>
        </w:tc>
        <w:tc>
          <w:tcPr>
            <w:tcW w:w="5565" w:type="dxa"/>
            <w:vAlign w:val="center"/>
          </w:tcPr>
          <w:p w14:paraId="2C48EA21" w14:textId="6E575F29" w:rsidR="008F4ECD" w:rsidRPr="008968A5" w:rsidRDefault="008F4ECD" w:rsidP="004459D8">
            <w:pPr>
              <w:keepNext/>
              <w:keepLines/>
            </w:pPr>
            <w:r w:rsidRPr="000F4D83">
              <w:t>NRC R</w:t>
            </w:r>
            <w:r w:rsidR="00A95BD4">
              <w:t>egulation(s)</w:t>
            </w:r>
          </w:p>
        </w:tc>
      </w:tr>
      <w:tr w:rsidR="008F4ECD" w:rsidRPr="008968A5" w14:paraId="63369952" w14:textId="77777777" w:rsidTr="00B61465">
        <w:trPr>
          <w:cantSplit/>
          <w:trHeight w:val="1434"/>
        </w:trPr>
        <w:tc>
          <w:tcPr>
            <w:tcW w:w="0" w:type="auto"/>
          </w:tcPr>
          <w:p w14:paraId="1F431634" w14:textId="77777777" w:rsidR="008F4ECD" w:rsidRPr="008968A5" w:rsidRDefault="008F4ECD" w:rsidP="004459D8">
            <w:pPr>
              <w:keepNext/>
              <w:keepLines/>
              <w:jc w:val="center"/>
            </w:pPr>
            <w:r w:rsidRPr="008968A5">
              <w:t>A1</w:t>
            </w:r>
          </w:p>
        </w:tc>
        <w:tc>
          <w:tcPr>
            <w:tcW w:w="2753" w:type="dxa"/>
          </w:tcPr>
          <w:p w14:paraId="6BB79949" w14:textId="23CF8A72" w:rsidR="00B962E4" w:rsidRPr="008968A5" w:rsidRDefault="008F4ECD" w:rsidP="004459D8">
            <w:pPr>
              <w:keepNext/>
              <w:keepLines/>
            </w:pPr>
            <w:r w:rsidRPr="008968A5">
              <w:t>D</w:t>
            </w:r>
            <w:r w:rsidR="00B962E4">
              <w:t>id</w:t>
            </w:r>
            <w:r w:rsidRPr="008968A5">
              <w:t xml:space="preserve"> the collector positively identify the donor </w:t>
            </w:r>
            <w:r w:rsidR="00B962E4" w:rsidRPr="008968A5">
              <w:t>[</w:t>
            </w:r>
            <w:r w:rsidR="00530B38">
              <w:t>or</w:t>
            </w:r>
            <w:r w:rsidR="00B962E4" w:rsidRPr="008968A5">
              <w:t xml:space="preserve"> the inspector] </w:t>
            </w:r>
            <w:r w:rsidRPr="008968A5">
              <w:t xml:space="preserve">by photo identification before beginning the collection process? </w:t>
            </w:r>
          </w:p>
        </w:tc>
        <w:tc>
          <w:tcPr>
            <w:tcW w:w="3870" w:type="dxa"/>
          </w:tcPr>
          <w:p w14:paraId="7D8081E6" w14:textId="4DFCC67E" w:rsidR="008F4ECD" w:rsidRPr="008968A5" w:rsidRDefault="00763F8A" w:rsidP="004459D8">
            <w:pPr>
              <w:numPr>
                <w:ilvl w:val="0"/>
                <w:numId w:val="1"/>
              </w:numPr>
              <w:tabs>
                <w:tab w:val="clear" w:pos="720"/>
                <w:tab w:val="num" w:pos="380"/>
              </w:tabs>
              <w:overflowPunct w:val="0"/>
              <w:ind w:left="302" w:hanging="288"/>
              <w:textAlignment w:val="baseline"/>
            </w:pPr>
            <w:r>
              <w:t>Yes.</w:t>
            </w:r>
          </w:p>
          <w:p w14:paraId="46044279" w14:textId="3ED0A0AF" w:rsidR="008F4ECD" w:rsidRPr="008968A5" w:rsidRDefault="00763F8A" w:rsidP="004459D8">
            <w:pPr>
              <w:numPr>
                <w:ilvl w:val="0"/>
                <w:numId w:val="1"/>
              </w:numPr>
              <w:tabs>
                <w:tab w:val="clear" w:pos="720"/>
                <w:tab w:val="num" w:pos="380"/>
              </w:tabs>
              <w:overflowPunct w:val="0"/>
              <w:ind w:left="302" w:hanging="288"/>
              <w:textAlignment w:val="baseline"/>
            </w:pPr>
            <w:r>
              <w:t>No.</w:t>
            </w:r>
          </w:p>
          <w:p w14:paraId="2C7707C8"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6D7245BE" w14:textId="77777777" w:rsidR="008F4ECD" w:rsidRPr="008968A5" w:rsidRDefault="008F4ECD" w:rsidP="004459D8">
            <w:pPr>
              <w:overflowPunct w:val="0"/>
              <w:ind w:left="302" w:hanging="288"/>
              <w:textAlignment w:val="baseline"/>
            </w:pPr>
          </w:p>
        </w:tc>
        <w:tc>
          <w:tcPr>
            <w:tcW w:w="5565" w:type="dxa"/>
          </w:tcPr>
          <w:p w14:paraId="53EA6BCE" w14:textId="5DF15578" w:rsidR="008F4ECD" w:rsidRPr="008968A5" w:rsidRDefault="00223BA8" w:rsidP="004459D8">
            <w:pPr>
              <w:keepNext/>
              <w:keepLines/>
            </w:pPr>
            <w:r>
              <w:t>§ </w:t>
            </w:r>
            <w:r w:rsidR="008F4ECD" w:rsidRPr="008968A5">
              <w:t>26.89(b)(1) states:</w:t>
            </w:r>
            <w:r w:rsidR="0057322F">
              <w:t xml:space="preserve"> </w:t>
            </w:r>
            <w:r w:rsidR="007C0067">
              <w:br/>
            </w:r>
            <w:r w:rsidR="008F4ECD" w:rsidRPr="008968A5">
              <w:t>“Acceptable identification includes photo-identification issued by a licensee or other entity who is subject to his part, or by the Federal</w:t>
            </w:r>
            <w:r w:rsidR="008F4ECD">
              <w:t>,</w:t>
            </w:r>
            <w:r w:rsidR="008F4ECD" w:rsidRPr="008968A5">
              <w:t xml:space="preserve"> State, </w:t>
            </w:r>
            <w:r w:rsidR="007976A7">
              <w:t>or</w:t>
            </w:r>
            <w:r w:rsidR="008F4ECD" w:rsidRPr="008968A5">
              <w:t xml:space="preserve"> local government. Licensees and other entities may not accept faxes or photocopies of identification.”</w:t>
            </w:r>
          </w:p>
        </w:tc>
      </w:tr>
      <w:tr w:rsidR="008F4ECD" w:rsidRPr="008968A5" w14:paraId="297ADFEE" w14:textId="77777777" w:rsidTr="00B61465">
        <w:trPr>
          <w:cantSplit/>
        </w:trPr>
        <w:tc>
          <w:tcPr>
            <w:tcW w:w="0" w:type="auto"/>
          </w:tcPr>
          <w:p w14:paraId="40A4D6AD" w14:textId="77777777" w:rsidR="008F4ECD" w:rsidRPr="008968A5" w:rsidRDefault="008F4ECD" w:rsidP="004459D8">
            <w:pPr>
              <w:jc w:val="center"/>
            </w:pPr>
            <w:r w:rsidRPr="008968A5">
              <w:t>A2</w:t>
            </w:r>
          </w:p>
        </w:tc>
        <w:tc>
          <w:tcPr>
            <w:tcW w:w="2753" w:type="dxa"/>
          </w:tcPr>
          <w:p w14:paraId="0ECC764E" w14:textId="5687F83D" w:rsidR="008F4ECD" w:rsidRPr="008968A5" w:rsidRDefault="00B962E4" w:rsidP="004459D8">
            <w:r w:rsidRPr="008968A5">
              <w:t>D</w:t>
            </w:r>
            <w:r>
              <w:t>id</w:t>
            </w:r>
            <w:r w:rsidR="008F4ECD" w:rsidRPr="008968A5">
              <w:t xml:space="preserve"> the collector require the donor to sign a consent form?</w:t>
            </w:r>
          </w:p>
        </w:tc>
        <w:tc>
          <w:tcPr>
            <w:tcW w:w="3870" w:type="dxa"/>
          </w:tcPr>
          <w:p w14:paraId="54E33E70" w14:textId="07E594C9" w:rsidR="008F4ECD" w:rsidRPr="008968A5" w:rsidRDefault="00763F8A" w:rsidP="004459D8">
            <w:pPr>
              <w:numPr>
                <w:ilvl w:val="0"/>
                <w:numId w:val="1"/>
              </w:numPr>
              <w:tabs>
                <w:tab w:val="clear" w:pos="720"/>
                <w:tab w:val="num" w:pos="380"/>
              </w:tabs>
              <w:overflowPunct w:val="0"/>
              <w:ind w:left="302" w:hanging="288"/>
              <w:textAlignment w:val="baseline"/>
            </w:pPr>
            <w:r>
              <w:t>Yes.</w:t>
            </w:r>
          </w:p>
          <w:p w14:paraId="2CDF400E" w14:textId="733CADD9" w:rsidR="008F4ECD" w:rsidRPr="008968A5" w:rsidRDefault="00763F8A" w:rsidP="004459D8">
            <w:pPr>
              <w:numPr>
                <w:ilvl w:val="0"/>
                <w:numId w:val="1"/>
              </w:numPr>
              <w:tabs>
                <w:tab w:val="clear" w:pos="720"/>
                <w:tab w:val="num" w:pos="380"/>
              </w:tabs>
              <w:overflowPunct w:val="0"/>
              <w:ind w:left="302" w:hanging="288"/>
              <w:textAlignment w:val="baseline"/>
            </w:pPr>
            <w:r>
              <w:t>No.</w:t>
            </w:r>
          </w:p>
          <w:p w14:paraId="740DEB89" w14:textId="692D9768" w:rsidR="008F4ECD" w:rsidRPr="008968A5" w:rsidRDefault="008F4ECD" w:rsidP="004459D8">
            <w:pPr>
              <w:numPr>
                <w:ilvl w:val="0"/>
                <w:numId w:val="1"/>
              </w:numPr>
              <w:tabs>
                <w:tab w:val="clear" w:pos="720"/>
                <w:tab w:val="num" w:pos="380"/>
              </w:tabs>
              <w:overflowPunct w:val="0"/>
              <w:ind w:left="302" w:hanging="288"/>
              <w:textAlignment w:val="baseline"/>
            </w:pPr>
            <w:r>
              <w:t>Other:</w:t>
            </w:r>
          </w:p>
        </w:tc>
        <w:tc>
          <w:tcPr>
            <w:tcW w:w="5565" w:type="dxa"/>
          </w:tcPr>
          <w:p w14:paraId="5511DDE8" w14:textId="4AF182DC" w:rsidR="008F4ECD" w:rsidRPr="008968A5" w:rsidRDefault="00223BA8" w:rsidP="004459D8">
            <w:r>
              <w:t>§ </w:t>
            </w:r>
            <w:r w:rsidR="008F4ECD" w:rsidRPr="008968A5">
              <w:t xml:space="preserve">26.89(b)(4) states: </w:t>
            </w:r>
            <w:r w:rsidR="007C0067">
              <w:br/>
            </w:r>
            <w:r w:rsidR="008F4ECD" w:rsidRPr="008968A5">
              <w:t>“The collector shall</w:t>
            </w:r>
            <w:r w:rsidR="008F4ECD">
              <w:t xml:space="preserve"> </w:t>
            </w:r>
            <w:r w:rsidR="008F4ECD" w:rsidRPr="008968A5">
              <w:t>ask the donor to sign a consent</w:t>
            </w:r>
            <w:r w:rsidR="00D85A08">
              <w:noBreakHyphen/>
            </w:r>
            <w:r w:rsidR="008F4ECD" w:rsidRPr="008968A5">
              <w:t>to</w:t>
            </w:r>
            <w:r w:rsidR="00F97ED3">
              <w:noBreakHyphen/>
            </w:r>
            <w:r w:rsidR="008F4ECD" w:rsidRPr="008968A5">
              <w:t>testing form.”</w:t>
            </w:r>
          </w:p>
        </w:tc>
      </w:tr>
      <w:tr w:rsidR="008F4ECD" w:rsidRPr="008968A5" w14:paraId="2F491A55" w14:textId="77777777" w:rsidTr="00B61465">
        <w:trPr>
          <w:cantSplit/>
        </w:trPr>
        <w:tc>
          <w:tcPr>
            <w:tcW w:w="0" w:type="auto"/>
          </w:tcPr>
          <w:p w14:paraId="69ED6E59" w14:textId="77777777" w:rsidR="008F4ECD" w:rsidRPr="008968A5" w:rsidRDefault="008F4ECD" w:rsidP="004459D8">
            <w:pPr>
              <w:jc w:val="center"/>
            </w:pPr>
            <w:r w:rsidRPr="008968A5">
              <w:lastRenderedPageBreak/>
              <w:t>A3</w:t>
            </w:r>
          </w:p>
        </w:tc>
        <w:tc>
          <w:tcPr>
            <w:tcW w:w="2753" w:type="dxa"/>
          </w:tcPr>
          <w:p w14:paraId="54AF31B6" w14:textId="151665AC" w:rsidR="00B962E4" w:rsidRPr="008968A5" w:rsidRDefault="00B962E4" w:rsidP="004459D8">
            <w:r w:rsidRPr="008968A5">
              <w:t>D</w:t>
            </w:r>
            <w:r>
              <w:t>id</w:t>
            </w:r>
            <w:r w:rsidR="008F4ECD" w:rsidRPr="008968A5">
              <w:t xml:space="preserve"> the collector explain the collection process to the donor and show the donor the form(s) to be used?</w:t>
            </w:r>
          </w:p>
        </w:tc>
        <w:tc>
          <w:tcPr>
            <w:tcW w:w="3870" w:type="dxa"/>
          </w:tcPr>
          <w:p w14:paraId="6012E3BD" w14:textId="141183D9" w:rsidR="008F4ECD" w:rsidRPr="008968A5" w:rsidRDefault="00763F8A" w:rsidP="004459D8">
            <w:pPr>
              <w:numPr>
                <w:ilvl w:val="0"/>
                <w:numId w:val="1"/>
              </w:numPr>
              <w:tabs>
                <w:tab w:val="clear" w:pos="720"/>
                <w:tab w:val="num" w:pos="380"/>
              </w:tabs>
              <w:overflowPunct w:val="0"/>
              <w:ind w:left="302" w:hanging="288"/>
              <w:textAlignment w:val="baseline"/>
            </w:pPr>
            <w:r>
              <w:t>Yes.</w:t>
            </w:r>
          </w:p>
          <w:p w14:paraId="4FB7B495" w14:textId="1CE56007" w:rsidR="008F4ECD" w:rsidRPr="008968A5" w:rsidRDefault="00763F8A" w:rsidP="004459D8">
            <w:pPr>
              <w:numPr>
                <w:ilvl w:val="0"/>
                <w:numId w:val="1"/>
              </w:numPr>
              <w:tabs>
                <w:tab w:val="clear" w:pos="720"/>
                <w:tab w:val="num" w:pos="380"/>
              </w:tabs>
              <w:overflowPunct w:val="0"/>
              <w:ind w:left="302" w:hanging="288"/>
              <w:textAlignment w:val="baseline"/>
            </w:pPr>
            <w:r>
              <w:t>No.</w:t>
            </w:r>
          </w:p>
          <w:p w14:paraId="559799AF"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Other:</w:t>
            </w:r>
          </w:p>
          <w:p w14:paraId="33EFBB72" w14:textId="77777777" w:rsidR="008F4ECD" w:rsidRPr="008968A5" w:rsidRDefault="008F4ECD" w:rsidP="004459D8">
            <w:pPr>
              <w:overflowPunct w:val="0"/>
              <w:ind w:left="302" w:hanging="288"/>
              <w:textAlignment w:val="baseline"/>
            </w:pPr>
          </w:p>
        </w:tc>
        <w:tc>
          <w:tcPr>
            <w:tcW w:w="5565" w:type="dxa"/>
          </w:tcPr>
          <w:p w14:paraId="0EF6DB56" w14:textId="0E68CE30" w:rsidR="008F4ECD" w:rsidRPr="008968A5" w:rsidRDefault="00223BA8" w:rsidP="004459D8">
            <w:r>
              <w:t>§ </w:t>
            </w:r>
            <w:r w:rsidR="008F4ECD" w:rsidRPr="008968A5">
              <w:t>26.89(b)(4) states:</w:t>
            </w:r>
            <w:r w:rsidR="0057322F">
              <w:t xml:space="preserve"> </w:t>
            </w:r>
            <w:r w:rsidR="007C0067">
              <w:br/>
            </w:r>
            <w:r w:rsidR="008F4ECD" w:rsidRPr="008968A5">
              <w:t>“The collector shall explain the testing procedure to the donor, show the donor the form(s) to be used</w:t>
            </w:r>
            <w:r w:rsidR="00076A4E">
              <w:t>.</w:t>
            </w:r>
            <w:r w:rsidR="008F4ECD" w:rsidRPr="008968A5">
              <w:t>”</w:t>
            </w:r>
          </w:p>
        </w:tc>
      </w:tr>
      <w:tr w:rsidR="008F4ECD" w:rsidRPr="008968A5" w14:paraId="50AE4BDF" w14:textId="77777777" w:rsidTr="00B61465">
        <w:trPr>
          <w:cantSplit/>
        </w:trPr>
        <w:tc>
          <w:tcPr>
            <w:tcW w:w="0" w:type="auto"/>
          </w:tcPr>
          <w:p w14:paraId="2283E92D" w14:textId="77777777" w:rsidR="008F4ECD" w:rsidRPr="008968A5" w:rsidRDefault="008F4ECD" w:rsidP="004459D8">
            <w:pPr>
              <w:jc w:val="center"/>
            </w:pPr>
            <w:r w:rsidRPr="008968A5">
              <w:t>A4</w:t>
            </w:r>
          </w:p>
        </w:tc>
        <w:tc>
          <w:tcPr>
            <w:tcW w:w="2753" w:type="dxa"/>
          </w:tcPr>
          <w:p w14:paraId="399522F6" w14:textId="174738C0" w:rsidR="00B962E4" w:rsidRPr="008968A5" w:rsidRDefault="00B962E4" w:rsidP="004459D8">
            <w:r w:rsidRPr="008968A5">
              <w:t>D</w:t>
            </w:r>
            <w:r>
              <w:t>id</w:t>
            </w:r>
            <w:r w:rsidR="008F4ECD" w:rsidRPr="008968A5">
              <w:t xml:space="preserve"> the collector require the donor to list all prescription and over-the-counter medications recently used?</w:t>
            </w:r>
          </w:p>
        </w:tc>
        <w:tc>
          <w:tcPr>
            <w:tcW w:w="3870" w:type="dxa"/>
          </w:tcPr>
          <w:p w14:paraId="296B1960" w14:textId="113C2024" w:rsidR="008F4ECD" w:rsidRPr="008968A5" w:rsidRDefault="00763F8A" w:rsidP="004459D8">
            <w:pPr>
              <w:numPr>
                <w:ilvl w:val="0"/>
                <w:numId w:val="1"/>
              </w:numPr>
              <w:tabs>
                <w:tab w:val="clear" w:pos="720"/>
                <w:tab w:val="num" w:pos="380"/>
              </w:tabs>
              <w:overflowPunct w:val="0"/>
              <w:ind w:left="302" w:hanging="288"/>
              <w:textAlignment w:val="baseline"/>
            </w:pPr>
            <w:r>
              <w:t>No.</w:t>
            </w:r>
          </w:p>
          <w:p w14:paraId="0CB941D5"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3A1F4692"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5CE31FBC" w14:textId="77777777" w:rsidR="008F4ECD" w:rsidRPr="008968A5" w:rsidRDefault="008F4ECD" w:rsidP="004459D8">
            <w:pPr>
              <w:overflowPunct w:val="0"/>
              <w:ind w:left="302" w:hanging="288"/>
              <w:textAlignment w:val="baseline"/>
            </w:pPr>
          </w:p>
        </w:tc>
        <w:tc>
          <w:tcPr>
            <w:tcW w:w="5565" w:type="dxa"/>
          </w:tcPr>
          <w:p w14:paraId="10456131" w14:textId="65BAC8FF" w:rsidR="008F4ECD" w:rsidRPr="008968A5" w:rsidRDefault="00223BA8" w:rsidP="004459D8">
            <w:r>
              <w:t>§ </w:t>
            </w:r>
            <w:r w:rsidR="008F4ECD" w:rsidRPr="008968A5">
              <w:t>26.89(b)(4) states:</w:t>
            </w:r>
            <w:r w:rsidR="0057322F">
              <w:t xml:space="preserve"> </w:t>
            </w:r>
            <w:r w:rsidR="007C0067">
              <w:br/>
            </w:r>
            <w:r w:rsidR="008F4ECD" w:rsidRPr="008968A5">
              <w:t>“The donor may not be required to list prescription medications or over-the-counter preparations that he or she has recently used.”</w:t>
            </w:r>
          </w:p>
        </w:tc>
      </w:tr>
      <w:tr w:rsidR="008F4ECD" w:rsidRPr="008968A5" w14:paraId="67830540" w14:textId="77777777" w:rsidTr="00B61465">
        <w:trPr>
          <w:cantSplit/>
        </w:trPr>
        <w:tc>
          <w:tcPr>
            <w:tcW w:w="0" w:type="auto"/>
          </w:tcPr>
          <w:p w14:paraId="49A19742" w14:textId="77777777" w:rsidR="008F4ECD" w:rsidRPr="008968A5" w:rsidRDefault="008F4ECD" w:rsidP="004459D8">
            <w:pPr>
              <w:jc w:val="center"/>
            </w:pPr>
            <w:r w:rsidRPr="008968A5">
              <w:t>A5</w:t>
            </w:r>
          </w:p>
        </w:tc>
        <w:tc>
          <w:tcPr>
            <w:tcW w:w="2753" w:type="dxa"/>
          </w:tcPr>
          <w:p w14:paraId="5734925F" w14:textId="6836DD74" w:rsidR="008F4ECD" w:rsidRPr="008968A5" w:rsidRDefault="00B962E4" w:rsidP="004459D8">
            <w:r w:rsidRPr="008968A5">
              <w:t>D</w:t>
            </w:r>
            <w:r>
              <w:t>id</w:t>
            </w:r>
            <w:r w:rsidR="008F4ECD" w:rsidRPr="008968A5">
              <w:t xml:space="preserve"> the collector direct the donor to remove any outer garments (e.g., jacket, coat, or hat) and to leave personal belongings such as purses and briefcases with the outer garments?</w:t>
            </w:r>
          </w:p>
        </w:tc>
        <w:tc>
          <w:tcPr>
            <w:tcW w:w="3870" w:type="dxa"/>
          </w:tcPr>
          <w:p w14:paraId="16E026B9" w14:textId="6DE2FCB1" w:rsidR="008F4ECD" w:rsidRPr="008968A5" w:rsidRDefault="00763F8A" w:rsidP="004459D8">
            <w:pPr>
              <w:numPr>
                <w:ilvl w:val="0"/>
                <w:numId w:val="1"/>
              </w:numPr>
              <w:tabs>
                <w:tab w:val="clear" w:pos="720"/>
                <w:tab w:val="num" w:pos="380"/>
              </w:tabs>
              <w:overflowPunct w:val="0"/>
              <w:ind w:left="302" w:hanging="288"/>
              <w:textAlignment w:val="baseline"/>
            </w:pPr>
            <w:r>
              <w:t>Yes.</w:t>
            </w:r>
          </w:p>
          <w:p w14:paraId="303A4360" w14:textId="351C969D" w:rsidR="008F4ECD" w:rsidRPr="008968A5" w:rsidRDefault="00763F8A" w:rsidP="004459D8">
            <w:pPr>
              <w:numPr>
                <w:ilvl w:val="0"/>
                <w:numId w:val="1"/>
              </w:numPr>
              <w:tabs>
                <w:tab w:val="clear" w:pos="720"/>
                <w:tab w:val="num" w:pos="380"/>
              </w:tabs>
              <w:overflowPunct w:val="0"/>
              <w:ind w:left="302" w:hanging="288"/>
              <w:textAlignment w:val="baseline"/>
            </w:pPr>
            <w:r>
              <w:t>No.</w:t>
            </w:r>
          </w:p>
          <w:p w14:paraId="46378E3F"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5C58CE97" w14:textId="77777777" w:rsidR="008F4ECD" w:rsidRPr="008968A5" w:rsidRDefault="008F4ECD" w:rsidP="004459D8">
            <w:pPr>
              <w:ind w:left="302" w:hanging="288"/>
            </w:pPr>
          </w:p>
          <w:p w14:paraId="55FA708A" w14:textId="77777777" w:rsidR="008F4ECD" w:rsidRPr="008968A5" w:rsidRDefault="008F4ECD" w:rsidP="004459D8">
            <w:pPr>
              <w:ind w:left="302" w:hanging="288"/>
            </w:pPr>
          </w:p>
          <w:p w14:paraId="03BC3760" w14:textId="77777777" w:rsidR="008F4ECD" w:rsidRPr="008968A5" w:rsidRDefault="008F4ECD" w:rsidP="004459D8">
            <w:pPr>
              <w:ind w:left="302" w:hanging="288"/>
            </w:pPr>
          </w:p>
        </w:tc>
        <w:tc>
          <w:tcPr>
            <w:tcW w:w="5565" w:type="dxa"/>
          </w:tcPr>
          <w:p w14:paraId="66A51E29" w14:textId="49BDDC5E" w:rsidR="007C0067" w:rsidRPr="008968A5" w:rsidRDefault="00223BA8" w:rsidP="004459D8">
            <w:r>
              <w:t>§ </w:t>
            </w:r>
            <w:r w:rsidR="008F4ECD" w:rsidRPr="008968A5">
              <w:t>26.105(a) states:</w:t>
            </w:r>
            <w:r w:rsidR="0057322F">
              <w:t xml:space="preserve"> </w:t>
            </w:r>
            <w:r w:rsidR="007C0067">
              <w:br/>
            </w:r>
            <w:r w:rsidR="008F4ECD" w:rsidRPr="008968A5">
              <w:t>“The collector shall</w:t>
            </w:r>
            <w:r w:rsidR="002A6CBD" w:rsidRPr="00D85A08">
              <w:t>…</w:t>
            </w:r>
            <w:r w:rsidR="008F4ECD" w:rsidRPr="00D85A08">
              <w:t xml:space="preserve"> </w:t>
            </w:r>
            <w:r w:rsidR="008F4ECD" w:rsidRPr="008968A5">
              <w:t>ask the donor to remove any unnecessary outer garments, such as a coat or jacket, which might conceal items or substances that the donor could use to tamper with or adulterate his or her specimen. The collector shall ensure that all personal belongings such as a purse or briefcase remain with the outer garments outside of the room or stall in which the specimen is collected.”</w:t>
            </w:r>
          </w:p>
        </w:tc>
      </w:tr>
      <w:tr w:rsidR="008F4ECD" w:rsidRPr="008968A5" w14:paraId="15AE2844" w14:textId="77777777" w:rsidTr="00B61465">
        <w:trPr>
          <w:cantSplit/>
        </w:trPr>
        <w:tc>
          <w:tcPr>
            <w:tcW w:w="0" w:type="auto"/>
          </w:tcPr>
          <w:p w14:paraId="286D59D8" w14:textId="77777777" w:rsidR="008F4ECD" w:rsidRPr="008968A5" w:rsidRDefault="008F4ECD" w:rsidP="004459D8">
            <w:pPr>
              <w:jc w:val="center"/>
            </w:pPr>
            <w:r w:rsidRPr="008968A5">
              <w:t>A6</w:t>
            </w:r>
          </w:p>
        </w:tc>
        <w:tc>
          <w:tcPr>
            <w:tcW w:w="2753" w:type="dxa"/>
          </w:tcPr>
          <w:p w14:paraId="061C7509" w14:textId="459301E7" w:rsidR="00B962E4" w:rsidRPr="008968A5" w:rsidRDefault="00B962E4" w:rsidP="004459D8">
            <w:pPr>
              <w:rPr>
                <w:b/>
              </w:rPr>
            </w:pPr>
            <w:r w:rsidRPr="008968A5">
              <w:t>D</w:t>
            </w:r>
            <w:r>
              <w:t>id</w:t>
            </w:r>
            <w:r w:rsidR="008F4ECD" w:rsidRPr="008968A5">
              <w:t xml:space="preserve"> the collector direct the donor to empty his or her pockets and display the items in them to ensure that there are no items present that could be used to adulterate the specimen?</w:t>
            </w:r>
          </w:p>
        </w:tc>
        <w:tc>
          <w:tcPr>
            <w:tcW w:w="3870" w:type="dxa"/>
          </w:tcPr>
          <w:p w14:paraId="0CC28B47" w14:textId="160BA698" w:rsidR="008F4ECD" w:rsidRPr="008968A5" w:rsidRDefault="00763F8A" w:rsidP="004459D8">
            <w:pPr>
              <w:numPr>
                <w:ilvl w:val="0"/>
                <w:numId w:val="1"/>
              </w:numPr>
              <w:tabs>
                <w:tab w:val="clear" w:pos="720"/>
                <w:tab w:val="num" w:pos="380"/>
              </w:tabs>
              <w:overflowPunct w:val="0"/>
              <w:ind w:left="302" w:hanging="288"/>
              <w:textAlignment w:val="baseline"/>
            </w:pPr>
            <w:r>
              <w:t>Yes.</w:t>
            </w:r>
          </w:p>
          <w:p w14:paraId="1E65CE54" w14:textId="7D8C89D3" w:rsidR="008F4ECD" w:rsidRPr="008968A5" w:rsidRDefault="00763F8A" w:rsidP="004459D8">
            <w:pPr>
              <w:numPr>
                <w:ilvl w:val="0"/>
                <w:numId w:val="1"/>
              </w:numPr>
              <w:tabs>
                <w:tab w:val="clear" w:pos="720"/>
                <w:tab w:val="num" w:pos="380"/>
              </w:tabs>
              <w:overflowPunct w:val="0"/>
              <w:ind w:left="302" w:hanging="288"/>
              <w:textAlignment w:val="baseline"/>
            </w:pPr>
            <w:r>
              <w:t>No.</w:t>
            </w:r>
          </w:p>
          <w:p w14:paraId="42A93472"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704DE1A3" w14:textId="77777777" w:rsidR="008F4ECD" w:rsidRPr="008968A5" w:rsidRDefault="008F4ECD" w:rsidP="004459D8">
            <w:pPr>
              <w:ind w:left="14"/>
            </w:pPr>
          </w:p>
          <w:p w14:paraId="76D61D74" w14:textId="77777777" w:rsidR="008F4ECD" w:rsidRPr="008968A5" w:rsidRDefault="008F4ECD" w:rsidP="004459D8"/>
          <w:p w14:paraId="0F34D312" w14:textId="77777777" w:rsidR="008F4ECD" w:rsidRPr="008968A5" w:rsidRDefault="008F4ECD" w:rsidP="004459D8"/>
        </w:tc>
        <w:tc>
          <w:tcPr>
            <w:tcW w:w="5565" w:type="dxa"/>
          </w:tcPr>
          <w:p w14:paraId="78920A9D" w14:textId="13BBD40C" w:rsidR="008F4ECD" w:rsidRPr="008968A5" w:rsidRDefault="00223BA8" w:rsidP="004459D8">
            <w:r>
              <w:t>§ </w:t>
            </w:r>
            <w:r w:rsidR="008F4ECD" w:rsidRPr="008968A5">
              <w:t>26.105(b) states:</w:t>
            </w:r>
            <w:r w:rsidR="0057322F">
              <w:t xml:space="preserve"> </w:t>
            </w:r>
            <w:r w:rsidR="007C0067">
              <w:br/>
            </w:r>
            <w:r w:rsidR="008F4ECD" w:rsidRPr="008968A5">
              <w:t>“The collector shall also ask the donor to empty his or her pockets and display the items in them to enable the collector to identify items that the donor could use to adulterate or substitute his or her urine specimen. The donor shall permit the collector to make this observation.”</w:t>
            </w:r>
          </w:p>
        </w:tc>
      </w:tr>
      <w:tr w:rsidR="008F4ECD" w:rsidRPr="008968A5" w14:paraId="15FADA44" w14:textId="77777777" w:rsidTr="00B61465">
        <w:trPr>
          <w:cantSplit/>
        </w:trPr>
        <w:tc>
          <w:tcPr>
            <w:tcW w:w="0" w:type="auto"/>
          </w:tcPr>
          <w:p w14:paraId="554B7CAA" w14:textId="77777777" w:rsidR="008F4ECD" w:rsidRPr="008968A5" w:rsidRDefault="008F4ECD" w:rsidP="004459D8">
            <w:pPr>
              <w:jc w:val="center"/>
            </w:pPr>
            <w:r w:rsidRPr="008968A5">
              <w:t>A7</w:t>
            </w:r>
          </w:p>
        </w:tc>
        <w:tc>
          <w:tcPr>
            <w:tcW w:w="2753" w:type="dxa"/>
          </w:tcPr>
          <w:p w14:paraId="4BFA55EE" w14:textId="33BCE7B7" w:rsidR="00B962E4" w:rsidRPr="008968A5" w:rsidRDefault="008F4ECD" w:rsidP="004459D8">
            <w:r w:rsidRPr="008968A5">
              <w:t>If the collector identifies nothing that the donor could use to adulterate or substitute the specimen, is the donor allowed to place the items back into his or her pockets?</w:t>
            </w:r>
          </w:p>
        </w:tc>
        <w:tc>
          <w:tcPr>
            <w:tcW w:w="3870" w:type="dxa"/>
          </w:tcPr>
          <w:p w14:paraId="5DBF72EF" w14:textId="24AFC1C1" w:rsidR="008F4ECD" w:rsidRPr="008968A5" w:rsidRDefault="00763F8A" w:rsidP="004459D8">
            <w:pPr>
              <w:numPr>
                <w:ilvl w:val="0"/>
                <w:numId w:val="1"/>
              </w:numPr>
              <w:tabs>
                <w:tab w:val="clear" w:pos="720"/>
                <w:tab w:val="num" w:pos="380"/>
              </w:tabs>
              <w:overflowPunct w:val="0"/>
              <w:ind w:left="302" w:hanging="288"/>
              <w:textAlignment w:val="baseline"/>
            </w:pPr>
            <w:r>
              <w:t>Yes.</w:t>
            </w:r>
          </w:p>
          <w:p w14:paraId="14A9351C" w14:textId="38123F1A" w:rsidR="008F4ECD" w:rsidRPr="008968A5" w:rsidRDefault="00763F8A" w:rsidP="004459D8">
            <w:pPr>
              <w:numPr>
                <w:ilvl w:val="0"/>
                <w:numId w:val="1"/>
              </w:numPr>
              <w:tabs>
                <w:tab w:val="clear" w:pos="720"/>
                <w:tab w:val="num" w:pos="380"/>
              </w:tabs>
              <w:overflowPunct w:val="0"/>
              <w:ind w:left="302" w:hanging="288"/>
              <w:textAlignment w:val="baseline"/>
            </w:pPr>
            <w:r>
              <w:t>No.</w:t>
            </w:r>
          </w:p>
          <w:p w14:paraId="3A67376F"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185D96D4" w14:textId="77777777" w:rsidR="008F4ECD" w:rsidRDefault="008F4ECD" w:rsidP="004459D8">
            <w:pPr>
              <w:overflowPunct w:val="0"/>
              <w:ind w:left="14"/>
              <w:textAlignment w:val="baseline"/>
            </w:pPr>
          </w:p>
          <w:p w14:paraId="24C66302" w14:textId="77777777" w:rsidR="007F743C" w:rsidRPr="008968A5" w:rsidRDefault="007F743C" w:rsidP="004459D8">
            <w:pPr>
              <w:overflowPunct w:val="0"/>
              <w:ind w:left="14"/>
              <w:textAlignment w:val="baseline"/>
            </w:pPr>
          </w:p>
        </w:tc>
        <w:tc>
          <w:tcPr>
            <w:tcW w:w="5565" w:type="dxa"/>
          </w:tcPr>
          <w:p w14:paraId="69D11AB7" w14:textId="27C2984B" w:rsidR="008F4ECD" w:rsidRPr="008968A5" w:rsidRDefault="00223BA8" w:rsidP="004459D8">
            <w:r>
              <w:t>§ </w:t>
            </w:r>
            <w:r w:rsidR="008F4ECD" w:rsidRPr="008968A5">
              <w:t>26.105(b) states:</w:t>
            </w:r>
            <w:r w:rsidR="0057322F">
              <w:t xml:space="preserve"> </w:t>
            </w:r>
            <w:r w:rsidR="007C0067">
              <w:br/>
            </w:r>
            <w:r w:rsidR="008F4ECD" w:rsidRPr="008968A5">
              <w:t>“If the collector identifies nothing that the donor could use to adulterate or substitute the specimen, the donor may place the items back into his or her pockets.”</w:t>
            </w:r>
          </w:p>
        </w:tc>
      </w:tr>
      <w:tr w:rsidR="008F4ECD" w:rsidRPr="008968A5" w14:paraId="71C359C7" w14:textId="77777777" w:rsidTr="00B61465">
        <w:trPr>
          <w:cantSplit/>
        </w:trPr>
        <w:tc>
          <w:tcPr>
            <w:tcW w:w="0" w:type="auto"/>
          </w:tcPr>
          <w:p w14:paraId="539418E0" w14:textId="77777777" w:rsidR="008F4ECD" w:rsidRPr="008968A5" w:rsidRDefault="008F4ECD" w:rsidP="004459D8">
            <w:pPr>
              <w:jc w:val="center"/>
            </w:pPr>
            <w:r w:rsidRPr="008968A5">
              <w:lastRenderedPageBreak/>
              <w:t>A8</w:t>
            </w:r>
          </w:p>
        </w:tc>
        <w:tc>
          <w:tcPr>
            <w:tcW w:w="2753" w:type="dxa"/>
          </w:tcPr>
          <w:p w14:paraId="738B2FB9" w14:textId="2C12017E" w:rsidR="008F4ECD" w:rsidRPr="008968A5" w:rsidRDefault="00B962E4" w:rsidP="004459D8">
            <w:r w:rsidRPr="008968A5">
              <w:t>D</w:t>
            </w:r>
            <w:r>
              <w:t>id</w:t>
            </w:r>
            <w:r w:rsidR="008F4ECD" w:rsidRPr="008968A5">
              <w:t xml:space="preserve"> the collector allow the donor to keep his/her wallet?</w:t>
            </w:r>
          </w:p>
        </w:tc>
        <w:tc>
          <w:tcPr>
            <w:tcW w:w="3870" w:type="dxa"/>
          </w:tcPr>
          <w:p w14:paraId="3DB2D10E" w14:textId="0EB43199"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100AE1E0" w14:textId="31DF7926"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0C881569" w14:textId="77777777" w:rsidR="008F4ECD" w:rsidRDefault="008F4ECD" w:rsidP="004459D8">
            <w:pPr>
              <w:numPr>
                <w:ilvl w:val="0"/>
                <w:numId w:val="1"/>
              </w:numPr>
              <w:tabs>
                <w:tab w:val="clear" w:pos="720"/>
                <w:tab w:val="num" w:pos="380"/>
              </w:tabs>
              <w:overflowPunct w:val="0"/>
              <w:ind w:left="302" w:hanging="288"/>
              <w:textAlignment w:val="baseline"/>
            </w:pPr>
            <w:r>
              <w:t>Other:</w:t>
            </w:r>
          </w:p>
          <w:p w14:paraId="5BAA181D" w14:textId="77777777" w:rsidR="008F4ECD" w:rsidRPr="00EC17E8" w:rsidRDefault="008F4ECD" w:rsidP="004459D8">
            <w:pPr>
              <w:overflowPunct w:val="0"/>
              <w:ind w:left="14"/>
              <w:textAlignment w:val="baseline"/>
            </w:pPr>
          </w:p>
        </w:tc>
        <w:tc>
          <w:tcPr>
            <w:tcW w:w="5565" w:type="dxa"/>
          </w:tcPr>
          <w:p w14:paraId="276BE881" w14:textId="6F59371B" w:rsidR="008F4ECD" w:rsidRPr="008968A5" w:rsidRDefault="00223BA8" w:rsidP="004459D8">
            <w:r>
              <w:t>§ </w:t>
            </w:r>
            <w:r w:rsidR="008F4ECD" w:rsidRPr="008968A5">
              <w:t>26.105(a) states:</w:t>
            </w:r>
            <w:r w:rsidR="0057322F">
              <w:t xml:space="preserve"> </w:t>
            </w:r>
            <w:r w:rsidR="007C0067">
              <w:br/>
            </w:r>
            <w:r w:rsidR="008F4ECD" w:rsidRPr="008968A5">
              <w:t>“The donor may retain his or her wallet.”</w:t>
            </w:r>
          </w:p>
        </w:tc>
      </w:tr>
      <w:tr w:rsidR="008F4ECD" w:rsidRPr="008968A5" w14:paraId="03081093" w14:textId="77777777" w:rsidTr="00B61465">
        <w:trPr>
          <w:cantSplit/>
        </w:trPr>
        <w:tc>
          <w:tcPr>
            <w:tcW w:w="0" w:type="auto"/>
          </w:tcPr>
          <w:p w14:paraId="6E581AFB" w14:textId="77777777" w:rsidR="008F4ECD" w:rsidRPr="008968A5" w:rsidRDefault="008F4ECD" w:rsidP="004459D8">
            <w:pPr>
              <w:jc w:val="center"/>
            </w:pPr>
            <w:r w:rsidRPr="008968A5">
              <w:t>A9</w:t>
            </w:r>
          </w:p>
        </w:tc>
        <w:tc>
          <w:tcPr>
            <w:tcW w:w="2753" w:type="dxa"/>
          </w:tcPr>
          <w:p w14:paraId="450FFA68" w14:textId="685CC75E" w:rsidR="007C0067" w:rsidRPr="008968A5" w:rsidRDefault="008F4ECD" w:rsidP="004459D8">
            <w:r w:rsidRPr="008968A5">
              <w:t xml:space="preserve">After the donor has removed any outer clothing and displayed the contents of his or her pockets, </w:t>
            </w:r>
            <w:r w:rsidR="00B962E4" w:rsidRPr="008968A5">
              <w:t>d</w:t>
            </w:r>
            <w:r w:rsidR="00B962E4">
              <w:t>id</w:t>
            </w:r>
            <w:r w:rsidRPr="008968A5">
              <w:t xml:space="preserve"> the collector instruct the donor to wash and dry his/her hands? </w:t>
            </w:r>
          </w:p>
        </w:tc>
        <w:tc>
          <w:tcPr>
            <w:tcW w:w="3870" w:type="dxa"/>
          </w:tcPr>
          <w:p w14:paraId="11063EED" w14:textId="653773FB"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37A8C717" w14:textId="1B694179"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60EA91A6"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7E0575B3" w14:textId="77777777" w:rsidR="008F4ECD" w:rsidRDefault="008F4ECD" w:rsidP="004459D8">
            <w:pPr>
              <w:overflowPunct w:val="0"/>
              <w:ind w:left="302" w:hanging="288"/>
              <w:textAlignment w:val="baseline"/>
            </w:pPr>
          </w:p>
          <w:p w14:paraId="32813DAD" w14:textId="77777777" w:rsidR="007F743C" w:rsidRDefault="007F743C" w:rsidP="004459D8">
            <w:pPr>
              <w:overflowPunct w:val="0"/>
              <w:ind w:left="302" w:hanging="288"/>
              <w:textAlignment w:val="baseline"/>
            </w:pPr>
          </w:p>
          <w:p w14:paraId="21E27468" w14:textId="77777777" w:rsidR="007F743C" w:rsidRPr="008968A5" w:rsidRDefault="007F743C" w:rsidP="004459D8">
            <w:pPr>
              <w:overflowPunct w:val="0"/>
              <w:ind w:left="302" w:hanging="288"/>
              <w:textAlignment w:val="baseline"/>
            </w:pPr>
          </w:p>
        </w:tc>
        <w:tc>
          <w:tcPr>
            <w:tcW w:w="5565" w:type="dxa"/>
          </w:tcPr>
          <w:p w14:paraId="0798913A" w14:textId="4CA3FA0C" w:rsidR="008F4ECD" w:rsidRPr="008968A5" w:rsidRDefault="00223BA8" w:rsidP="004459D8">
            <w:r>
              <w:t>§ </w:t>
            </w:r>
            <w:r w:rsidR="008F4ECD" w:rsidRPr="008968A5">
              <w:t>26.105(c) states:</w:t>
            </w:r>
            <w:r w:rsidR="0057322F">
              <w:t xml:space="preserve"> </w:t>
            </w:r>
            <w:r w:rsidR="007C0067">
              <w:br/>
            </w:r>
            <w:r w:rsidR="008F4ECD" w:rsidRPr="008968A5">
              <w:t xml:space="preserve">“The collector shall instruct the donor to wash and dry his </w:t>
            </w:r>
            <w:r w:rsidR="00327A13">
              <w:t xml:space="preserve">or her </w:t>
            </w:r>
            <w:r w:rsidR="008F4ECD" w:rsidRPr="008968A5">
              <w:t>hands before</w:t>
            </w:r>
            <w:r w:rsidR="00327A13">
              <w:t xml:space="preserve"> providing a specimen</w:t>
            </w:r>
            <w:r w:rsidR="008F4ECD" w:rsidRPr="008968A5">
              <w:t>.”</w:t>
            </w:r>
          </w:p>
        </w:tc>
      </w:tr>
      <w:tr w:rsidR="008F4ECD" w:rsidRPr="008968A5" w14:paraId="48EE1B71" w14:textId="77777777" w:rsidTr="00B61465">
        <w:trPr>
          <w:cantSplit/>
        </w:trPr>
        <w:tc>
          <w:tcPr>
            <w:tcW w:w="0" w:type="auto"/>
          </w:tcPr>
          <w:p w14:paraId="67709B36" w14:textId="77777777" w:rsidR="008F4ECD" w:rsidRPr="008968A5" w:rsidRDefault="008F4ECD" w:rsidP="004459D8">
            <w:pPr>
              <w:jc w:val="center"/>
            </w:pPr>
            <w:r w:rsidRPr="008968A5">
              <w:t>A10</w:t>
            </w:r>
          </w:p>
        </w:tc>
        <w:tc>
          <w:tcPr>
            <w:tcW w:w="2753" w:type="dxa"/>
          </w:tcPr>
          <w:p w14:paraId="65FF4F38" w14:textId="4B1FC0D1" w:rsidR="008F4ECD" w:rsidRPr="008968A5" w:rsidRDefault="008F4ECD" w:rsidP="004459D8">
            <w:r w:rsidRPr="008968A5">
              <w:t xml:space="preserve">Are collection containers sealed, and </w:t>
            </w:r>
            <w:r w:rsidR="00B962E4" w:rsidRPr="008968A5">
              <w:t>d</w:t>
            </w:r>
            <w:r w:rsidR="00B962E4">
              <w:t>id</w:t>
            </w:r>
            <w:r w:rsidRPr="008968A5">
              <w:t xml:space="preserve"> the donor or collector remove the sealed wrapper in the presence of both?</w:t>
            </w:r>
          </w:p>
        </w:tc>
        <w:tc>
          <w:tcPr>
            <w:tcW w:w="3870" w:type="dxa"/>
          </w:tcPr>
          <w:p w14:paraId="0E8EF7B4" w14:textId="300177E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1DC17E7F" w14:textId="4361B48E"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231E9A44"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6810EB28" w14:textId="77777777" w:rsidR="008F4ECD" w:rsidRPr="008968A5" w:rsidRDefault="008F4ECD" w:rsidP="004459D8">
            <w:pPr>
              <w:ind w:left="302" w:hanging="288"/>
            </w:pPr>
          </w:p>
          <w:p w14:paraId="6C1A502B" w14:textId="77777777" w:rsidR="008F4ECD" w:rsidRPr="008968A5" w:rsidRDefault="008F4ECD" w:rsidP="004459D8">
            <w:pPr>
              <w:ind w:left="302" w:hanging="288"/>
            </w:pPr>
          </w:p>
          <w:p w14:paraId="48827E60" w14:textId="77777777" w:rsidR="008F4ECD" w:rsidRPr="008968A5" w:rsidRDefault="008F4ECD" w:rsidP="004459D8">
            <w:pPr>
              <w:ind w:left="302" w:hanging="288"/>
            </w:pPr>
          </w:p>
        </w:tc>
        <w:tc>
          <w:tcPr>
            <w:tcW w:w="5565" w:type="dxa"/>
          </w:tcPr>
          <w:p w14:paraId="51371359" w14:textId="49BC8649" w:rsidR="008F4ECD" w:rsidRPr="008968A5" w:rsidRDefault="00223BA8" w:rsidP="004459D8">
            <w:r>
              <w:t>§ </w:t>
            </w:r>
            <w:r w:rsidR="008F4ECD" w:rsidRPr="008968A5">
              <w:t>26.105(e) states:</w:t>
            </w:r>
            <w:r w:rsidR="0057322F">
              <w:t xml:space="preserve"> </w:t>
            </w:r>
            <w:r w:rsidR="007C0067">
              <w:br/>
            </w:r>
            <w:r w:rsidR="008F4ECD" w:rsidRPr="008968A5">
              <w:t xml:space="preserve">“The collector may select, or allow the donor to select, an individually wrapped or sealed </w:t>
            </w:r>
            <w:r w:rsidR="00327A13">
              <w:t xml:space="preserve">urine specimen </w:t>
            </w:r>
            <w:r w:rsidR="008F4ECD" w:rsidRPr="008968A5">
              <w:t>collection container from the collection kit materials</w:t>
            </w:r>
            <w:r w:rsidR="00C12D8F">
              <w:t xml:space="preserve"> or</w:t>
            </w:r>
            <w:r w:rsidR="00327A13">
              <w:t xml:space="preserve"> an oral fluid specimen collection device</w:t>
            </w:r>
            <w:r w:rsidR="008F4ECD" w:rsidRPr="008968A5">
              <w:t xml:space="preserve">. Either the collector or the donor, with both present, shall unwrap or break the seal of the </w:t>
            </w:r>
            <w:r w:rsidR="00327A13">
              <w:t xml:space="preserve">urine specimen </w:t>
            </w:r>
            <w:r w:rsidR="008F4ECD" w:rsidRPr="008968A5">
              <w:t>collection container.”</w:t>
            </w:r>
          </w:p>
        </w:tc>
      </w:tr>
      <w:tr w:rsidR="008F4ECD" w:rsidRPr="008968A5" w14:paraId="0F1C2763" w14:textId="77777777" w:rsidTr="00B61465">
        <w:trPr>
          <w:cantSplit/>
        </w:trPr>
        <w:tc>
          <w:tcPr>
            <w:tcW w:w="0" w:type="auto"/>
          </w:tcPr>
          <w:p w14:paraId="719F9D48" w14:textId="77777777" w:rsidR="008F4ECD" w:rsidRPr="008968A5" w:rsidRDefault="008F4ECD" w:rsidP="004459D8">
            <w:pPr>
              <w:jc w:val="center"/>
            </w:pPr>
            <w:r w:rsidRPr="008968A5">
              <w:t>A11</w:t>
            </w:r>
          </w:p>
        </w:tc>
        <w:tc>
          <w:tcPr>
            <w:tcW w:w="2753" w:type="dxa"/>
          </w:tcPr>
          <w:p w14:paraId="1361CE31" w14:textId="77777777" w:rsidR="008F4ECD" w:rsidRPr="008968A5" w:rsidRDefault="008F4ECD" w:rsidP="004459D8">
            <w:r w:rsidRPr="008968A5">
              <w:t>Did the collector assure that the donor takes nothing from the collection kit into the room used for urination except the collection container?</w:t>
            </w:r>
          </w:p>
        </w:tc>
        <w:tc>
          <w:tcPr>
            <w:tcW w:w="3870" w:type="dxa"/>
          </w:tcPr>
          <w:p w14:paraId="2A2FEB2B" w14:textId="16588B0C"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0B5DA166" w14:textId="5DDB0E92"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22057231" w14:textId="5802FF58" w:rsidR="008F4ECD" w:rsidRPr="008968A5" w:rsidRDefault="008F4ECD" w:rsidP="004459D8">
            <w:pPr>
              <w:numPr>
                <w:ilvl w:val="0"/>
                <w:numId w:val="1"/>
              </w:numPr>
              <w:tabs>
                <w:tab w:val="clear" w:pos="720"/>
                <w:tab w:val="num" w:pos="380"/>
              </w:tabs>
              <w:overflowPunct w:val="0"/>
              <w:ind w:left="302" w:hanging="288"/>
              <w:textAlignment w:val="baseline"/>
            </w:pPr>
            <w:r>
              <w:t>Other</w:t>
            </w:r>
            <w:r w:rsidR="00D83E83">
              <w:t>:</w:t>
            </w:r>
          </w:p>
          <w:p w14:paraId="7B58DDD5" w14:textId="77777777" w:rsidR="008F4ECD" w:rsidRDefault="008F4ECD" w:rsidP="004459D8">
            <w:pPr>
              <w:ind w:left="302" w:hanging="288"/>
            </w:pPr>
          </w:p>
          <w:p w14:paraId="1B434046" w14:textId="77777777" w:rsidR="007F743C" w:rsidRDefault="007F743C" w:rsidP="004459D8">
            <w:pPr>
              <w:ind w:left="302" w:hanging="288"/>
            </w:pPr>
          </w:p>
          <w:p w14:paraId="45FA74C1" w14:textId="77777777" w:rsidR="007F743C" w:rsidRPr="008968A5" w:rsidRDefault="007F743C" w:rsidP="004459D8">
            <w:pPr>
              <w:ind w:left="302" w:hanging="288"/>
            </w:pPr>
          </w:p>
        </w:tc>
        <w:tc>
          <w:tcPr>
            <w:tcW w:w="5565" w:type="dxa"/>
          </w:tcPr>
          <w:p w14:paraId="345DD75F" w14:textId="607875E2" w:rsidR="008F4ECD" w:rsidRPr="008968A5" w:rsidRDefault="00223BA8" w:rsidP="004459D8">
            <w:r>
              <w:t>§ </w:t>
            </w:r>
            <w:r w:rsidR="008F4ECD" w:rsidRPr="008968A5">
              <w:t>26.105(e) states:</w:t>
            </w:r>
            <w:r w:rsidR="0057322F">
              <w:t xml:space="preserve"> </w:t>
            </w:r>
            <w:r w:rsidR="007C0067">
              <w:br/>
            </w:r>
            <w:r w:rsidR="008F4ECD" w:rsidRPr="008968A5">
              <w:t>“With the exception of the collection container, the donor may not take anything from the collection kit into the room or stall used for urination.”</w:t>
            </w:r>
          </w:p>
        </w:tc>
      </w:tr>
      <w:tr w:rsidR="008F4ECD" w:rsidRPr="008968A5" w14:paraId="061522D4" w14:textId="77777777" w:rsidTr="00B61465">
        <w:trPr>
          <w:cantSplit/>
        </w:trPr>
        <w:tc>
          <w:tcPr>
            <w:tcW w:w="0" w:type="auto"/>
          </w:tcPr>
          <w:p w14:paraId="461FCC91" w14:textId="77777777" w:rsidR="008F4ECD" w:rsidRPr="008968A5" w:rsidRDefault="008F4ECD" w:rsidP="004459D8">
            <w:pPr>
              <w:jc w:val="center"/>
            </w:pPr>
            <w:r w:rsidRPr="008968A5">
              <w:lastRenderedPageBreak/>
              <w:t>A12</w:t>
            </w:r>
          </w:p>
        </w:tc>
        <w:tc>
          <w:tcPr>
            <w:tcW w:w="2753" w:type="dxa"/>
          </w:tcPr>
          <w:p w14:paraId="4CF7BB14" w14:textId="084F575D" w:rsidR="008F4ECD" w:rsidRPr="008968A5" w:rsidRDefault="00B962E4" w:rsidP="004459D8">
            <w:r>
              <w:t xml:space="preserve">Was </w:t>
            </w:r>
            <w:r w:rsidR="008F4ECD" w:rsidRPr="008968A5">
              <w:t>the donor then required to remain in the presence of the collector (with no access to water, soap</w:t>
            </w:r>
            <w:r w:rsidR="003E52CF">
              <w:t>,</w:t>
            </w:r>
            <w:r w:rsidR="008F4ECD" w:rsidRPr="008968A5">
              <w:t xml:space="preserve"> or other adulterating agents) until entering the privacy enclosure to provide the specimen?</w:t>
            </w:r>
            <w:r w:rsidR="0057322F">
              <w:t xml:space="preserve"> </w:t>
            </w:r>
          </w:p>
        </w:tc>
        <w:tc>
          <w:tcPr>
            <w:tcW w:w="3870" w:type="dxa"/>
          </w:tcPr>
          <w:p w14:paraId="56D0D764" w14:textId="37CACE42"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24E3EB1A" w14:textId="7A577DEF"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56BEFAC4" w14:textId="060AB667" w:rsidR="008F4ECD" w:rsidRPr="008968A5" w:rsidRDefault="008F4ECD" w:rsidP="004459D8">
            <w:pPr>
              <w:numPr>
                <w:ilvl w:val="0"/>
                <w:numId w:val="1"/>
              </w:numPr>
              <w:tabs>
                <w:tab w:val="clear" w:pos="720"/>
                <w:tab w:val="num" w:pos="380"/>
              </w:tabs>
              <w:overflowPunct w:val="0"/>
              <w:ind w:left="302" w:hanging="288"/>
              <w:textAlignment w:val="baseline"/>
            </w:pPr>
            <w:r>
              <w:t>Other</w:t>
            </w:r>
            <w:r w:rsidR="00D83E83">
              <w:t>:</w:t>
            </w:r>
          </w:p>
          <w:p w14:paraId="77A7257D" w14:textId="77777777" w:rsidR="008F4ECD" w:rsidRPr="008968A5" w:rsidRDefault="008F4ECD" w:rsidP="004459D8">
            <w:pPr>
              <w:overflowPunct w:val="0"/>
              <w:ind w:left="14"/>
              <w:textAlignment w:val="baseline"/>
            </w:pPr>
          </w:p>
          <w:p w14:paraId="62562904" w14:textId="77777777" w:rsidR="008F4ECD" w:rsidRPr="008968A5" w:rsidRDefault="008F4ECD" w:rsidP="004459D8"/>
          <w:p w14:paraId="1E705AFE" w14:textId="77777777" w:rsidR="008F4ECD" w:rsidRPr="008968A5" w:rsidRDefault="008F4ECD" w:rsidP="004459D8"/>
        </w:tc>
        <w:tc>
          <w:tcPr>
            <w:tcW w:w="5565" w:type="dxa"/>
          </w:tcPr>
          <w:p w14:paraId="575F8243" w14:textId="66D752B7" w:rsidR="008F4ECD" w:rsidRPr="008968A5" w:rsidRDefault="00223BA8" w:rsidP="004459D8">
            <w:r>
              <w:t>§ </w:t>
            </w:r>
            <w:r w:rsidR="008F4ECD" w:rsidRPr="008968A5">
              <w:t>26.105(d) states:</w:t>
            </w:r>
            <w:r w:rsidR="0057322F">
              <w:t xml:space="preserve"> </w:t>
            </w:r>
            <w:r w:rsidR="007C0067">
              <w:br/>
            </w:r>
            <w:r w:rsidR="008F4ECD" w:rsidRPr="008968A5">
              <w:t>“After washing his or her hands, the donor shall remain in the presence of the collector and may not have access to any water fountain, faucet, soap dispenser, cleaning agent, or other materials that he or she could use to adulterate the specimen.”</w:t>
            </w:r>
          </w:p>
        </w:tc>
      </w:tr>
      <w:tr w:rsidR="008F4ECD" w:rsidRPr="008968A5" w14:paraId="39DD1D9C" w14:textId="77777777" w:rsidTr="00B61465">
        <w:trPr>
          <w:cantSplit/>
        </w:trPr>
        <w:tc>
          <w:tcPr>
            <w:tcW w:w="0" w:type="auto"/>
          </w:tcPr>
          <w:p w14:paraId="73E5D45D" w14:textId="77777777" w:rsidR="008F4ECD" w:rsidRPr="008968A5" w:rsidRDefault="008F4ECD" w:rsidP="004459D8">
            <w:pPr>
              <w:jc w:val="center"/>
            </w:pPr>
            <w:r w:rsidRPr="008968A5">
              <w:t>A13</w:t>
            </w:r>
          </w:p>
        </w:tc>
        <w:tc>
          <w:tcPr>
            <w:tcW w:w="2753" w:type="dxa"/>
          </w:tcPr>
          <w:p w14:paraId="5310DA36" w14:textId="77777777" w:rsidR="008F4ECD" w:rsidRPr="008968A5" w:rsidRDefault="008F4ECD" w:rsidP="004459D8">
            <w:r w:rsidRPr="008968A5">
              <w:t>Did the collector ensure that the privacy enclosure was secure for use:</w:t>
            </w:r>
          </w:p>
          <w:p w14:paraId="48902F25" w14:textId="54D5661E" w:rsidR="008F4ECD" w:rsidRPr="008968A5" w:rsidRDefault="008F4ECD" w:rsidP="004459D8">
            <w:r w:rsidRPr="008968A5">
              <w:t>(1) All sources of clear water were eliminated and or secured,</w:t>
            </w:r>
          </w:p>
          <w:p w14:paraId="5E6D7D00" w14:textId="19BB5E93" w:rsidR="008F4ECD" w:rsidRPr="008968A5" w:rsidRDefault="008F4ECD" w:rsidP="004459D8">
            <w:r w:rsidRPr="008968A5">
              <w:t>(2) Possible specimen contaminants were removed (e.g.</w:t>
            </w:r>
            <w:r w:rsidR="00DF5201">
              <w:t>,</w:t>
            </w:r>
            <w:r w:rsidRPr="008968A5">
              <w:t xml:space="preserve"> aerosol cans; cleaning agents, etc.); and</w:t>
            </w:r>
          </w:p>
          <w:p w14:paraId="29614BAF" w14:textId="77777777" w:rsidR="008F4ECD" w:rsidRPr="008968A5" w:rsidRDefault="008F4ECD" w:rsidP="004459D8">
            <w:r w:rsidRPr="008968A5">
              <w:t>(3) All places where paraphernalia could be hidden were secured or removed (e.g., garbage cans, cabinets)?</w:t>
            </w:r>
          </w:p>
        </w:tc>
        <w:tc>
          <w:tcPr>
            <w:tcW w:w="3870" w:type="dxa"/>
          </w:tcPr>
          <w:p w14:paraId="14A13485"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51AD79BA"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 the privacy enclosure was not properly secured.</w:t>
            </w:r>
          </w:p>
          <w:p w14:paraId="0723A6C5"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7DC19101" w14:textId="77777777" w:rsidR="008F4ECD" w:rsidRPr="008968A5" w:rsidRDefault="008F4ECD" w:rsidP="004459D8"/>
          <w:p w14:paraId="05E4D179" w14:textId="77777777" w:rsidR="008F4ECD" w:rsidRPr="008968A5" w:rsidRDefault="008F4ECD" w:rsidP="004459D8"/>
          <w:p w14:paraId="3644B70B" w14:textId="77777777" w:rsidR="008F4ECD" w:rsidRPr="008968A5" w:rsidRDefault="008F4ECD" w:rsidP="004459D8"/>
          <w:p w14:paraId="052F01A8" w14:textId="77777777" w:rsidR="008F4ECD" w:rsidRPr="008968A5" w:rsidRDefault="008F4ECD" w:rsidP="004459D8"/>
        </w:tc>
        <w:tc>
          <w:tcPr>
            <w:tcW w:w="5565" w:type="dxa"/>
          </w:tcPr>
          <w:p w14:paraId="775F49A4" w14:textId="1310E501" w:rsidR="008F4ECD" w:rsidRPr="008968A5" w:rsidRDefault="00223BA8" w:rsidP="004459D8">
            <w:r>
              <w:t>§ </w:t>
            </w:r>
            <w:r w:rsidR="008F4ECD" w:rsidRPr="008968A5">
              <w:t xml:space="preserve">26.87(e) states: </w:t>
            </w:r>
            <w:r w:rsidR="007C0067">
              <w:br/>
            </w:r>
            <w:r w:rsidR="008F4ECD" w:rsidRPr="008968A5">
              <w:t>“The following steps must be taken to deter the dilution and adulteration of urine specimens at the collection site:</w:t>
            </w:r>
          </w:p>
          <w:p w14:paraId="1D9920F3" w14:textId="77777777" w:rsidR="008F4ECD" w:rsidRPr="008968A5" w:rsidRDefault="008F4ECD" w:rsidP="004459D8">
            <w:r w:rsidRPr="008968A5">
              <w:t xml:space="preserve">(1) Agents that color any source of standing water in the stall or room in which the donor will provide a specimen, including, but not limited to, the toilet bowl or tank, must be placed in the source of standing water, so that the reservoirs of water are neither yellow nor </w:t>
            </w:r>
            <w:proofErr w:type="gramStart"/>
            <w:r w:rsidRPr="008968A5">
              <w:t>colorless;</w:t>
            </w:r>
            <w:proofErr w:type="gramEnd"/>
          </w:p>
          <w:p w14:paraId="1691D43C" w14:textId="77777777" w:rsidR="008F4ECD" w:rsidRPr="008968A5" w:rsidRDefault="008F4ECD" w:rsidP="004459D8">
            <w:r w:rsidRPr="008968A5">
              <w:t>(2) There must be no other source of water (e.g., no shower or sink) in the enclosure where urination occurs, or the source of water must be rendered unusable; and</w:t>
            </w:r>
          </w:p>
          <w:p w14:paraId="7387BFFC" w14:textId="0D749ADC" w:rsidR="007C0067" w:rsidRPr="008968A5" w:rsidRDefault="008F4ECD" w:rsidP="004459D8">
            <w:r w:rsidRPr="008968A5">
              <w:t>(3) Chemicals or products that could be used to contaminate or otherwise alter the specimen must be removed from the collection site or secured. The collector shall inspect the enclosure in which urination will occur before each collection to ensure that no materials are available that could be used to subvert the testing process.”</w:t>
            </w:r>
          </w:p>
        </w:tc>
      </w:tr>
      <w:tr w:rsidR="008F4ECD" w:rsidRPr="008968A5" w14:paraId="1A08DFAE" w14:textId="77777777" w:rsidTr="00B61465">
        <w:trPr>
          <w:cantSplit/>
        </w:trPr>
        <w:tc>
          <w:tcPr>
            <w:tcW w:w="0" w:type="auto"/>
          </w:tcPr>
          <w:p w14:paraId="72C5B546" w14:textId="77777777" w:rsidR="008F4ECD" w:rsidRPr="008968A5" w:rsidRDefault="008F4ECD" w:rsidP="004459D8">
            <w:pPr>
              <w:jc w:val="center"/>
            </w:pPr>
            <w:r w:rsidRPr="008968A5">
              <w:lastRenderedPageBreak/>
              <w:t>A14</w:t>
            </w:r>
          </w:p>
        </w:tc>
        <w:tc>
          <w:tcPr>
            <w:tcW w:w="2753" w:type="dxa"/>
          </w:tcPr>
          <w:p w14:paraId="25C822D6" w14:textId="00535DE5" w:rsidR="008F4ECD" w:rsidRPr="008968A5" w:rsidRDefault="00B962E4" w:rsidP="004459D8">
            <w:r w:rsidRPr="008968A5">
              <w:t>D</w:t>
            </w:r>
            <w:r>
              <w:t>id</w:t>
            </w:r>
            <w:r w:rsidR="008F4ECD" w:rsidRPr="008968A5">
              <w:t xml:space="preserve"> the water in the toilet (and any other source of standing water, including the toilet tank if it is not secured) contain an agent that ensures the water is neither yellow nor colorless?</w:t>
            </w:r>
          </w:p>
        </w:tc>
        <w:tc>
          <w:tcPr>
            <w:tcW w:w="3870" w:type="dxa"/>
          </w:tcPr>
          <w:p w14:paraId="09ED2E82" w14:textId="5EBC5D6C"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6B1DDEA1" w14:textId="4A19E6E9"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73F2C989"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Oth</w:t>
            </w:r>
            <w:r>
              <w:t>er:</w:t>
            </w:r>
          </w:p>
          <w:p w14:paraId="442A8122" w14:textId="77777777" w:rsidR="008F4ECD" w:rsidRPr="008968A5" w:rsidRDefault="008F4ECD" w:rsidP="004459D8">
            <w:pPr>
              <w:ind w:left="14"/>
            </w:pPr>
          </w:p>
          <w:p w14:paraId="2DA8D2A4" w14:textId="77777777" w:rsidR="008F4ECD" w:rsidRPr="008968A5" w:rsidRDefault="008F4ECD" w:rsidP="004459D8"/>
          <w:p w14:paraId="40A59686" w14:textId="77777777" w:rsidR="008F4ECD" w:rsidRPr="008968A5" w:rsidRDefault="008F4ECD" w:rsidP="004459D8"/>
        </w:tc>
        <w:tc>
          <w:tcPr>
            <w:tcW w:w="5565" w:type="dxa"/>
          </w:tcPr>
          <w:p w14:paraId="2B8C6E52" w14:textId="6D8D1EB4" w:rsidR="008F4ECD" w:rsidRPr="008968A5" w:rsidRDefault="00223BA8" w:rsidP="004459D8">
            <w:r>
              <w:t>§ </w:t>
            </w:r>
            <w:r w:rsidR="008F4ECD" w:rsidRPr="008968A5">
              <w:t>26.87(e) states:</w:t>
            </w:r>
            <w:r w:rsidR="0057322F">
              <w:t xml:space="preserve"> </w:t>
            </w:r>
            <w:r w:rsidR="007C0067">
              <w:br/>
            </w:r>
            <w:r w:rsidR="008F4ECD" w:rsidRPr="008968A5">
              <w:t>“The following steps must be taken to deter the dilution and adulteration of urine specimens at the collection site:</w:t>
            </w:r>
          </w:p>
          <w:p w14:paraId="4570F8E2" w14:textId="620914C6" w:rsidR="007C0067" w:rsidRPr="008968A5" w:rsidRDefault="008F4ECD" w:rsidP="004459D8">
            <w:r w:rsidRPr="008968A5">
              <w:t>(1) Agents that color any source of standing water in the stall or room in which the donor will provide a specimen, including, but not limited to, the toilet bowl or tank, must be placed in the source of standing water, so that the reservoirs of water are neither yellow nor colorless</w:t>
            </w:r>
            <w:r w:rsidR="00A0250C">
              <w:t>.</w:t>
            </w:r>
            <w:r w:rsidRPr="008968A5">
              <w:t>”</w:t>
            </w:r>
          </w:p>
        </w:tc>
      </w:tr>
      <w:tr w:rsidR="008F4ECD" w:rsidRPr="008968A5" w14:paraId="2A662EC2" w14:textId="77777777" w:rsidTr="00B61465">
        <w:trPr>
          <w:cantSplit/>
        </w:trPr>
        <w:tc>
          <w:tcPr>
            <w:tcW w:w="0" w:type="auto"/>
          </w:tcPr>
          <w:p w14:paraId="6179C710" w14:textId="77777777" w:rsidR="008F4ECD" w:rsidRPr="008968A5" w:rsidRDefault="008F4ECD" w:rsidP="004459D8">
            <w:pPr>
              <w:jc w:val="center"/>
            </w:pPr>
            <w:r w:rsidRPr="008968A5">
              <w:t>A15</w:t>
            </w:r>
          </w:p>
        </w:tc>
        <w:tc>
          <w:tcPr>
            <w:tcW w:w="2753" w:type="dxa"/>
          </w:tcPr>
          <w:p w14:paraId="17D69B23" w14:textId="703FBFF5" w:rsidR="008F4ECD" w:rsidRPr="008968A5" w:rsidRDefault="008F4ECD" w:rsidP="004459D8">
            <w:r w:rsidRPr="008968A5">
              <w:t>After the donor provided the</w:t>
            </w:r>
            <w:r>
              <w:t xml:space="preserve"> </w:t>
            </w:r>
            <w:r w:rsidRPr="008968A5">
              <w:t>urine specimen</w:t>
            </w:r>
            <w:r w:rsidR="00B962E4">
              <w:t xml:space="preserve"> </w:t>
            </w:r>
            <w:r w:rsidRPr="008968A5">
              <w:t>to the</w:t>
            </w:r>
            <w:r>
              <w:t xml:space="preserve"> </w:t>
            </w:r>
            <w:r w:rsidRPr="008968A5">
              <w:t>collector, d</w:t>
            </w:r>
            <w:r w:rsidR="00B962E4">
              <w:t>id</w:t>
            </w:r>
            <w:r w:rsidRPr="008968A5">
              <w:t xml:space="preserve"> the collector inspect the toilet bowl and collection area and then flush the toilet?</w:t>
            </w:r>
          </w:p>
        </w:tc>
        <w:tc>
          <w:tcPr>
            <w:tcW w:w="3870" w:type="dxa"/>
          </w:tcPr>
          <w:p w14:paraId="1F0A5DE4" w14:textId="0987305D"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6BC0B4F0" w14:textId="2257210D"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5AEA5578"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6ADDC737" w14:textId="77777777" w:rsidR="008F4ECD" w:rsidRPr="008968A5" w:rsidRDefault="008F4ECD" w:rsidP="004459D8">
            <w:pPr>
              <w:ind w:left="14"/>
            </w:pPr>
          </w:p>
          <w:p w14:paraId="59307507" w14:textId="77777777" w:rsidR="008F4ECD" w:rsidRPr="008968A5" w:rsidRDefault="008F4ECD" w:rsidP="004459D8"/>
          <w:p w14:paraId="3AAC43BB" w14:textId="77777777" w:rsidR="008F4ECD" w:rsidRDefault="008F4ECD" w:rsidP="004459D8"/>
          <w:p w14:paraId="330664B0" w14:textId="77777777" w:rsidR="00FF24D0" w:rsidRPr="008968A5" w:rsidRDefault="00FF24D0" w:rsidP="004459D8"/>
        </w:tc>
        <w:tc>
          <w:tcPr>
            <w:tcW w:w="5565" w:type="dxa"/>
          </w:tcPr>
          <w:p w14:paraId="175170EF" w14:textId="59DFD2A1" w:rsidR="008F4ECD" w:rsidRPr="008968A5" w:rsidRDefault="00223BA8" w:rsidP="004459D8">
            <w:r>
              <w:t>§ </w:t>
            </w:r>
            <w:r w:rsidR="008F4ECD" w:rsidRPr="008968A5">
              <w:t>26.107(c) states:</w:t>
            </w:r>
            <w:r w:rsidR="0057322F">
              <w:t xml:space="preserve"> </w:t>
            </w:r>
            <w:r w:rsidR="007C0067">
              <w:br/>
            </w:r>
            <w:r w:rsidR="008F4ECD" w:rsidRPr="008968A5">
              <w:t>“After the donor has provided the urine specimen and submitted it to the collector, the donor shall be permitted to wash his or her hands. The collector shall inspect the toilet bowl and room or stall in which the donor voided to identify any evidence of a subversion attempt, and then flush the toilet.”</w:t>
            </w:r>
          </w:p>
        </w:tc>
      </w:tr>
      <w:tr w:rsidR="008F4ECD" w:rsidRPr="008968A5" w14:paraId="065B4801" w14:textId="77777777" w:rsidTr="00B61465">
        <w:trPr>
          <w:cantSplit/>
        </w:trPr>
        <w:tc>
          <w:tcPr>
            <w:tcW w:w="0" w:type="auto"/>
          </w:tcPr>
          <w:p w14:paraId="2D1C8937" w14:textId="77777777" w:rsidR="008F4ECD" w:rsidRPr="008968A5" w:rsidRDefault="008F4ECD" w:rsidP="004459D8">
            <w:pPr>
              <w:jc w:val="center"/>
            </w:pPr>
            <w:r w:rsidRPr="008968A5">
              <w:lastRenderedPageBreak/>
              <w:t>A16</w:t>
            </w:r>
          </w:p>
        </w:tc>
        <w:tc>
          <w:tcPr>
            <w:tcW w:w="2753" w:type="dxa"/>
          </w:tcPr>
          <w:p w14:paraId="3AC8DA6C" w14:textId="257AAFAE" w:rsidR="008F4ECD" w:rsidRPr="008968A5" w:rsidRDefault="008F4ECD" w:rsidP="004459D8">
            <w:r w:rsidRPr="008968A5">
              <w:t>Once the donor provide</w:t>
            </w:r>
            <w:r w:rsidR="00C40F9B">
              <w:t>d</w:t>
            </w:r>
            <w:r w:rsidRPr="008968A5">
              <w:t xml:space="preserve"> </w:t>
            </w:r>
            <w:r w:rsidR="00C40F9B">
              <w:t xml:space="preserve">the </w:t>
            </w:r>
            <w:r w:rsidRPr="008968A5">
              <w:t>urine specimen to the collector, d</w:t>
            </w:r>
            <w:r w:rsidR="00C40F9B">
              <w:t>id</w:t>
            </w:r>
            <w:r w:rsidRPr="008968A5">
              <w:t xml:space="preserve"> the collector </w:t>
            </w:r>
            <w:r w:rsidR="00C40F9B">
              <w:t>verify that</w:t>
            </w:r>
            <w:r w:rsidR="00C40F9B" w:rsidRPr="008968A5">
              <w:t xml:space="preserve"> </w:t>
            </w:r>
            <w:r w:rsidR="00C40F9B">
              <w:t>the minimum quantity of</w:t>
            </w:r>
            <w:r w:rsidR="00C40F9B" w:rsidRPr="008968A5">
              <w:t xml:space="preserve"> </w:t>
            </w:r>
            <w:r w:rsidR="00C40F9B">
              <w:t>urine was provided (</w:t>
            </w:r>
            <w:r w:rsidRPr="008968A5">
              <w:t xml:space="preserve">at least </w:t>
            </w:r>
            <w:r w:rsidR="00223BA8">
              <w:t>30 mL</w:t>
            </w:r>
            <w:r w:rsidR="00C40F9B">
              <w:t xml:space="preserve"> for a single collection</w:t>
            </w:r>
            <w:r>
              <w:t>;</w:t>
            </w:r>
            <w:r w:rsidRPr="008968A5">
              <w:t xml:space="preserve"> or</w:t>
            </w:r>
            <w:r>
              <w:t xml:space="preserve"> </w:t>
            </w:r>
            <w:r w:rsidR="00C40F9B">
              <w:t xml:space="preserve">at least 45 mL for </w:t>
            </w:r>
            <w:r w:rsidRPr="008968A5">
              <w:t>a split specimen</w:t>
            </w:r>
            <w:r w:rsidR="00C40F9B">
              <w:t>)</w:t>
            </w:r>
            <w:r w:rsidRPr="008968A5">
              <w:t>?</w:t>
            </w:r>
          </w:p>
        </w:tc>
        <w:tc>
          <w:tcPr>
            <w:tcW w:w="3870" w:type="dxa"/>
          </w:tcPr>
          <w:p w14:paraId="46703A19"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5A71BB41"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58299536"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4E4E2856" w14:textId="77777777" w:rsidR="008F4ECD" w:rsidRPr="008968A5" w:rsidRDefault="008F4ECD" w:rsidP="004459D8">
            <w:pPr>
              <w:ind w:left="14"/>
            </w:pPr>
          </w:p>
          <w:p w14:paraId="276E3E6A" w14:textId="77777777" w:rsidR="008F4ECD" w:rsidRPr="008968A5" w:rsidRDefault="008F4ECD" w:rsidP="004459D8"/>
          <w:p w14:paraId="4B5D33CF" w14:textId="77777777" w:rsidR="008F4ECD" w:rsidRPr="008968A5" w:rsidRDefault="008F4ECD" w:rsidP="004459D8"/>
        </w:tc>
        <w:tc>
          <w:tcPr>
            <w:tcW w:w="5565" w:type="dxa"/>
          </w:tcPr>
          <w:p w14:paraId="08141AF8" w14:textId="7AA05269" w:rsidR="007C0067" w:rsidRPr="008968A5" w:rsidRDefault="00223BA8" w:rsidP="004459D8">
            <w:r>
              <w:t>§ </w:t>
            </w:r>
            <w:r w:rsidR="008F4ECD" w:rsidRPr="008968A5">
              <w:t>26.109(a) states:</w:t>
            </w:r>
            <w:r w:rsidR="0057322F">
              <w:t xml:space="preserve"> </w:t>
            </w:r>
            <w:r w:rsidR="007C0067">
              <w:br/>
            </w:r>
            <w:r w:rsidR="008F4ECD" w:rsidRPr="008968A5">
              <w:t xml:space="preserve">“Licensees and other entities who are subject to this subpart shall establish a predetermined quantity of urine that donors are requested to provide when submitting a specimen. At a minimum, the predetermined quantity must include 30 milliliters (mL) to ensure that </w:t>
            </w:r>
            <w:proofErr w:type="gramStart"/>
            <w:r w:rsidR="008F4ECD" w:rsidRPr="008968A5">
              <w:t>a sufficient quantity of</w:t>
            </w:r>
            <w:proofErr w:type="gramEnd"/>
            <w:r w:rsidR="008F4ECD" w:rsidRPr="008968A5">
              <w:t xml:space="preserve"> urine is available for initial and confirmatory validity and drug tests at an </w:t>
            </w:r>
            <w:r w:rsidR="002A5FA5">
              <w:t>HHS</w:t>
            </w:r>
            <w:r w:rsidR="002A5FA5">
              <w:noBreakHyphen/>
            </w:r>
            <w:r w:rsidR="008F4ECD" w:rsidRPr="008968A5">
              <w:t xml:space="preserve">certified laboratory, and for retesting of an aliquot of the specimen if requested by the donor under </w:t>
            </w:r>
            <w:r>
              <w:t>§ </w:t>
            </w:r>
            <w:r w:rsidR="008F4ECD" w:rsidRPr="008968A5">
              <w:t xml:space="preserve">26.165(b). The licensee’s or other entity’s predetermined quantity may include more than </w:t>
            </w:r>
            <w:r>
              <w:t>30 mL</w:t>
            </w:r>
            <w:r w:rsidR="008F4ECD" w:rsidRPr="008968A5">
              <w:t xml:space="preserve">, if the testing program follows split specimen procedures, tests for additional drugs, or performs initial testing at a licensee testing facility. Where collected specimens are to be split under the provisions of this subpart, the predetermined quantity must include an additional </w:t>
            </w:r>
            <w:r>
              <w:t>15 </w:t>
            </w:r>
            <w:proofErr w:type="spellStart"/>
            <w:r>
              <w:t>mL</w:t>
            </w:r>
            <w:r w:rsidR="008F4ECD" w:rsidRPr="008968A5">
              <w:t>.</w:t>
            </w:r>
            <w:proofErr w:type="spellEnd"/>
            <w:r w:rsidR="008F4ECD" w:rsidRPr="008968A5">
              <w:t>”</w:t>
            </w:r>
          </w:p>
        </w:tc>
      </w:tr>
      <w:tr w:rsidR="008F4ECD" w:rsidRPr="008968A5" w14:paraId="0D87692A" w14:textId="77777777" w:rsidTr="007F743C">
        <w:trPr>
          <w:cantSplit/>
          <w:trHeight w:val="3126"/>
        </w:trPr>
        <w:tc>
          <w:tcPr>
            <w:tcW w:w="0" w:type="auto"/>
          </w:tcPr>
          <w:p w14:paraId="76E612C5" w14:textId="77777777" w:rsidR="008F4ECD" w:rsidRPr="008968A5" w:rsidRDefault="008F4ECD" w:rsidP="004459D8">
            <w:pPr>
              <w:jc w:val="center"/>
            </w:pPr>
            <w:r w:rsidRPr="008968A5">
              <w:t>A17</w:t>
            </w:r>
          </w:p>
        </w:tc>
        <w:tc>
          <w:tcPr>
            <w:tcW w:w="2753" w:type="dxa"/>
          </w:tcPr>
          <w:p w14:paraId="736B098C" w14:textId="200CEAC1" w:rsidR="008F4ECD" w:rsidRPr="008968A5" w:rsidRDefault="008F4ECD" w:rsidP="004459D8">
            <w:r w:rsidRPr="008968A5">
              <w:t>Did the collector, within 4</w:t>
            </w:r>
            <w:r w:rsidR="00E97B6E">
              <w:t> minutes</w:t>
            </w:r>
            <w:r w:rsidRPr="008968A5">
              <w:t xml:space="preserve"> of receiving the specimen, </w:t>
            </w:r>
            <w:r w:rsidR="00C85390">
              <w:t xml:space="preserve">measure </w:t>
            </w:r>
            <w:r w:rsidRPr="008968A5">
              <w:t xml:space="preserve">the </w:t>
            </w:r>
            <w:r w:rsidR="0057733E">
              <w:t xml:space="preserve">specimen </w:t>
            </w:r>
            <w:r w:rsidRPr="008968A5">
              <w:t>temperature</w:t>
            </w:r>
            <w:r>
              <w:t xml:space="preserve"> </w:t>
            </w:r>
            <w:r w:rsidR="0057733E">
              <w:t>(</w:t>
            </w:r>
            <w:r w:rsidRPr="008968A5">
              <w:t xml:space="preserve">using the temperature strip attached to the collection container </w:t>
            </w:r>
            <w:r w:rsidRPr="0087062A">
              <w:rPr>
                <w:u w:val="single"/>
              </w:rPr>
              <w:t>or</w:t>
            </w:r>
            <w:r w:rsidRPr="008968A5">
              <w:t xml:space="preserve"> </w:t>
            </w:r>
            <w:r w:rsidR="007F2239">
              <w:t>by another temperature measuring device that did not contaminate the specimen</w:t>
            </w:r>
            <w:r w:rsidR="0057733E">
              <w:t>)</w:t>
            </w:r>
            <w:r w:rsidRPr="008968A5">
              <w:t>?</w:t>
            </w:r>
          </w:p>
        </w:tc>
        <w:tc>
          <w:tcPr>
            <w:tcW w:w="3870" w:type="dxa"/>
          </w:tcPr>
          <w:p w14:paraId="6C5A34F8"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5BAF0AB3"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653A5190"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0957E7AB" w14:textId="77777777" w:rsidR="008F4ECD" w:rsidRPr="008968A5" w:rsidRDefault="008F4ECD" w:rsidP="004459D8">
            <w:pPr>
              <w:ind w:left="14"/>
            </w:pPr>
          </w:p>
          <w:p w14:paraId="0C5F433F" w14:textId="77777777" w:rsidR="008F4ECD" w:rsidRPr="008968A5" w:rsidRDefault="008F4ECD" w:rsidP="004459D8"/>
          <w:p w14:paraId="3DA37D3C" w14:textId="77777777" w:rsidR="008F4ECD" w:rsidRPr="008968A5" w:rsidRDefault="008F4ECD" w:rsidP="004459D8"/>
        </w:tc>
        <w:tc>
          <w:tcPr>
            <w:tcW w:w="5565" w:type="dxa"/>
          </w:tcPr>
          <w:p w14:paraId="7B78E10D" w14:textId="4427E06E" w:rsidR="00553A04" w:rsidRDefault="00223BA8" w:rsidP="004459D8">
            <w:r>
              <w:t>§ </w:t>
            </w:r>
            <w:r w:rsidR="008F4ECD" w:rsidRPr="008968A5">
              <w:t>26.111(a) states:</w:t>
            </w:r>
            <w:r w:rsidR="0057322F">
              <w:t xml:space="preserve"> </w:t>
            </w:r>
          </w:p>
          <w:p w14:paraId="44084D39" w14:textId="738683DF" w:rsidR="008F4ECD" w:rsidRPr="008968A5" w:rsidRDefault="008F4ECD" w:rsidP="004459D8">
            <w:r w:rsidRPr="008968A5">
              <w:t xml:space="preserve">“Immediately after the donor provides the urine specimen to the collector, including specimens of less than </w:t>
            </w:r>
            <w:r w:rsidR="00223BA8">
              <w:t>30 mL</w:t>
            </w:r>
            <w:r w:rsidRPr="008968A5">
              <w:t xml:space="preserve"> but </w:t>
            </w:r>
            <w:r w:rsidR="007F2239">
              <w:t xml:space="preserve">equal to or </w:t>
            </w:r>
            <w:r w:rsidRPr="008968A5">
              <w:t xml:space="preserve">greater than </w:t>
            </w:r>
            <w:r w:rsidR="00223BA8">
              <w:t>15 mL</w:t>
            </w:r>
            <w:r w:rsidRPr="008968A5">
              <w:t>, the collector shall measure the temperature of the specimen. The temperature</w:t>
            </w:r>
            <w:r w:rsidR="006E2893">
              <w:t>-</w:t>
            </w:r>
            <w:r w:rsidRPr="008968A5">
              <w:t>measuring device used must accurately reflect the temperature of the specimen and not contaminate the specimen. The time from urination to temperature measurement may not exceed 4</w:t>
            </w:r>
            <w:r w:rsidR="00E97B6E">
              <w:t> minutes</w:t>
            </w:r>
            <w:r w:rsidRPr="008968A5">
              <w:t>.</w:t>
            </w:r>
            <w:r w:rsidR="0057322F">
              <w:t xml:space="preserve"> </w:t>
            </w:r>
            <w:r w:rsidRPr="008968A5">
              <w:t>If the temperature of a urine specimen is outside the range of 90°F to 100°F (32°C</w:t>
            </w:r>
            <w:r>
              <w:t> </w:t>
            </w:r>
            <w:r w:rsidRPr="008968A5">
              <w:t>to</w:t>
            </w:r>
            <w:r>
              <w:t> </w:t>
            </w:r>
            <w:r w:rsidRPr="008968A5">
              <w:t xml:space="preserve">38°C), that is a reason to believe the donor may have altered </w:t>
            </w:r>
            <w:r w:rsidR="007F2239">
              <w:t xml:space="preserve">(e.g., adulterated or diluted) </w:t>
            </w:r>
            <w:r w:rsidRPr="008968A5">
              <w:t>or substituted the specimen.”</w:t>
            </w:r>
          </w:p>
        </w:tc>
      </w:tr>
      <w:tr w:rsidR="008F4ECD" w:rsidRPr="008968A5" w14:paraId="422B7136" w14:textId="77777777" w:rsidTr="00B61465">
        <w:trPr>
          <w:cantSplit/>
        </w:trPr>
        <w:tc>
          <w:tcPr>
            <w:tcW w:w="0" w:type="auto"/>
          </w:tcPr>
          <w:p w14:paraId="1EDA217D" w14:textId="77777777" w:rsidR="008F4ECD" w:rsidRPr="008968A5" w:rsidRDefault="008F4ECD" w:rsidP="004459D8">
            <w:pPr>
              <w:jc w:val="center"/>
            </w:pPr>
            <w:r w:rsidRPr="008968A5">
              <w:lastRenderedPageBreak/>
              <w:t>A18</w:t>
            </w:r>
          </w:p>
        </w:tc>
        <w:tc>
          <w:tcPr>
            <w:tcW w:w="2753" w:type="dxa"/>
          </w:tcPr>
          <w:p w14:paraId="314378DA" w14:textId="6F3CD1C0" w:rsidR="008F4ECD" w:rsidRPr="008968A5" w:rsidRDefault="008F4ECD" w:rsidP="004459D8">
            <w:r w:rsidRPr="008968A5">
              <w:t>D</w:t>
            </w:r>
            <w:r w:rsidR="0057733E">
              <w:t>id</w:t>
            </w:r>
            <w:r w:rsidRPr="008968A5">
              <w:t xml:space="preserve"> the collector determine if the color or clarity of </w:t>
            </w:r>
            <w:r w:rsidR="0057733E">
              <w:t xml:space="preserve">the </w:t>
            </w:r>
            <w:r w:rsidRPr="008968A5">
              <w:t xml:space="preserve">urine specimen </w:t>
            </w:r>
            <w:r w:rsidR="0057733E">
              <w:t>was</w:t>
            </w:r>
            <w:r w:rsidRPr="008968A5">
              <w:t xml:space="preserve"> unusual?</w:t>
            </w:r>
          </w:p>
        </w:tc>
        <w:tc>
          <w:tcPr>
            <w:tcW w:w="3870" w:type="dxa"/>
          </w:tcPr>
          <w:p w14:paraId="047FFEC4"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3D5D6831"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4372E21D" w14:textId="483465AA" w:rsidR="008F4ECD" w:rsidRPr="008968A5" w:rsidRDefault="0057733E" w:rsidP="004459D8">
            <w:pPr>
              <w:numPr>
                <w:ilvl w:val="0"/>
                <w:numId w:val="1"/>
              </w:numPr>
              <w:tabs>
                <w:tab w:val="clear" w:pos="720"/>
                <w:tab w:val="num" w:pos="380"/>
              </w:tabs>
              <w:overflowPunct w:val="0"/>
              <w:ind w:left="302" w:hanging="288"/>
              <w:textAlignment w:val="baseline"/>
            </w:pPr>
            <w:r>
              <w:t>Other:</w:t>
            </w:r>
          </w:p>
          <w:p w14:paraId="295942DC" w14:textId="77777777" w:rsidR="008F4ECD" w:rsidRPr="008968A5" w:rsidRDefault="008F4ECD" w:rsidP="004459D8">
            <w:pPr>
              <w:ind w:left="14"/>
            </w:pPr>
          </w:p>
          <w:p w14:paraId="6066C0F8" w14:textId="77777777" w:rsidR="008F4ECD" w:rsidRPr="008968A5" w:rsidRDefault="008F4ECD" w:rsidP="004459D8"/>
          <w:p w14:paraId="6105DC22" w14:textId="77777777" w:rsidR="008F4ECD" w:rsidRPr="008968A5" w:rsidRDefault="008F4ECD" w:rsidP="004459D8"/>
        </w:tc>
        <w:tc>
          <w:tcPr>
            <w:tcW w:w="5565" w:type="dxa"/>
          </w:tcPr>
          <w:p w14:paraId="370E6328" w14:textId="48D9AA30" w:rsidR="00553A04" w:rsidRDefault="00223BA8" w:rsidP="004459D8">
            <w:r>
              <w:t>§ </w:t>
            </w:r>
            <w:r w:rsidR="008F4ECD" w:rsidRPr="008968A5">
              <w:t>26.111(b) states:</w:t>
            </w:r>
            <w:r w:rsidR="0057322F">
              <w:t xml:space="preserve"> </w:t>
            </w:r>
          </w:p>
          <w:p w14:paraId="38DAEFB9" w14:textId="32A4FCA4" w:rsidR="008F4ECD" w:rsidRPr="008968A5" w:rsidRDefault="008F4ECD" w:rsidP="004459D8">
            <w:r>
              <w:t>“</w:t>
            </w:r>
            <w:r w:rsidRPr="008968A5">
              <w:t xml:space="preserve">Immediately after the donor provides a urine specimen, including specimens of less than </w:t>
            </w:r>
            <w:r w:rsidR="00223BA8">
              <w:t>30 mL</w:t>
            </w:r>
            <w:r w:rsidRPr="008968A5">
              <w:t xml:space="preserve"> but equal to or greater than </w:t>
            </w:r>
            <w:r w:rsidR="00223BA8">
              <w:t>15 mL</w:t>
            </w:r>
            <w:r w:rsidRPr="008968A5">
              <w:t>, the collector shall also inspect the specimen to determine its color and clarity and look for any signs of contaminants or adulteration. The collector shall note any unusual findings on</w:t>
            </w:r>
            <w:r>
              <w:t xml:space="preserve"> the </w:t>
            </w:r>
            <w:r w:rsidR="007F2239">
              <w:t>Federal CCF or through another documentation method consistent with the collection procedures of the licensee or other entity.”</w:t>
            </w:r>
          </w:p>
        </w:tc>
      </w:tr>
      <w:tr w:rsidR="008F4ECD" w:rsidRPr="008968A5" w14:paraId="4C97D526" w14:textId="77777777" w:rsidTr="00B61465">
        <w:trPr>
          <w:cantSplit/>
        </w:trPr>
        <w:tc>
          <w:tcPr>
            <w:tcW w:w="0" w:type="auto"/>
          </w:tcPr>
          <w:p w14:paraId="17A2F8C4" w14:textId="77777777" w:rsidR="008F4ECD" w:rsidRPr="008968A5" w:rsidRDefault="008F4ECD" w:rsidP="004459D8">
            <w:pPr>
              <w:jc w:val="center"/>
            </w:pPr>
            <w:r w:rsidRPr="008968A5">
              <w:t>A19</w:t>
            </w:r>
          </w:p>
        </w:tc>
        <w:tc>
          <w:tcPr>
            <w:tcW w:w="2753" w:type="dxa"/>
          </w:tcPr>
          <w:p w14:paraId="622E2A01" w14:textId="6162BF30" w:rsidR="008F4ECD" w:rsidRDefault="008F4ECD" w:rsidP="004459D8">
            <w:r w:rsidRPr="008968A5">
              <w:rPr>
                <w:u w:val="single"/>
              </w:rPr>
              <w:t>For split specimen collections</w:t>
            </w:r>
            <w:r w:rsidRPr="008968A5">
              <w:t>.</w:t>
            </w:r>
          </w:p>
          <w:p w14:paraId="200E480D" w14:textId="244D86C8" w:rsidR="008F4ECD" w:rsidRPr="008968A5" w:rsidRDefault="008F4ECD" w:rsidP="004459D8"/>
          <w:p w14:paraId="5EEECC79" w14:textId="4D38612D" w:rsidR="008F4ECD" w:rsidRPr="008968A5" w:rsidRDefault="0057733E" w:rsidP="004459D8">
            <w:r>
              <w:t>W</w:t>
            </w:r>
            <w:r w:rsidR="008F4ECD" w:rsidRPr="008968A5">
              <w:t>hat quantit</w:t>
            </w:r>
            <w:r>
              <w:t>y</w:t>
            </w:r>
            <w:r w:rsidR="008F4ECD" w:rsidRPr="008968A5">
              <w:t xml:space="preserve"> of urine</w:t>
            </w:r>
            <w:r w:rsidR="008F4ECD">
              <w:t xml:space="preserve"> </w:t>
            </w:r>
            <w:r>
              <w:t>was</w:t>
            </w:r>
            <w:r w:rsidR="008F4ECD">
              <w:t xml:space="preserve"> </w:t>
            </w:r>
            <w:r w:rsidR="008F4ECD" w:rsidRPr="008968A5">
              <w:t>poured into</w:t>
            </w:r>
            <w:r>
              <w:t xml:space="preserve"> Bottle A and Bottle B by the collector</w:t>
            </w:r>
            <w:r w:rsidR="008F4ECD" w:rsidRPr="008968A5">
              <w:t>?</w:t>
            </w:r>
          </w:p>
          <w:p w14:paraId="0A272F2D" w14:textId="77777777" w:rsidR="008F4ECD" w:rsidRPr="008968A5" w:rsidRDefault="008F4ECD" w:rsidP="004459D8"/>
        </w:tc>
        <w:tc>
          <w:tcPr>
            <w:tcW w:w="3870" w:type="dxa"/>
          </w:tcPr>
          <w:p w14:paraId="1C49966F" w14:textId="30908E57" w:rsidR="008F4ECD" w:rsidRPr="008968A5" w:rsidRDefault="008F4ECD" w:rsidP="004459D8">
            <w:pPr>
              <w:numPr>
                <w:ilvl w:val="0"/>
                <w:numId w:val="1"/>
              </w:numPr>
              <w:tabs>
                <w:tab w:val="clear" w:pos="720"/>
                <w:tab w:val="num" w:pos="380"/>
              </w:tabs>
              <w:overflowPunct w:val="0"/>
              <w:ind w:left="302" w:hanging="288"/>
              <w:textAlignment w:val="baseline"/>
            </w:pPr>
            <w:r w:rsidRPr="008968A5">
              <w:t xml:space="preserve">At least </w:t>
            </w:r>
            <w:r w:rsidR="00223BA8">
              <w:t>30 mL</w:t>
            </w:r>
            <w:r w:rsidRPr="008968A5">
              <w:t xml:space="preserve"> into Bottle A</w:t>
            </w:r>
            <w:r w:rsidR="0057733E">
              <w:t>,</w:t>
            </w:r>
            <w:r w:rsidRPr="008968A5">
              <w:t xml:space="preserve"> and </w:t>
            </w:r>
            <w:r w:rsidR="0057733E">
              <w:t xml:space="preserve">at least 15 mL </w:t>
            </w:r>
            <w:r w:rsidRPr="008968A5">
              <w:t>into Bottle B.</w:t>
            </w:r>
          </w:p>
          <w:p w14:paraId="4E1CE5EF" w14:textId="06F4CFDF" w:rsidR="008F4ECD" w:rsidRPr="008968A5" w:rsidRDefault="0057733E" w:rsidP="004459D8">
            <w:pPr>
              <w:numPr>
                <w:ilvl w:val="0"/>
                <w:numId w:val="1"/>
              </w:numPr>
              <w:tabs>
                <w:tab w:val="clear" w:pos="720"/>
                <w:tab w:val="num" w:pos="380"/>
              </w:tabs>
              <w:overflowPunct w:val="0"/>
              <w:ind w:left="302" w:hanging="288"/>
              <w:textAlignment w:val="baseline"/>
            </w:pPr>
            <w:r>
              <w:t>Less than the minimum required amount(s)</w:t>
            </w:r>
            <w:r w:rsidRPr="008968A5">
              <w:t>.</w:t>
            </w:r>
          </w:p>
          <w:p w14:paraId="45ADD1D9"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38584B5F" w14:textId="77777777" w:rsidR="008F4ECD" w:rsidRDefault="008F4ECD" w:rsidP="004459D8">
            <w:pPr>
              <w:ind w:left="14"/>
            </w:pPr>
          </w:p>
          <w:p w14:paraId="7117AFC6" w14:textId="77777777" w:rsidR="007F743C" w:rsidRPr="008968A5" w:rsidRDefault="007F743C" w:rsidP="004459D8">
            <w:pPr>
              <w:ind w:left="14"/>
            </w:pPr>
          </w:p>
          <w:p w14:paraId="2E5057AD" w14:textId="77777777" w:rsidR="008F4ECD" w:rsidRPr="008968A5" w:rsidRDefault="008F4ECD" w:rsidP="004459D8"/>
        </w:tc>
        <w:tc>
          <w:tcPr>
            <w:tcW w:w="5565" w:type="dxa"/>
          </w:tcPr>
          <w:p w14:paraId="707B9E9F" w14:textId="78D74D4A" w:rsidR="00553A04" w:rsidRDefault="00223BA8" w:rsidP="004459D8">
            <w:pPr>
              <w:keepNext/>
              <w:keepLines/>
            </w:pPr>
            <w:r>
              <w:t>§ </w:t>
            </w:r>
            <w:r w:rsidR="008F4ECD" w:rsidRPr="008968A5">
              <w:t>26.113(b)(2) states:</w:t>
            </w:r>
            <w:r w:rsidR="0057322F">
              <w:t xml:space="preserve"> </w:t>
            </w:r>
          </w:p>
          <w:p w14:paraId="5B404B5B" w14:textId="2D586D7D" w:rsidR="008F4ECD" w:rsidRPr="008968A5" w:rsidRDefault="00553A04" w:rsidP="004459D8">
            <w:pPr>
              <w:keepNext/>
              <w:keepLines/>
            </w:pPr>
            <w:r>
              <w:t>“</w:t>
            </w:r>
            <w:r w:rsidR="008F4ECD" w:rsidRPr="008968A5">
              <w:t xml:space="preserve">The collector, in the presence of the donor and after determining specimen temperature as described in </w:t>
            </w:r>
            <w:r w:rsidR="00223BA8">
              <w:t>§ </w:t>
            </w:r>
            <w:r w:rsidR="008F4ECD" w:rsidRPr="008968A5">
              <w:t xml:space="preserve">26.111(a), shall split the urine specimen. The collector shall pour </w:t>
            </w:r>
            <w:r w:rsidR="00223BA8">
              <w:t>30 mL</w:t>
            </w:r>
            <w:r w:rsidR="008F4ECD" w:rsidRPr="008968A5">
              <w:t xml:space="preserve"> of urine into Bottle A and a minimum of </w:t>
            </w:r>
            <w:r w:rsidR="00223BA8">
              <w:t>15 mL</w:t>
            </w:r>
            <w:r w:rsidR="008F4ECD" w:rsidRPr="008968A5">
              <w:t xml:space="preserve"> of urine into Bottle B. If the quantity of urine available for Bottle B is less than </w:t>
            </w:r>
            <w:r w:rsidR="00223BA8">
              <w:t>15 mL</w:t>
            </w:r>
            <w:r w:rsidR="008F4ECD" w:rsidRPr="008968A5">
              <w:t xml:space="preserve">, the collector shall pour the remaining urine into Bottle B and forward the specimens in Bottles A and B to the </w:t>
            </w:r>
            <w:r w:rsidR="002A5FA5">
              <w:t>HHS</w:t>
            </w:r>
            <w:r w:rsidR="002A5FA5">
              <w:noBreakHyphen/>
            </w:r>
            <w:r w:rsidR="008F4ECD" w:rsidRPr="008968A5">
              <w:t>certified laboratory for drug and validity testing.”</w:t>
            </w:r>
          </w:p>
        </w:tc>
      </w:tr>
      <w:tr w:rsidR="008F4ECD" w:rsidRPr="008968A5" w14:paraId="036F5AAA" w14:textId="77777777" w:rsidTr="00B61465">
        <w:trPr>
          <w:cantSplit/>
        </w:trPr>
        <w:tc>
          <w:tcPr>
            <w:tcW w:w="0" w:type="auto"/>
          </w:tcPr>
          <w:p w14:paraId="77D8ECA4" w14:textId="77777777" w:rsidR="008F4ECD" w:rsidRPr="008968A5" w:rsidRDefault="008F4ECD" w:rsidP="004459D8">
            <w:pPr>
              <w:jc w:val="center"/>
            </w:pPr>
            <w:r w:rsidRPr="008968A5">
              <w:t>A20</w:t>
            </w:r>
          </w:p>
        </w:tc>
        <w:tc>
          <w:tcPr>
            <w:tcW w:w="2753" w:type="dxa"/>
          </w:tcPr>
          <w:p w14:paraId="57FB479D" w14:textId="09120EBB" w:rsidR="008F4ECD" w:rsidRPr="008968A5" w:rsidRDefault="008F4ECD" w:rsidP="004459D8">
            <w:r w:rsidRPr="008968A5">
              <w:t>D</w:t>
            </w:r>
            <w:r w:rsidR="0057733E">
              <w:t>id</w:t>
            </w:r>
            <w:r w:rsidRPr="008968A5">
              <w:t xml:space="preserve"> the collector securely place tamper-evident seals on each container?</w:t>
            </w:r>
          </w:p>
        </w:tc>
        <w:tc>
          <w:tcPr>
            <w:tcW w:w="3870" w:type="dxa"/>
          </w:tcPr>
          <w:p w14:paraId="5DF72B93"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6E4F8290"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7B50B82F"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62B6D63D" w14:textId="77777777" w:rsidR="008F4ECD" w:rsidRPr="008968A5" w:rsidRDefault="008F4ECD" w:rsidP="004459D8">
            <w:pPr>
              <w:ind w:left="14"/>
            </w:pPr>
          </w:p>
          <w:p w14:paraId="1B45C30C" w14:textId="77777777" w:rsidR="008F4ECD" w:rsidRPr="008968A5" w:rsidRDefault="008F4ECD" w:rsidP="004459D8"/>
          <w:p w14:paraId="5E585184" w14:textId="77777777" w:rsidR="008F4ECD" w:rsidRPr="008968A5" w:rsidRDefault="008F4ECD" w:rsidP="004459D8">
            <w:pPr>
              <w:keepNext/>
              <w:keepLines/>
            </w:pPr>
          </w:p>
        </w:tc>
        <w:tc>
          <w:tcPr>
            <w:tcW w:w="5565" w:type="dxa"/>
          </w:tcPr>
          <w:p w14:paraId="1BFDC267" w14:textId="0A7DFA6D" w:rsidR="00FF24D0" w:rsidRDefault="00223BA8" w:rsidP="004459D8">
            <w:pPr>
              <w:keepNext/>
              <w:keepLines/>
            </w:pPr>
            <w:r>
              <w:t>§ </w:t>
            </w:r>
            <w:r w:rsidR="008F4ECD" w:rsidRPr="008968A5">
              <w:t>26.117(c) states:</w:t>
            </w:r>
            <w:r w:rsidR="0057322F">
              <w:t xml:space="preserve"> </w:t>
            </w:r>
            <w:r w:rsidR="00553A04">
              <w:br/>
            </w:r>
            <w:r w:rsidR="008F4ECD" w:rsidRPr="008968A5">
              <w:t>“The collector shall place an identification label securely on each container. The label must contain the date, the donor’s specimen number, and any other identifying information provided or required by the FFD program.</w:t>
            </w:r>
            <w:r w:rsidR="008F4ECD">
              <w:t xml:space="preserve"> </w:t>
            </w:r>
            <w:r w:rsidR="008F4ECD" w:rsidRPr="008968A5">
              <w:t>The collector shall also apply a tamper-evident seal on each container if it is separate from the label. The specimen bottle must be securely sealed to prevent undetected tampering.”</w:t>
            </w:r>
          </w:p>
          <w:p w14:paraId="7D3C0A98" w14:textId="3825C4DA" w:rsidR="007F743C" w:rsidRPr="008968A5" w:rsidRDefault="007F743C" w:rsidP="004459D8">
            <w:pPr>
              <w:keepNext/>
              <w:keepLines/>
            </w:pPr>
          </w:p>
        </w:tc>
      </w:tr>
      <w:tr w:rsidR="008F4ECD" w:rsidRPr="008968A5" w14:paraId="6FBB26DF" w14:textId="77777777" w:rsidTr="00B61465">
        <w:trPr>
          <w:cantSplit/>
        </w:trPr>
        <w:tc>
          <w:tcPr>
            <w:tcW w:w="0" w:type="auto"/>
          </w:tcPr>
          <w:p w14:paraId="61F5DF88" w14:textId="77777777" w:rsidR="008F4ECD" w:rsidRPr="008968A5" w:rsidRDefault="008F4ECD" w:rsidP="004459D8">
            <w:pPr>
              <w:jc w:val="center"/>
            </w:pPr>
            <w:r w:rsidRPr="008968A5">
              <w:lastRenderedPageBreak/>
              <w:t>A21</w:t>
            </w:r>
          </w:p>
        </w:tc>
        <w:tc>
          <w:tcPr>
            <w:tcW w:w="2753" w:type="dxa"/>
          </w:tcPr>
          <w:p w14:paraId="494480DB" w14:textId="06B3BB51" w:rsidR="00FF24D0" w:rsidRPr="00620837" w:rsidRDefault="008F4ECD" w:rsidP="004459D8">
            <w:r w:rsidRPr="008968A5">
              <w:t>Did the collector then apply a</w:t>
            </w:r>
            <w:r>
              <w:t>n</w:t>
            </w:r>
            <w:r w:rsidRPr="008968A5">
              <w:t xml:space="preserve"> identification label with the date, the donor’s specimen number, and any other identifying information provided or required by the FFD program over each specimen container?</w:t>
            </w:r>
          </w:p>
        </w:tc>
        <w:tc>
          <w:tcPr>
            <w:tcW w:w="3870" w:type="dxa"/>
          </w:tcPr>
          <w:p w14:paraId="388DC68C"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3206B896" w14:textId="3FC1F363" w:rsidR="008F4ECD" w:rsidRPr="008968A5" w:rsidRDefault="008F4ECD" w:rsidP="004459D8">
            <w:pPr>
              <w:numPr>
                <w:ilvl w:val="0"/>
                <w:numId w:val="1"/>
              </w:numPr>
              <w:tabs>
                <w:tab w:val="clear" w:pos="720"/>
                <w:tab w:val="num" w:pos="380"/>
              </w:tabs>
              <w:overflowPunct w:val="0"/>
              <w:ind w:left="302" w:hanging="288"/>
              <w:textAlignment w:val="baseline"/>
            </w:pPr>
            <w:r w:rsidRPr="008968A5">
              <w:t xml:space="preserve">No, the donor wrote some or </w:t>
            </w:r>
            <w:proofErr w:type="gramStart"/>
            <w:r w:rsidRPr="008968A5">
              <w:t>all of</w:t>
            </w:r>
            <w:proofErr w:type="gramEnd"/>
            <w:r w:rsidRPr="008968A5">
              <w:t xml:space="preserve"> the information on the labels</w:t>
            </w:r>
            <w:r w:rsidR="001B6324">
              <w:t xml:space="preserve"> before the collector applied the label(s) to the container(s</w:t>
            </w:r>
            <w:r w:rsidR="007B3091">
              <w:t>)</w:t>
            </w:r>
            <w:r w:rsidRPr="008968A5">
              <w:t>.</w:t>
            </w:r>
          </w:p>
          <w:p w14:paraId="46E41028"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 all information was not included on the labels.</w:t>
            </w:r>
          </w:p>
          <w:p w14:paraId="7DAF3BF0" w14:textId="77777777" w:rsidR="008F4ECD" w:rsidRDefault="008F4ECD" w:rsidP="004459D8">
            <w:pPr>
              <w:numPr>
                <w:ilvl w:val="0"/>
                <w:numId w:val="1"/>
              </w:numPr>
              <w:tabs>
                <w:tab w:val="clear" w:pos="720"/>
                <w:tab w:val="num" w:pos="380"/>
              </w:tabs>
              <w:overflowPunct w:val="0"/>
              <w:ind w:left="302" w:hanging="288"/>
              <w:textAlignment w:val="baseline"/>
            </w:pPr>
            <w:r>
              <w:t>Other:</w:t>
            </w:r>
          </w:p>
          <w:p w14:paraId="469B72AE" w14:textId="77777777" w:rsidR="00FF24D0" w:rsidRDefault="00FF24D0" w:rsidP="004459D8">
            <w:pPr>
              <w:overflowPunct w:val="0"/>
              <w:textAlignment w:val="baseline"/>
            </w:pPr>
          </w:p>
          <w:p w14:paraId="548B46DD" w14:textId="77777777" w:rsidR="00FF24D0" w:rsidRDefault="00FF24D0" w:rsidP="004459D8">
            <w:pPr>
              <w:overflowPunct w:val="0"/>
              <w:textAlignment w:val="baseline"/>
            </w:pPr>
          </w:p>
          <w:p w14:paraId="293DB506" w14:textId="7B6139FA" w:rsidR="00FF24D0" w:rsidRPr="00FF24D0" w:rsidRDefault="00FF24D0" w:rsidP="004459D8">
            <w:pPr>
              <w:overflowPunct w:val="0"/>
              <w:textAlignment w:val="baseline"/>
            </w:pPr>
          </w:p>
        </w:tc>
        <w:tc>
          <w:tcPr>
            <w:tcW w:w="5565" w:type="dxa"/>
          </w:tcPr>
          <w:p w14:paraId="3F56605A" w14:textId="1DFCD72E" w:rsidR="008F4ECD" w:rsidRPr="008968A5" w:rsidRDefault="00223BA8" w:rsidP="004459D8">
            <w:r>
              <w:t>§ </w:t>
            </w:r>
            <w:r w:rsidR="008F4ECD" w:rsidRPr="008968A5">
              <w:t>26.117(c) states:</w:t>
            </w:r>
            <w:r w:rsidR="0057322F">
              <w:t xml:space="preserve"> </w:t>
            </w:r>
            <w:r w:rsidR="00553A04">
              <w:br/>
            </w:r>
            <w:r w:rsidR="008F4ECD" w:rsidRPr="008968A5">
              <w:t xml:space="preserve">“The collector shall place an identification label securely on each container. The label must contain the date, the donor’s specimen number, and any other identifying information provided </w:t>
            </w:r>
            <w:r w:rsidR="008F4ECD">
              <w:t xml:space="preserve">or required by the FFD program. </w:t>
            </w:r>
            <w:r w:rsidR="008F4ECD" w:rsidRPr="008968A5">
              <w:t>The collector shall also apply a tamper-evident seal on each container if it is separate from the label.</w:t>
            </w:r>
            <w:r w:rsidR="008F4ECD">
              <w:t xml:space="preserve"> </w:t>
            </w:r>
            <w:r w:rsidR="008F4ECD" w:rsidRPr="008968A5">
              <w:t>The specimen bottle must be securely sealed to prevent undetected tampering.”</w:t>
            </w:r>
          </w:p>
        </w:tc>
      </w:tr>
      <w:tr w:rsidR="008F4ECD" w:rsidRPr="008968A5" w14:paraId="1EA23CE0" w14:textId="77777777" w:rsidTr="00B61465">
        <w:trPr>
          <w:cantSplit/>
        </w:trPr>
        <w:tc>
          <w:tcPr>
            <w:tcW w:w="0" w:type="auto"/>
          </w:tcPr>
          <w:p w14:paraId="79CF3278" w14:textId="77777777" w:rsidR="008F4ECD" w:rsidRPr="008968A5" w:rsidRDefault="008F4ECD" w:rsidP="004459D8">
            <w:pPr>
              <w:jc w:val="center"/>
            </w:pPr>
            <w:r w:rsidRPr="008968A5">
              <w:t>A22</w:t>
            </w:r>
          </w:p>
        </w:tc>
        <w:tc>
          <w:tcPr>
            <w:tcW w:w="2753" w:type="dxa"/>
          </w:tcPr>
          <w:p w14:paraId="5CA88DBC" w14:textId="70CD6CA4" w:rsidR="008F4ECD" w:rsidRPr="00620837" w:rsidRDefault="008F4ECD" w:rsidP="004459D8">
            <w:r w:rsidRPr="008968A5">
              <w:t>D</w:t>
            </w:r>
            <w:r w:rsidR="001B6324">
              <w:t>id</w:t>
            </w:r>
            <w:r w:rsidRPr="008968A5">
              <w:t xml:space="preserve"> the collector instruct the donor to initial each specimen container label </w:t>
            </w:r>
            <w:r w:rsidRPr="002F7293">
              <w:rPr>
                <w:u w:val="single"/>
              </w:rPr>
              <w:t>only after</w:t>
            </w:r>
            <w:r w:rsidRPr="008968A5">
              <w:t xml:space="preserve"> the seal(s) </w:t>
            </w:r>
            <w:r w:rsidR="001B6324">
              <w:t>were</w:t>
            </w:r>
            <w:r w:rsidRPr="008968A5">
              <w:t xml:space="preserve"> affixed to the bottle</w:t>
            </w:r>
            <w:r w:rsidR="001B6324">
              <w:t>(</w:t>
            </w:r>
            <w:r w:rsidRPr="008968A5">
              <w:t>s</w:t>
            </w:r>
            <w:r w:rsidR="001B6324">
              <w:t>) and label(</w:t>
            </w:r>
            <w:r w:rsidRPr="008968A5">
              <w:t>s</w:t>
            </w:r>
            <w:r w:rsidR="001B6324">
              <w:t>) were</w:t>
            </w:r>
            <w:r>
              <w:t xml:space="preserve"> </w:t>
            </w:r>
            <w:r w:rsidRPr="008968A5">
              <w:t>dated by the collector?</w:t>
            </w:r>
          </w:p>
        </w:tc>
        <w:tc>
          <w:tcPr>
            <w:tcW w:w="3870" w:type="dxa"/>
          </w:tcPr>
          <w:p w14:paraId="7510B9D7"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1DB66930"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79EE287B"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4093F2EA" w14:textId="77777777" w:rsidR="008F4ECD" w:rsidRPr="008968A5" w:rsidRDefault="008F4ECD" w:rsidP="004459D8">
            <w:pPr>
              <w:ind w:left="14"/>
            </w:pPr>
          </w:p>
          <w:p w14:paraId="06DADB25" w14:textId="77777777" w:rsidR="008F4ECD" w:rsidRPr="008968A5" w:rsidRDefault="008F4ECD" w:rsidP="004459D8"/>
          <w:p w14:paraId="1515CFA5" w14:textId="77777777" w:rsidR="008F4ECD" w:rsidRPr="008968A5" w:rsidRDefault="008F4ECD" w:rsidP="004459D8"/>
        </w:tc>
        <w:tc>
          <w:tcPr>
            <w:tcW w:w="5565" w:type="dxa"/>
          </w:tcPr>
          <w:p w14:paraId="00CB9F13" w14:textId="07D7C04E" w:rsidR="008F4ECD" w:rsidRPr="008968A5" w:rsidRDefault="00223BA8" w:rsidP="004459D8">
            <w:r>
              <w:t>§ </w:t>
            </w:r>
            <w:r w:rsidR="008F4ECD" w:rsidRPr="008968A5">
              <w:t>26.117(d) states:</w:t>
            </w:r>
            <w:r w:rsidR="0057322F">
              <w:t xml:space="preserve"> </w:t>
            </w:r>
            <w:r w:rsidR="00553A04">
              <w:br/>
            </w:r>
            <w:r w:rsidR="008F4ECD" w:rsidRPr="008968A5">
              <w:t>“The donor shall initial the identification label(s) on the specimen bottle(s) for the purpose of certifying that the specimen was collected from him or her.”</w:t>
            </w:r>
          </w:p>
        </w:tc>
      </w:tr>
      <w:tr w:rsidR="008F4ECD" w:rsidRPr="008968A5" w14:paraId="45A5E228" w14:textId="77777777" w:rsidTr="00B61465">
        <w:trPr>
          <w:cantSplit/>
        </w:trPr>
        <w:tc>
          <w:tcPr>
            <w:tcW w:w="0" w:type="auto"/>
          </w:tcPr>
          <w:p w14:paraId="51060DDB" w14:textId="77777777" w:rsidR="008F4ECD" w:rsidRPr="001B6324" w:rsidRDefault="008F4ECD" w:rsidP="004459D8">
            <w:pPr>
              <w:jc w:val="center"/>
            </w:pPr>
            <w:r w:rsidRPr="001B6324">
              <w:t>A23</w:t>
            </w:r>
          </w:p>
        </w:tc>
        <w:tc>
          <w:tcPr>
            <w:tcW w:w="2753" w:type="dxa"/>
          </w:tcPr>
          <w:p w14:paraId="09676A87" w14:textId="5A5EF018" w:rsidR="008F4ECD" w:rsidRPr="001B6324" w:rsidRDefault="008F4ECD" w:rsidP="004459D8">
            <w:r w:rsidRPr="001B6324">
              <w:t>D</w:t>
            </w:r>
            <w:r w:rsidR="0022372D" w:rsidRPr="001B6324">
              <w:t>id</w:t>
            </w:r>
            <w:r w:rsidRPr="001B6324">
              <w:t xml:space="preserve"> the collector keep the donor's collection container within his/her </w:t>
            </w:r>
            <w:r w:rsidR="0022372D" w:rsidRPr="001B6324">
              <w:t xml:space="preserve">view from the point when the urine specimen was received from the donor to the </w:t>
            </w:r>
            <w:r w:rsidRPr="001B6324">
              <w:t xml:space="preserve">time the specimen container </w:t>
            </w:r>
            <w:r w:rsidR="0022372D" w:rsidRPr="001B6324">
              <w:t xml:space="preserve">was </w:t>
            </w:r>
            <w:r w:rsidR="007F743C" w:rsidRPr="001B6324">
              <w:t>sealed?</w:t>
            </w:r>
          </w:p>
        </w:tc>
        <w:tc>
          <w:tcPr>
            <w:tcW w:w="3870" w:type="dxa"/>
          </w:tcPr>
          <w:p w14:paraId="5F6E6607" w14:textId="77777777" w:rsidR="008F4ECD" w:rsidRPr="001B6324" w:rsidRDefault="008F4ECD" w:rsidP="004459D8">
            <w:pPr>
              <w:numPr>
                <w:ilvl w:val="0"/>
                <w:numId w:val="1"/>
              </w:numPr>
              <w:tabs>
                <w:tab w:val="clear" w:pos="720"/>
                <w:tab w:val="num" w:pos="380"/>
              </w:tabs>
              <w:overflowPunct w:val="0"/>
              <w:ind w:left="302" w:hanging="288"/>
              <w:textAlignment w:val="baseline"/>
            </w:pPr>
            <w:r w:rsidRPr="001B6324">
              <w:t>Yes.</w:t>
            </w:r>
          </w:p>
          <w:p w14:paraId="294D0218" w14:textId="77777777" w:rsidR="008F4ECD" w:rsidRPr="001B6324" w:rsidRDefault="008F4ECD" w:rsidP="004459D8">
            <w:pPr>
              <w:numPr>
                <w:ilvl w:val="0"/>
                <w:numId w:val="1"/>
              </w:numPr>
              <w:tabs>
                <w:tab w:val="clear" w:pos="720"/>
                <w:tab w:val="num" w:pos="380"/>
              </w:tabs>
              <w:overflowPunct w:val="0"/>
              <w:ind w:left="302" w:hanging="288"/>
              <w:textAlignment w:val="baseline"/>
            </w:pPr>
            <w:r w:rsidRPr="001B6324">
              <w:t>No.</w:t>
            </w:r>
          </w:p>
          <w:p w14:paraId="0A562D9C" w14:textId="77777777" w:rsidR="008F4ECD" w:rsidRPr="001B6324" w:rsidRDefault="008F4ECD" w:rsidP="004459D8">
            <w:pPr>
              <w:numPr>
                <w:ilvl w:val="0"/>
                <w:numId w:val="1"/>
              </w:numPr>
              <w:tabs>
                <w:tab w:val="clear" w:pos="720"/>
                <w:tab w:val="num" w:pos="380"/>
              </w:tabs>
              <w:overflowPunct w:val="0"/>
              <w:ind w:left="302" w:hanging="288"/>
              <w:textAlignment w:val="baseline"/>
            </w:pPr>
            <w:r w:rsidRPr="001B6324">
              <w:t>Other:</w:t>
            </w:r>
          </w:p>
          <w:p w14:paraId="272079D0" w14:textId="77777777" w:rsidR="008F4ECD" w:rsidRPr="001B6324" w:rsidRDefault="008F4ECD" w:rsidP="004459D8">
            <w:pPr>
              <w:ind w:left="14"/>
            </w:pPr>
          </w:p>
          <w:p w14:paraId="23EDE69F" w14:textId="77777777" w:rsidR="008F4ECD" w:rsidRPr="001B6324" w:rsidRDefault="008F4ECD" w:rsidP="004459D8"/>
          <w:p w14:paraId="3ECA26B3" w14:textId="77777777" w:rsidR="008F4ECD" w:rsidRPr="001B6324" w:rsidRDefault="008F4ECD" w:rsidP="004459D8"/>
          <w:p w14:paraId="78B5353B" w14:textId="77777777" w:rsidR="00FF24D0" w:rsidRPr="001B6324" w:rsidRDefault="00FF24D0" w:rsidP="004459D8"/>
        </w:tc>
        <w:tc>
          <w:tcPr>
            <w:tcW w:w="5565" w:type="dxa"/>
          </w:tcPr>
          <w:p w14:paraId="5AC7FF9C" w14:textId="7AF91379" w:rsidR="008F4ECD" w:rsidRPr="001B6324" w:rsidRDefault="00223BA8" w:rsidP="004459D8">
            <w:r w:rsidRPr="001B6324">
              <w:t>§ </w:t>
            </w:r>
            <w:r w:rsidR="008F4ECD" w:rsidRPr="001B6324">
              <w:t>26.117(a) states:</w:t>
            </w:r>
            <w:r w:rsidR="0057322F">
              <w:t xml:space="preserve"> </w:t>
            </w:r>
            <w:r w:rsidR="00553A04">
              <w:br/>
            </w:r>
            <w:r w:rsidR="008F4ECD" w:rsidRPr="001B6324">
              <w:t>“</w:t>
            </w:r>
            <w:r w:rsidR="007F2239">
              <w:t xml:space="preserve">Once the collector is presented with the specimen from the donor, </w:t>
            </w:r>
            <w:r w:rsidR="007F2239" w:rsidRPr="00386641">
              <w:t>b</w:t>
            </w:r>
            <w:r w:rsidR="008F4ECD" w:rsidRPr="00386641">
              <w:t>oth the donor and</w:t>
            </w:r>
            <w:r w:rsidR="008F4ECD" w:rsidRPr="001B6324">
              <w:t xml:space="preserve"> the collector shall </w:t>
            </w:r>
            <w:proofErr w:type="gramStart"/>
            <w:r w:rsidR="008F4ECD" w:rsidRPr="001B6324">
              <w:t>keep the donor’s specimen(s) in view at all times</w:t>
            </w:r>
            <w:proofErr w:type="gramEnd"/>
            <w:r w:rsidR="008F4ECD" w:rsidRPr="001B6324">
              <w:t xml:space="preserve"> before the specimen(s) are sealed and labeled. If any specimen or aliquot is transferred to another container, the collector shall ask the donor to observe the transfer and sealing of the container with a tamper-evident seal.”</w:t>
            </w:r>
          </w:p>
        </w:tc>
      </w:tr>
      <w:tr w:rsidR="008F4ECD" w:rsidRPr="008968A5" w14:paraId="53CCE38D" w14:textId="77777777" w:rsidTr="00B61465">
        <w:trPr>
          <w:cantSplit/>
        </w:trPr>
        <w:tc>
          <w:tcPr>
            <w:tcW w:w="0" w:type="auto"/>
          </w:tcPr>
          <w:p w14:paraId="07E1F43F" w14:textId="77777777" w:rsidR="008F4ECD" w:rsidRPr="008968A5" w:rsidRDefault="008F4ECD" w:rsidP="004459D8">
            <w:pPr>
              <w:jc w:val="center"/>
            </w:pPr>
            <w:r w:rsidRPr="008968A5">
              <w:lastRenderedPageBreak/>
              <w:t>A24</w:t>
            </w:r>
          </w:p>
        </w:tc>
        <w:tc>
          <w:tcPr>
            <w:tcW w:w="2753" w:type="dxa"/>
          </w:tcPr>
          <w:p w14:paraId="0263D4F4" w14:textId="48475EC1" w:rsidR="008F4ECD" w:rsidRPr="008968A5" w:rsidRDefault="008F4ECD" w:rsidP="004459D8">
            <w:r w:rsidRPr="008968A5">
              <w:t>After the specimen container labels are initialed by the donor, d</w:t>
            </w:r>
            <w:r w:rsidR="0022372D">
              <w:t xml:space="preserve">id </w:t>
            </w:r>
            <w:r w:rsidRPr="008968A5">
              <w:t xml:space="preserve">the collector direct the donor to read and sign the statement on the </w:t>
            </w:r>
            <w:r w:rsidR="007F2239">
              <w:t>Federal</w:t>
            </w:r>
            <w:r w:rsidR="007F2239" w:rsidRPr="008968A5">
              <w:t xml:space="preserve"> </w:t>
            </w:r>
            <w:r w:rsidRPr="008968A5">
              <w:t>custody</w:t>
            </w:r>
            <w:r w:rsidR="0061434D">
              <w:t xml:space="preserve"> </w:t>
            </w:r>
            <w:r w:rsidRPr="008968A5">
              <w:t>and</w:t>
            </w:r>
            <w:r w:rsidR="0061434D">
              <w:t xml:space="preserve"> </w:t>
            </w:r>
            <w:r w:rsidRPr="008968A5">
              <w:t xml:space="preserve">control form </w:t>
            </w:r>
            <w:r w:rsidR="0022372D">
              <w:t>(</w:t>
            </w:r>
            <w:r w:rsidR="007F2239">
              <w:t xml:space="preserve">Federal </w:t>
            </w:r>
            <w:r w:rsidR="0022372D">
              <w:t xml:space="preserve">CCF) </w:t>
            </w:r>
            <w:r w:rsidRPr="008968A5">
              <w:t xml:space="preserve">certifying that the specimen(s) identified as having been collected from the donor is, in fact, the specimen(s) that he or she provided? </w:t>
            </w:r>
          </w:p>
        </w:tc>
        <w:tc>
          <w:tcPr>
            <w:tcW w:w="3870" w:type="dxa"/>
          </w:tcPr>
          <w:p w14:paraId="4AED53BB"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0DB20488"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0164867D"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08881BEA" w14:textId="77777777" w:rsidR="008F4ECD" w:rsidRPr="008968A5" w:rsidRDefault="008F4ECD" w:rsidP="004459D8">
            <w:pPr>
              <w:ind w:left="14"/>
            </w:pPr>
          </w:p>
          <w:p w14:paraId="68D07D06" w14:textId="77777777" w:rsidR="008F4ECD" w:rsidRPr="008968A5" w:rsidRDefault="008F4ECD" w:rsidP="004459D8"/>
          <w:p w14:paraId="21594D83" w14:textId="77777777" w:rsidR="008F4ECD" w:rsidRPr="008968A5" w:rsidRDefault="008F4ECD" w:rsidP="004459D8"/>
        </w:tc>
        <w:tc>
          <w:tcPr>
            <w:tcW w:w="5565" w:type="dxa"/>
          </w:tcPr>
          <w:p w14:paraId="79FF5781" w14:textId="406D106D" w:rsidR="008F4ECD" w:rsidRPr="008968A5" w:rsidRDefault="00223BA8" w:rsidP="004459D8">
            <w:r>
              <w:t>§ </w:t>
            </w:r>
            <w:r w:rsidR="008F4ECD" w:rsidRPr="008968A5">
              <w:t>26.117(d) states:</w:t>
            </w:r>
            <w:r w:rsidR="0057322F">
              <w:t xml:space="preserve"> </w:t>
            </w:r>
            <w:r w:rsidR="00553A04">
              <w:br/>
            </w:r>
            <w:r w:rsidR="008F4ECD" w:rsidRPr="008968A5">
              <w:t xml:space="preserve">“The donor shall initial the identification label(s) on the specimen bottle(s) for the purpose of certifying that the specimen was collected from him or her. The collector shall also ask the donor to read and sign a statement on the </w:t>
            </w:r>
            <w:r w:rsidR="007F2239">
              <w:t>Federal CCF</w:t>
            </w:r>
            <w:r w:rsidR="008F4ECD" w:rsidRPr="008968A5">
              <w:t xml:space="preserve"> certifying that the specimen(s) identified as having been collected from the donor is, in fact, the specimen(s) that he or she provided.”</w:t>
            </w:r>
          </w:p>
        </w:tc>
      </w:tr>
      <w:tr w:rsidR="008F4ECD" w:rsidRPr="008968A5" w14:paraId="735EEEC8" w14:textId="77777777" w:rsidTr="00B61465">
        <w:trPr>
          <w:cantSplit/>
        </w:trPr>
        <w:tc>
          <w:tcPr>
            <w:tcW w:w="0" w:type="auto"/>
          </w:tcPr>
          <w:p w14:paraId="76428371" w14:textId="77777777" w:rsidR="008F4ECD" w:rsidRPr="008968A5" w:rsidRDefault="008F4ECD" w:rsidP="004459D8">
            <w:pPr>
              <w:jc w:val="center"/>
            </w:pPr>
            <w:r w:rsidRPr="008968A5">
              <w:t>A25</w:t>
            </w:r>
          </w:p>
        </w:tc>
        <w:tc>
          <w:tcPr>
            <w:tcW w:w="2753" w:type="dxa"/>
          </w:tcPr>
          <w:p w14:paraId="70B9837A" w14:textId="35784C9F" w:rsidR="008F4ECD" w:rsidRPr="008968A5" w:rsidRDefault="008F4ECD" w:rsidP="004459D8">
            <w:r w:rsidRPr="008968A5">
              <w:t>After the donor sign</w:t>
            </w:r>
            <w:r w:rsidR="0022372D">
              <w:t>ed</w:t>
            </w:r>
            <w:r w:rsidRPr="008968A5">
              <w:t xml:space="preserve"> the certification statement, d</w:t>
            </w:r>
            <w:r w:rsidR="0022372D">
              <w:t>id</w:t>
            </w:r>
            <w:r w:rsidRPr="008968A5">
              <w:t xml:space="preserve"> the collector complete the </w:t>
            </w:r>
            <w:r w:rsidR="007F2239">
              <w:t xml:space="preserve">Federal </w:t>
            </w:r>
            <w:r w:rsidR="0022372D">
              <w:t>CCF</w:t>
            </w:r>
            <w:r w:rsidRPr="008968A5">
              <w:t xml:space="preserve"> and certify proper completion of the collection?</w:t>
            </w:r>
          </w:p>
        </w:tc>
        <w:tc>
          <w:tcPr>
            <w:tcW w:w="3870" w:type="dxa"/>
          </w:tcPr>
          <w:p w14:paraId="17F5E239"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4EF464C5"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10CABF06"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4D0EFA68" w14:textId="77777777" w:rsidR="008F4ECD" w:rsidRPr="008968A5" w:rsidRDefault="008F4ECD" w:rsidP="004459D8">
            <w:pPr>
              <w:ind w:left="14"/>
            </w:pPr>
          </w:p>
          <w:p w14:paraId="52A94E95" w14:textId="77777777" w:rsidR="008F4ECD" w:rsidRPr="008968A5" w:rsidRDefault="008F4ECD" w:rsidP="004459D8"/>
          <w:p w14:paraId="44388C0F" w14:textId="77777777" w:rsidR="007F743C" w:rsidRPr="008968A5" w:rsidRDefault="007F743C" w:rsidP="004459D8"/>
        </w:tc>
        <w:tc>
          <w:tcPr>
            <w:tcW w:w="5565" w:type="dxa"/>
          </w:tcPr>
          <w:p w14:paraId="486204CC" w14:textId="331C0F06" w:rsidR="008F4ECD" w:rsidRPr="008968A5" w:rsidRDefault="00223BA8" w:rsidP="004459D8">
            <w:r>
              <w:t>§ </w:t>
            </w:r>
            <w:r w:rsidR="008F4ECD" w:rsidRPr="008968A5">
              <w:t>26.117(e) states:</w:t>
            </w:r>
            <w:r w:rsidR="0057322F">
              <w:t xml:space="preserve"> </w:t>
            </w:r>
            <w:r w:rsidR="00553A04">
              <w:br/>
            </w:r>
            <w:r w:rsidR="008F4ECD" w:rsidRPr="008968A5">
              <w:t xml:space="preserve">“The collector shall complete the </w:t>
            </w:r>
            <w:r w:rsidR="007F2239">
              <w:t>Federal CCF</w:t>
            </w:r>
            <w:r w:rsidR="008F4ECD" w:rsidRPr="008968A5">
              <w:t>(s) and shall certify proper completion of the collection.”</w:t>
            </w:r>
          </w:p>
        </w:tc>
      </w:tr>
      <w:tr w:rsidR="008F4ECD" w:rsidRPr="008968A5" w14:paraId="451B1C76" w14:textId="77777777" w:rsidTr="00B61465">
        <w:trPr>
          <w:cantSplit/>
        </w:trPr>
        <w:tc>
          <w:tcPr>
            <w:tcW w:w="0" w:type="auto"/>
          </w:tcPr>
          <w:p w14:paraId="1BFB6558" w14:textId="77777777" w:rsidR="008F4ECD" w:rsidRPr="008968A5" w:rsidRDefault="008F4ECD" w:rsidP="004459D8">
            <w:pPr>
              <w:jc w:val="center"/>
            </w:pPr>
            <w:r w:rsidRPr="008968A5">
              <w:t>A26</w:t>
            </w:r>
          </w:p>
        </w:tc>
        <w:tc>
          <w:tcPr>
            <w:tcW w:w="2753" w:type="dxa"/>
          </w:tcPr>
          <w:p w14:paraId="166BB005" w14:textId="0F29CA0D" w:rsidR="008F4ECD" w:rsidRPr="008968A5" w:rsidRDefault="008F4ECD" w:rsidP="004459D8">
            <w:r w:rsidRPr="008968A5">
              <w:t>After completing the</w:t>
            </w:r>
            <w:r w:rsidR="0022372D">
              <w:t xml:space="preserve"> </w:t>
            </w:r>
            <w:r w:rsidR="007F2239">
              <w:t xml:space="preserve">Federal </w:t>
            </w:r>
            <w:r w:rsidR="0022372D">
              <w:t>CCF</w:t>
            </w:r>
            <w:r w:rsidRPr="008968A5">
              <w:t>, d</w:t>
            </w:r>
            <w:r w:rsidR="0022372D">
              <w:t>id</w:t>
            </w:r>
            <w:r w:rsidRPr="008968A5">
              <w:t xml:space="preserve"> the collector package the sealed specimen container(s) with the </w:t>
            </w:r>
            <w:r w:rsidR="007F2239">
              <w:t xml:space="preserve">Federal </w:t>
            </w:r>
            <w:r w:rsidR="0022372D">
              <w:t>CCF</w:t>
            </w:r>
            <w:r w:rsidRPr="008968A5">
              <w:t xml:space="preserve">? </w:t>
            </w:r>
          </w:p>
        </w:tc>
        <w:tc>
          <w:tcPr>
            <w:tcW w:w="3870" w:type="dxa"/>
          </w:tcPr>
          <w:p w14:paraId="3C4C7B7F"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5D2A7C25"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41E97C72"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3557F58F" w14:textId="77777777" w:rsidR="008F4ECD" w:rsidRPr="008968A5" w:rsidRDefault="008F4ECD" w:rsidP="004459D8">
            <w:pPr>
              <w:ind w:left="14"/>
            </w:pPr>
          </w:p>
          <w:p w14:paraId="0A74481E" w14:textId="77777777" w:rsidR="00FA0B7D" w:rsidRPr="008968A5" w:rsidRDefault="00FA0B7D" w:rsidP="004459D8"/>
        </w:tc>
        <w:tc>
          <w:tcPr>
            <w:tcW w:w="5565" w:type="dxa"/>
          </w:tcPr>
          <w:p w14:paraId="29FF6038" w14:textId="56792275" w:rsidR="008F4ECD" w:rsidRPr="008968A5" w:rsidRDefault="00223BA8" w:rsidP="004459D8">
            <w:r>
              <w:t>§ </w:t>
            </w:r>
            <w:r w:rsidR="008F4ECD" w:rsidRPr="008968A5">
              <w:t>26.117(</w:t>
            </w:r>
            <w:proofErr w:type="spellStart"/>
            <w:r w:rsidR="008F4ECD" w:rsidRPr="008968A5">
              <w:t>i</w:t>
            </w:r>
            <w:proofErr w:type="spellEnd"/>
            <w:r w:rsidR="008F4ECD" w:rsidRPr="008968A5">
              <w:t>) states:</w:t>
            </w:r>
            <w:r w:rsidR="0057322F">
              <w:t xml:space="preserve"> </w:t>
            </w:r>
            <w:r w:rsidR="00553A04">
              <w:br/>
            </w:r>
            <w:r w:rsidR="008F4ECD" w:rsidRPr="008968A5">
              <w:t xml:space="preserve">“Collection site personnel shall ensure that a </w:t>
            </w:r>
            <w:r w:rsidR="007F2239">
              <w:t>Federal CCF</w:t>
            </w:r>
            <w:r w:rsidR="008F4ECD" w:rsidRPr="008968A5">
              <w:t xml:space="preserve"> is packaged with its associated specimen bottle.”</w:t>
            </w:r>
          </w:p>
        </w:tc>
      </w:tr>
      <w:tr w:rsidR="008F4ECD" w:rsidRPr="008968A5" w14:paraId="71B449F8" w14:textId="77777777" w:rsidTr="00B61465">
        <w:trPr>
          <w:cantSplit/>
        </w:trPr>
        <w:tc>
          <w:tcPr>
            <w:tcW w:w="0" w:type="auto"/>
          </w:tcPr>
          <w:p w14:paraId="3C1FA5B9" w14:textId="77777777" w:rsidR="008F4ECD" w:rsidRPr="008968A5" w:rsidRDefault="008F4ECD" w:rsidP="004459D8">
            <w:pPr>
              <w:jc w:val="center"/>
            </w:pPr>
            <w:r w:rsidRPr="008968A5">
              <w:lastRenderedPageBreak/>
              <w:t>A27</w:t>
            </w:r>
          </w:p>
        </w:tc>
        <w:tc>
          <w:tcPr>
            <w:tcW w:w="2753" w:type="dxa"/>
          </w:tcPr>
          <w:p w14:paraId="546D13CA" w14:textId="28BDF660" w:rsidR="00144CB6" w:rsidRPr="00266BFB" w:rsidRDefault="00144CB6" w:rsidP="004459D8">
            <w:pPr>
              <w:rPr>
                <w:u w:val="single"/>
              </w:rPr>
            </w:pPr>
            <w:r w:rsidRPr="00266BFB">
              <w:rPr>
                <w:u w:val="single"/>
              </w:rPr>
              <w:t>Only applies if us</w:t>
            </w:r>
            <w:r>
              <w:rPr>
                <w:u w:val="single"/>
              </w:rPr>
              <w:t>ing</w:t>
            </w:r>
            <w:r w:rsidRPr="00266BFB">
              <w:rPr>
                <w:u w:val="single"/>
              </w:rPr>
              <w:t xml:space="preserve"> a licensee testing </w:t>
            </w:r>
            <w:r w:rsidRPr="00BD32D1">
              <w:rPr>
                <w:u w:val="single"/>
              </w:rPr>
              <w:t>facility</w:t>
            </w:r>
            <w:r w:rsidR="00052867">
              <w:rPr>
                <w:u w:val="single"/>
              </w:rPr>
              <w:t>.</w:t>
            </w:r>
          </w:p>
          <w:p w14:paraId="779D04A5" w14:textId="77777777" w:rsidR="00144CB6" w:rsidRDefault="00144CB6" w:rsidP="004459D8"/>
          <w:p w14:paraId="21898296" w14:textId="38BDFE8B" w:rsidR="00144CB6" w:rsidRPr="008968A5" w:rsidRDefault="008F4ECD" w:rsidP="004459D8">
            <w:r w:rsidRPr="008968A5">
              <w:t>If the collection site and licensee testing facility are not co-located, d</w:t>
            </w:r>
            <w:r w:rsidR="00144CB6">
              <w:t>id</w:t>
            </w:r>
            <w:r w:rsidRPr="008968A5">
              <w:t xml:space="preserve"> the collector place the sealed and labeled specimen bottles with the associated </w:t>
            </w:r>
            <w:r w:rsidR="007F2239">
              <w:t xml:space="preserve">Federal </w:t>
            </w:r>
            <w:r w:rsidR="00144CB6">
              <w:t>CCF</w:t>
            </w:r>
            <w:r w:rsidRPr="008968A5">
              <w:t xml:space="preserve"> in a tamper-evident container, designed to minimize the possibility of damage to the specimen during shipment?</w:t>
            </w:r>
          </w:p>
        </w:tc>
        <w:tc>
          <w:tcPr>
            <w:tcW w:w="3870" w:type="dxa"/>
          </w:tcPr>
          <w:p w14:paraId="336367AB"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078CE749" w14:textId="60FAB8F6" w:rsidR="008F4ECD" w:rsidRPr="008968A5" w:rsidRDefault="008F4ECD" w:rsidP="004459D8">
            <w:pPr>
              <w:numPr>
                <w:ilvl w:val="0"/>
                <w:numId w:val="1"/>
              </w:numPr>
              <w:tabs>
                <w:tab w:val="clear" w:pos="720"/>
                <w:tab w:val="num" w:pos="380"/>
              </w:tabs>
              <w:overflowPunct w:val="0"/>
              <w:ind w:left="302" w:hanging="288"/>
              <w:textAlignment w:val="baseline"/>
            </w:pPr>
            <w:r w:rsidRPr="008968A5">
              <w:t>No. The shipping container was not acceptable.</w:t>
            </w:r>
          </w:p>
          <w:p w14:paraId="43919F08"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448EC2A2" w14:textId="77777777" w:rsidR="008F4ECD" w:rsidRPr="008968A5" w:rsidRDefault="008F4ECD" w:rsidP="004459D8"/>
        </w:tc>
        <w:tc>
          <w:tcPr>
            <w:tcW w:w="5565" w:type="dxa"/>
          </w:tcPr>
          <w:p w14:paraId="33CD9AB1" w14:textId="7CC067A2" w:rsidR="008F4ECD" w:rsidRPr="008968A5" w:rsidRDefault="00223BA8" w:rsidP="004459D8">
            <w:r>
              <w:t>§ </w:t>
            </w:r>
            <w:r w:rsidR="008F4ECD" w:rsidRPr="008968A5">
              <w:t>26.117(</w:t>
            </w:r>
            <w:proofErr w:type="spellStart"/>
            <w:r w:rsidR="008F4ECD" w:rsidRPr="008968A5">
              <w:t>i</w:t>
            </w:r>
            <w:proofErr w:type="spellEnd"/>
            <w:r w:rsidR="008F4ECD" w:rsidRPr="008968A5">
              <w:t>) states:</w:t>
            </w:r>
            <w:r w:rsidR="0057322F">
              <w:t xml:space="preserve"> </w:t>
            </w:r>
            <w:r w:rsidR="00553A04">
              <w:br/>
            </w:r>
            <w:r w:rsidR="008F4ECD" w:rsidRPr="008968A5">
              <w:t xml:space="preserve">“Unless a collection site and a licensee testing facility are co-located, the sealed and labeled specimen bottles, with their associated </w:t>
            </w:r>
            <w:r w:rsidR="007F2239">
              <w:t>Federal CCF</w:t>
            </w:r>
            <w:r w:rsidR="007F2239" w:rsidRPr="00EA34C5">
              <w:t>s</w:t>
            </w:r>
            <w:r w:rsidR="008F4ECD" w:rsidRPr="008968A5">
              <w:t xml:space="preserve"> that are being transferred from the collection site to the drug</w:t>
            </w:r>
            <w:r w:rsidR="001D60F5">
              <w:noBreakHyphen/>
            </w:r>
            <w:r w:rsidR="008F4ECD" w:rsidRPr="008968A5">
              <w:t>testing laboratory must be placed in a second, tamper</w:t>
            </w:r>
            <w:r w:rsidR="001D60F5">
              <w:noBreakHyphen/>
            </w:r>
            <w:r w:rsidR="008F4ECD" w:rsidRPr="008968A5">
              <w:t>evident shipping container. The second container must be designed to minimize the possibility of damage to the specimen during shipment (e.g., specimen boxes, shipping bags, padded mailers, or bulk insulated shipping containers with that capability), so that the contents of the shipping containers are no longer accessible without breaking a tamper-evident seal.”</w:t>
            </w:r>
          </w:p>
        </w:tc>
      </w:tr>
      <w:tr w:rsidR="008F4ECD" w:rsidRPr="008968A5" w14:paraId="65ECA2EE" w14:textId="77777777" w:rsidTr="00B61465">
        <w:trPr>
          <w:cantSplit/>
        </w:trPr>
        <w:tc>
          <w:tcPr>
            <w:tcW w:w="0" w:type="auto"/>
          </w:tcPr>
          <w:p w14:paraId="2C86AED9" w14:textId="77777777" w:rsidR="008F4ECD" w:rsidRPr="008968A5" w:rsidRDefault="008F4ECD" w:rsidP="004459D8">
            <w:pPr>
              <w:jc w:val="center"/>
            </w:pPr>
            <w:r w:rsidRPr="008968A5">
              <w:lastRenderedPageBreak/>
              <w:t>A28</w:t>
            </w:r>
          </w:p>
        </w:tc>
        <w:tc>
          <w:tcPr>
            <w:tcW w:w="2753" w:type="dxa"/>
          </w:tcPr>
          <w:p w14:paraId="35D843CF" w14:textId="18624BF8" w:rsidR="008F4ECD" w:rsidRPr="008968A5" w:rsidRDefault="008F4ECD" w:rsidP="004459D8">
            <w:r w:rsidRPr="008968A5">
              <w:t>D</w:t>
            </w:r>
            <w:r w:rsidR="0057733E">
              <w:t>id</w:t>
            </w:r>
            <w:r w:rsidRPr="008968A5">
              <w:t xml:space="preserve"> the collector have only one donor under his/her supervision at one time until the collection process </w:t>
            </w:r>
            <w:r w:rsidR="00A95BD4">
              <w:t>was</w:t>
            </w:r>
            <w:r w:rsidRPr="008968A5">
              <w:t xml:space="preserve"> completed (i.e., specimen </w:t>
            </w:r>
            <w:r w:rsidR="00A95BD4">
              <w:t xml:space="preserve">was </w:t>
            </w:r>
            <w:r w:rsidRPr="008968A5">
              <w:t xml:space="preserve">collected, the urine specimen container </w:t>
            </w:r>
            <w:r w:rsidR="00A95BD4">
              <w:t xml:space="preserve">was </w:t>
            </w:r>
            <w:r w:rsidRPr="008968A5">
              <w:t>sealed and initialed, the</w:t>
            </w:r>
            <w:r w:rsidR="008233BC">
              <w:t xml:space="preserve"> </w:t>
            </w:r>
            <w:r w:rsidR="007F2239">
              <w:t xml:space="preserve">Federal </w:t>
            </w:r>
            <w:r w:rsidR="00A95BD4">
              <w:t xml:space="preserve">CCF was </w:t>
            </w:r>
            <w:r w:rsidR="004C3020" w:rsidRPr="008968A5">
              <w:t>completed,</w:t>
            </w:r>
            <w:r w:rsidRPr="008968A5">
              <w:t xml:space="preserve"> and the donor departed</w:t>
            </w:r>
            <w:r w:rsidR="00144CB6">
              <w:t xml:space="preserve"> the collection site</w:t>
            </w:r>
            <w:r w:rsidRPr="008968A5">
              <w:t>)?</w:t>
            </w:r>
          </w:p>
        </w:tc>
        <w:tc>
          <w:tcPr>
            <w:tcW w:w="3870" w:type="dxa"/>
          </w:tcPr>
          <w:p w14:paraId="44AE342A" w14:textId="77777777" w:rsidR="008F4ECD" w:rsidRPr="008968A5" w:rsidRDefault="008F4ECD" w:rsidP="0087062A">
            <w:pPr>
              <w:numPr>
                <w:ilvl w:val="0"/>
                <w:numId w:val="1"/>
              </w:numPr>
              <w:tabs>
                <w:tab w:val="clear" w:pos="720"/>
                <w:tab w:val="num" w:pos="380"/>
              </w:tabs>
              <w:overflowPunct w:val="0"/>
              <w:spacing w:after="60"/>
              <w:ind w:left="302" w:hanging="288"/>
              <w:textAlignment w:val="baseline"/>
            </w:pPr>
            <w:r w:rsidRPr="008968A5">
              <w:t>Yes.</w:t>
            </w:r>
          </w:p>
          <w:p w14:paraId="6A141289" w14:textId="52670D2B" w:rsidR="008F4ECD" w:rsidRPr="008968A5" w:rsidRDefault="008F4ECD" w:rsidP="0087062A">
            <w:pPr>
              <w:numPr>
                <w:ilvl w:val="0"/>
                <w:numId w:val="1"/>
              </w:numPr>
              <w:tabs>
                <w:tab w:val="clear" w:pos="720"/>
                <w:tab w:val="num" w:pos="380"/>
              </w:tabs>
              <w:overflowPunct w:val="0"/>
              <w:spacing w:after="60"/>
              <w:ind w:left="302" w:hanging="288"/>
              <w:textAlignment w:val="baseline"/>
            </w:pPr>
            <w:r w:rsidRPr="008968A5">
              <w:t>No</w:t>
            </w:r>
            <w:r w:rsidR="007F2239">
              <w:t>, the donor was unable to provide a specimen of sufficient quantity on the initial attempt, and a hydration monitor was used during the hydration process</w:t>
            </w:r>
            <w:r w:rsidR="007F2239" w:rsidRPr="008968A5">
              <w:t>.</w:t>
            </w:r>
          </w:p>
          <w:p w14:paraId="1F180576"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779644B9" w14:textId="77777777" w:rsidR="008F4ECD" w:rsidRPr="008968A5" w:rsidRDefault="008F4ECD" w:rsidP="004459D8">
            <w:pPr>
              <w:overflowPunct w:val="0"/>
              <w:ind w:left="14"/>
              <w:textAlignment w:val="baseline"/>
            </w:pPr>
          </w:p>
          <w:p w14:paraId="5AD76AA3" w14:textId="77777777" w:rsidR="008F4ECD" w:rsidRPr="008968A5" w:rsidRDefault="008F4ECD" w:rsidP="004459D8">
            <w:pPr>
              <w:overflowPunct w:val="0"/>
              <w:textAlignment w:val="baseline"/>
            </w:pPr>
          </w:p>
          <w:p w14:paraId="1522CBC1" w14:textId="77777777" w:rsidR="008F4ECD" w:rsidRPr="008968A5" w:rsidRDefault="008F4ECD" w:rsidP="004459D8"/>
        </w:tc>
        <w:tc>
          <w:tcPr>
            <w:tcW w:w="5565" w:type="dxa"/>
          </w:tcPr>
          <w:p w14:paraId="6B3AAFF0" w14:textId="2C99E2F7" w:rsidR="007F2239" w:rsidRDefault="00223BA8" w:rsidP="007F2239">
            <w:r w:rsidRPr="00B050B1">
              <w:t>§ </w:t>
            </w:r>
            <w:r w:rsidR="008F4ECD" w:rsidRPr="00B050B1">
              <w:t>26.89(d) states:</w:t>
            </w:r>
            <w:r w:rsidR="0057322F">
              <w:t xml:space="preserve"> </w:t>
            </w:r>
            <w:r w:rsidR="00553A04" w:rsidRPr="00B050B1">
              <w:br/>
            </w:r>
            <w:r w:rsidR="008F4ECD" w:rsidRPr="00B050B1">
              <w:t>“In order to promote the security of specimens, avoid distraction of the collector, and ensure against any confusion in the identification of specimens, a collector shall conduct only one collection procedure at any given time</w:t>
            </w:r>
            <w:r w:rsidR="007F2239" w:rsidRPr="00B050B1">
              <w:t>, except as described in § 26.109(b)(1)</w:t>
            </w:r>
            <w:r w:rsidR="008F4ECD" w:rsidRPr="00B050B1">
              <w:t>. For</w:t>
            </w:r>
            <w:r w:rsidR="00E55000" w:rsidRPr="00B050B1">
              <w:t xml:space="preserve"> </w:t>
            </w:r>
            <w:r w:rsidR="007F2239" w:rsidRPr="00B050B1">
              <w:t>the collection</w:t>
            </w:r>
            <w:r w:rsidR="007F2239" w:rsidRPr="0087062A">
              <w:t xml:space="preserve"> of </w:t>
            </w:r>
            <w:proofErr w:type="gramStart"/>
            <w:r w:rsidR="007F2239" w:rsidRPr="0087062A">
              <w:t>specimen</w:t>
            </w:r>
            <w:proofErr w:type="gramEnd"/>
            <w:r w:rsidR="007F2239" w:rsidRPr="0087062A">
              <w:t>(s) for drug testing, the</w:t>
            </w:r>
            <w:r w:rsidR="007F2239">
              <w:t xml:space="preserve"> </w:t>
            </w:r>
            <w:r w:rsidR="008F4ECD" w:rsidRPr="002B22A1">
              <w:t xml:space="preserve">collection procedure is complete when the </w:t>
            </w:r>
            <w:r w:rsidR="008F4ECD" w:rsidRPr="004E5D04">
              <w:t xml:space="preserve">specimen </w:t>
            </w:r>
            <w:r w:rsidR="008F4ECD" w:rsidRPr="00907B12">
              <w:t>container has been sealed</w:t>
            </w:r>
            <w:r w:rsidR="007F2239" w:rsidRPr="00907B12">
              <w:t xml:space="preserve"> with a tamper-evident seal</w:t>
            </w:r>
            <w:r w:rsidR="008F4ECD" w:rsidRPr="00907B12">
              <w:t xml:space="preserve">, the </w:t>
            </w:r>
            <w:r w:rsidR="007F2239" w:rsidRPr="0087062A">
              <w:t>seal</w:t>
            </w:r>
            <w:r w:rsidR="007F2239">
              <w:t xml:space="preserve"> </w:t>
            </w:r>
            <w:r w:rsidR="008F4ECD" w:rsidRPr="00907B12">
              <w:t xml:space="preserve">has been </w:t>
            </w:r>
            <w:r w:rsidR="007F2239" w:rsidRPr="0087062A">
              <w:t>dated and initialed</w:t>
            </w:r>
            <w:r w:rsidR="008F4ECD" w:rsidRPr="00907B12">
              <w:t xml:space="preserve">, and the </w:t>
            </w:r>
            <w:r w:rsidR="007F2239" w:rsidRPr="0087062A">
              <w:t>Federal CCF has been completed or when a refusal to test has been determined</w:t>
            </w:r>
            <w:r w:rsidR="008F4ECD" w:rsidRPr="00907B12">
              <w:t>.”</w:t>
            </w:r>
          </w:p>
          <w:p w14:paraId="457C86F1" w14:textId="77777777" w:rsidR="007F2239" w:rsidRDefault="007F2239" w:rsidP="007F2239">
            <w:pPr>
              <w:rPr>
                <w:highlight w:val="cyan"/>
              </w:rPr>
            </w:pPr>
          </w:p>
          <w:p w14:paraId="5551B606" w14:textId="77777777" w:rsidR="007F2239" w:rsidRPr="004D4AD7" w:rsidRDefault="007F2239" w:rsidP="007F2239">
            <w:r w:rsidRPr="004D4AD7">
              <w:t>§ 26.109(b)(1) states:</w:t>
            </w:r>
          </w:p>
          <w:p w14:paraId="3AC0E24A" w14:textId="77777777" w:rsidR="007F2239" w:rsidRPr="00D827FF" w:rsidRDefault="007F2239" w:rsidP="007F2239">
            <w:pPr>
              <w:autoSpaceDE w:val="0"/>
              <w:autoSpaceDN w:val="0"/>
              <w:adjustRightInd w:val="0"/>
              <w:rPr>
                <w:color w:val="000000"/>
              </w:rPr>
            </w:pPr>
            <w:r w:rsidRPr="00D827FF">
              <w:rPr>
                <w:color w:val="000000"/>
              </w:rPr>
              <w:t>“If another collector or hydration monitor is used, the collector:</w:t>
            </w:r>
          </w:p>
          <w:p w14:paraId="14B6101F" w14:textId="77777777" w:rsidR="007F2239" w:rsidRPr="00D827FF" w:rsidRDefault="007F2239" w:rsidP="007F2239">
            <w:pPr>
              <w:autoSpaceDE w:val="0"/>
              <w:autoSpaceDN w:val="0"/>
              <w:adjustRightInd w:val="0"/>
              <w:rPr>
                <w:color w:val="000000"/>
              </w:rPr>
            </w:pPr>
            <w:r w:rsidRPr="00D827FF">
              <w:rPr>
                <w:color w:val="7F7F7F"/>
              </w:rPr>
              <w:t>(</w:t>
            </w:r>
            <w:proofErr w:type="spellStart"/>
            <w:r w:rsidRPr="00D827FF">
              <w:rPr>
                <w:color w:val="000000"/>
              </w:rPr>
              <w:t>i</w:t>
            </w:r>
            <w:proofErr w:type="spellEnd"/>
            <w:r w:rsidRPr="00D827FF">
              <w:rPr>
                <w:color w:val="7F7F7F"/>
              </w:rPr>
              <w:t xml:space="preserve">) </w:t>
            </w:r>
            <w:r w:rsidRPr="00D827FF">
              <w:rPr>
                <w:color w:val="000000"/>
              </w:rPr>
              <w:t xml:space="preserve">Shall explain the hydration process and acceptable donor behavior to the hydration </w:t>
            </w:r>
            <w:proofErr w:type="gramStart"/>
            <w:r w:rsidRPr="00D827FF">
              <w:rPr>
                <w:color w:val="000000"/>
              </w:rPr>
              <w:t>monitor;</w:t>
            </w:r>
            <w:proofErr w:type="gramEnd"/>
          </w:p>
          <w:p w14:paraId="27952392" w14:textId="77777777" w:rsidR="007F2239" w:rsidRPr="00D827FF" w:rsidRDefault="007F2239" w:rsidP="007F2239">
            <w:pPr>
              <w:autoSpaceDE w:val="0"/>
              <w:autoSpaceDN w:val="0"/>
              <w:adjustRightInd w:val="0"/>
              <w:rPr>
                <w:color w:val="000000"/>
              </w:rPr>
            </w:pPr>
            <w:r w:rsidRPr="00D827FF">
              <w:rPr>
                <w:color w:val="7F7F7F"/>
              </w:rPr>
              <w:t>(</w:t>
            </w:r>
            <w:r w:rsidRPr="00D827FF">
              <w:rPr>
                <w:color w:val="000000"/>
              </w:rPr>
              <w:t>ii</w:t>
            </w:r>
            <w:r w:rsidRPr="00D827FF">
              <w:rPr>
                <w:color w:val="7F7F7F"/>
              </w:rPr>
              <w:t xml:space="preserve">) </w:t>
            </w:r>
            <w:r w:rsidRPr="00D827FF">
              <w:rPr>
                <w:color w:val="000000"/>
              </w:rPr>
              <w:t>Shall record the name of the other collector or hydration monitor on the Federal CCF; and</w:t>
            </w:r>
          </w:p>
          <w:p w14:paraId="1F825542" w14:textId="77777777" w:rsidR="007F2239" w:rsidRDefault="007F2239" w:rsidP="007F2239">
            <w:pPr>
              <w:rPr>
                <w:color w:val="000000"/>
              </w:rPr>
            </w:pPr>
            <w:r w:rsidRPr="00D827FF">
              <w:rPr>
                <w:color w:val="7F7F7F"/>
              </w:rPr>
              <w:t>(</w:t>
            </w:r>
            <w:r w:rsidRPr="00D827FF">
              <w:rPr>
                <w:color w:val="000000"/>
              </w:rPr>
              <w:t>iii</w:t>
            </w:r>
            <w:r w:rsidRPr="00D827FF">
              <w:rPr>
                <w:color w:val="7F7F7F"/>
              </w:rPr>
              <w:t xml:space="preserve">) </w:t>
            </w:r>
            <w:r w:rsidRPr="00D827FF">
              <w:rPr>
                <w:color w:val="000000"/>
              </w:rPr>
              <w:t>May perform other collections while the donor is in the hydration process.”</w:t>
            </w:r>
          </w:p>
          <w:p w14:paraId="660D87D0" w14:textId="77777777" w:rsidR="007F2239" w:rsidRDefault="007F2239" w:rsidP="007F2239">
            <w:pPr>
              <w:rPr>
                <w:color w:val="000000"/>
                <w:highlight w:val="cyan"/>
              </w:rPr>
            </w:pPr>
          </w:p>
          <w:p w14:paraId="3020114D" w14:textId="7BD887FF" w:rsidR="007F2239" w:rsidRDefault="007F2239" w:rsidP="007F2239">
            <w:pPr>
              <w:rPr>
                <w:color w:val="000000"/>
              </w:rPr>
            </w:pPr>
            <w:r w:rsidRPr="00D30D82">
              <w:rPr>
                <w:color w:val="000000"/>
              </w:rPr>
              <w:t>Note:</w:t>
            </w:r>
            <w:r w:rsidR="0057322F">
              <w:rPr>
                <w:color w:val="000000"/>
              </w:rPr>
              <w:t xml:space="preserve"> </w:t>
            </w:r>
            <w:r w:rsidRPr="00D30D82">
              <w:rPr>
                <w:color w:val="000000"/>
              </w:rPr>
              <w:t xml:space="preserve">Regulatory Guide 5.89 includes guidance in </w:t>
            </w:r>
            <w:r w:rsidR="0026251F">
              <w:rPr>
                <w:color w:val="000000"/>
              </w:rPr>
              <w:t>section</w:t>
            </w:r>
            <w:r w:rsidRPr="00D30D82">
              <w:rPr>
                <w:color w:val="000000"/>
              </w:rPr>
              <w:t xml:space="preserve"> C.1</w:t>
            </w:r>
            <w:r>
              <w:rPr>
                <w:color w:val="000000"/>
              </w:rPr>
              <w:t>.</w:t>
            </w:r>
            <w:r w:rsidRPr="00D30D82">
              <w:rPr>
                <w:color w:val="000000"/>
              </w:rPr>
              <w:t>, “</w:t>
            </w:r>
            <w:r>
              <w:rPr>
                <w:color w:val="000000"/>
              </w:rPr>
              <w:t>Monitoring a donor during the hydration process.”</w:t>
            </w:r>
          </w:p>
          <w:p w14:paraId="72EF6B19" w14:textId="59448F89" w:rsidR="008F4ECD" w:rsidRPr="0087062A" w:rsidRDefault="008F4ECD" w:rsidP="007F2239">
            <w:pPr>
              <w:rPr>
                <w:highlight w:val="cyan"/>
              </w:rPr>
            </w:pPr>
          </w:p>
        </w:tc>
      </w:tr>
      <w:tr w:rsidR="0057733E" w:rsidRPr="008968A5" w14:paraId="48003E48" w14:textId="77777777" w:rsidTr="007F743C">
        <w:trPr>
          <w:cantSplit/>
          <w:trHeight w:val="390"/>
        </w:trPr>
        <w:tc>
          <w:tcPr>
            <w:tcW w:w="12930" w:type="dxa"/>
            <w:gridSpan w:val="4"/>
            <w:shd w:val="clear" w:color="auto" w:fill="D9D9D9" w:themeFill="background1" w:themeFillShade="D9"/>
            <w:vAlign w:val="center"/>
          </w:tcPr>
          <w:p w14:paraId="42336040" w14:textId="6E5960F3" w:rsidR="0057733E" w:rsidRPr="00E213CE" w:rsidRDefault="0057733E" w:rsidP="004459D8">
            <w:r w:rsidRPr="00E213CE">
              <w:rPr>
                <w:szCs w:val="24"/>
              </w:rPr>
              <w:t xml:space="preserve">[This concludes the mock collection </w:t>
            </w:r>
            <w:r w:rsidR="0026251F">
              <w:rPr>
                <w:szCs w:val="24"/>
              </w:rPr>
              <w:t>section</w:t>
            </w:r>
            <w:r w:rsidRPr="00E213CE">
              <w:rPr>
                <w:szCs w:val="24"/>
              </w:rPr>
              <w:t xml:space="preserve"> of the questionnaire]</w:t>
            </w:r>
          </w:p>
        </w:tc>
      </w:tr>
    </w:tbl>
    <w:p w14:paraId="4C62317D" w14:textId="77777777" w:rsidR="00E22186" w:rsidRDefault="00E22186" w:rsidP="00686F38"/>
    <w:p w14:paraId="46D06292" w14:textId="77777777" w:rsidR="004D4AD7" w:rsidRPr="004D4AD7" w:rsidRDefault="004D4AD7" w:rsidP="004D4AD7"/>
    <w:p w14:paraId="2C28C6E4" w14:textId="77777777" w:rsidR="004D4AD7" w:rsidRDefault="004D4AD7" w:rsidP="004D4AD7"/>
    <w:p w14:paraId="7121F40C" w14:textId="3E9C65B3" w:rsidR="004D4AD7" w:rsidRPr="004D4AD7" w:rsidRDefault="004D4AD7" w:rsidP="009E5AF1">
      <w:pPr>
        <w:tabs>
          <w:tab w:val="left" w:pos="11445"/>
        </w:tabs>
      </w:pPr>
      <w:r>
        <w:tab/>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853"/>
        <w:gridCol w:w="2851"/>
        <w:gridCol w:w="3802"/>
        <w:gridCol w:w="5424"/>
      </w:tblGrid>
      <w:tr w:rsidR="00E22186" w:rsidRPr="008968A5" w14:paraId="2BAB2628" w14:textId="77777777" w:rsidTr="012081CC">
        <w:trPr>
          <w:cantSplit/>
          <w:tblHeader/>
        </w:trPr>
        <w:tc>
          <w:tcPr>
            <w:tcW w:w="0" w:type="auto"/>
            <w:gridSpan w:val="4"/>
            <w:shd w:val="clear" w:color="auto" w:fill="FFFFFF" w:themeFill="background1"/>
          </w:tcPr>
          <w:p w14:paraId="6E116060" w14:textId="1F141A9F" w:rsidR="00E22186" w:rsidRPr="00131666" w:rsidRDefault="00E22186" w:rsidP="00686F38">
            <w:pPr>
              <w:keepNext/>
              <w:keepLines/>
              <w:rPr>
                <w:szCs w:val="24"/>
              </w:rPr>
            </w:pPr>
            <w:r w:rsidRPr="00131666">
              <w:rPr>
                <w:szCs w:val="24"/>
              </w:rPr>
              <w:lastRenderedPageBreak/>
              <w:t>B.</w:t>
            </w:r>
            <w:r w:rsidR="0057322F">
              <w:rPr>
                <w:szCs w:val="24"/>
              </w:rPr>
              <w:t xml:space="preserve"> </w:t>
            </w:r>
            <w:r w:rsidR="00B962E4">
              <w:rPr>
                <w:szCs w:val="24"/>
              </w:rPr>
              <w:t xml:space="preserve">Urine Collection, </w:t>
            </w:r>
            <w:r w:rsidRPr="00131666">
              <w:rPr>
                <w:szCs w:val="24"/>
              </w:rPr>
              <w:t>Knowledge of Collection Procedures</w:t>
            </w:r>
          </w:p>
        </w:tc>
      </w:tr>
      <w:tr w:rsidR="00A95BD4" w:rsidRPr="008968A5" w14:paraId="1833B402" w14:textId="77777777" w:rsidTr="0087062A">
        <w:trPr>
          <w:cantSplit/>
          <w:tblHeader/>
        </w:trPr>
        <w:tc>
          <w:tcPr>
            <w:tcW w:w="853" w:type="dxa"/>
            <w:vAlign w:val="center"/>
          </w:tcPr>
          <w:p w14:paraId="5FE399EE" w14:textId="73524BA5" w:rsidR="00A95BD4" w:rsidRPr="004459D8" w:rsidRDefault="00A95BD4" w:rsidP="00686F38">
            <w:pPr>
              <w:jc w:val="center"/>
            </w:pPr>
            <w:r w:rsidRPr="004459D8">
              <w:t>Num.</w:t>
            </w:r>
          </w:p>
        </w:tc>
        <w:tc>
          <w:tcPr>
            <w:tcW w:w="2851" w:type="dxa"/>
            <w:vAlign w:val="center"/>
          </w:tcPr>
          <w:p w14:paraId="399531A7" w14:textId="372CDB2C" w:rsidR="00A95BD4" w:rsidRPr="004459D8" w:rsidRDefault="00A95BD4" w:rsidP="00686F38">
            <w:r w:rsidRPr="004459D8">
              <w:t>Question</w:t>
            </w:r>
          </w:p>
        </w:tc>
        <w:tc>
          <w:tcPr>
            <w:tcW w:w="3802" w:type="dxa"/>
            <w:vAlign w:val="center"/>
          </w:tcPr>
          <w:p w14:paraId="2B9EA69D" w14:textId="4EE105EB" w:rsidR="00A95BD4" w:rsidRPr="004459D8" w:rsidRDefault="00A95BD4" w:rsidP="00496144">
            <w:pPr>
              <w:overflowPunct w:val="0"/>
              <w:textAlignment w:val="baseline"/>
            </w:pPr>
            <w:r w:rsidRPr="004459D8">
              <w:t>Answer</w:t>
            </w:r>
          </w:p>
        </w:tc>
        <w:tc>
          <w:tcPr>
            <w:tcW w:w="5424" w:type="dxa"/>
            <w:vAlign w:val="center"/>
          </w:tcPr>
          <w:p w14:paraId="006AB1CD" w14:textId="29ACE788" w:rsidR="00A95BD4" w:rsidRPr="004459D8" w:rsidRDefault="00A95BD4" w:rsidP="00686F38">
            <w:r w:rsidRPr="004459D8">
              <w:t>NRC Regulation(s)</w:t>
            </w:r>
          </w:p>
        </w:tc>
      </w:tr>
      <w:tr w:rsidR="00A95BD4" w:rsidRPr="008968A5" w14:paraId="2568C1B7" w14:textId="77777777" w:rsidTr="0087062A">
        <w:trPr>
          <w:cantSplit/>
        </w:trPr>
        <w:tc>
          <w:tcPr>
            <w:tcW w:w="853" w:type="dxa"/>
          </w:tcPr>
          <w:p w14:paraId="128D5C7D" w14:textId="77777777" w:rsidR="00A95BD4" w:rsidRPr="004459D8" w:rsidRDefault="00A95BD4" w:rsidP="004459D8">
            <w:pPr>
              <w:jc w:val="center"/>
            </w:pPr>
            <w:r w:rsidRPr="004459D8">
              <w:t>B1</w:t>
            </w:r>
          </w:p>
        </w:tc>
        <w:tc>
          <w:tcPr>
            <w:tcW w:w="2851" w:type="dxa"/>
          </w:tcPr>
          <w:p w14:paraId="5421E962" w14:textId="77777777" w:rsidR="00A95BD4" w:rsidRPr="004459D8" w:rsidRDefault="00A95BD4" w:rsidP="004459D8">
            <w:r w:rsidRPr="004459D8">
              <w:t>What actions must you take if a donor does not arrive for a scheduled test?</w:t>
            </w:r>
          </w:p>
        </w:tc>
        <w:tc>
          <w:tcPr>
            <w:tcW w:w="3802" w:type="dxa"/>
          </w:tcPr>
          <w:p w14:paraId="34033F1D" w14:textId="77777777" w:rsidR="00A95BD4" w:rsidRPr="004459D8" w:rsidRDefault="00A95BD4" w:rsidP="004459D8">
            <w:pPr>
              <w:numPr>
                <w:ilvl w:val="0"/>
                <w:numId w:val="1"/>
              </w:numPr>
              <w:tabs>
                <w:tab w:val="clear" w:pos="720"/>
                <w:tab w:val="num" w:pos="380"/>
              </w:tabs>
              <w:overflowPunct w:val="0"/>
              <w:ind w:left="302" w:hanging="288"/>
              <w:textAlignment w:val="baseline"/>
            </w:pPr>
            <w:r w:rsidRPr="004459D8">
              <w:t>I notify FFD program management.</w:t>
            </w:r>
          </w:p>
          <w:p w14:paraId="1B656583" w14:textId="77777777" w:rsidR="00A95BD4" w:rsidRPr="004459D8" w:rsidRDefault="00A95BD4" w:rsidP="004459D8">
            <w:pPr>
              <w:numPr>
                <w:ilvl w:val="0"/>
                <w:numId w:val="1"/>
              </w:numPr>
              <w:tabs>
                <w:tab w:val="clear" w:pos="720"/>
                <w:tab w:val="num" w:pos="380"/>
              </w:tabs>
              <w:overflowPunct w:val="0"/>
              <w:ind w:left="302" w:hanging="288"/>
              <w:textAlignment w:val="baseline"/>
            </w:pPr>
            <w:r w:rsidRPr="004459D8">
              <w:t>No action is taken on my part, it’s the responsibility of someone else.</w:t>
            </w:r>
          </w:p>
          <w:p w14:paraId="391E0956" w14:textId="77777777" w:rsidR="00A95BD4" w:rsidRPr="004459D8" w:rsidRDefault="00A95BD4" w:rsidP="004459D8">
            <w:pPr>
              <w:numPr>
                <w:ilvl w:val="0"/>
                <w:numId w:val="1"/>
              </w:numPr>
              <w:tabs>
                <w:tab w:val="clear" w:pos="720"/>
                <w:tab w:val="num" w:pos="380"/>
              </w:tabs>
              <w:overflowPunct w:val="0"/>
              <w:ind w:left="302" w:hanging="288"/>
              <w:textAlignment w:val="baseline"/>
            </w:pPr>
            <w:r w:rsidRPr="004459D8">
              <w:t>I don’t know.</w:t>
            </w:r>
          </w:p>
          <w:p w14:paraId="5058EC0D" w14:textId="77777777" w:rsidR="00A95BD4" w:rsidRPr="004459D8" w:rsidRDefault="00A95BD4" w:rsidP="004459D8">
            <w:pPr>
              <w:numPr>
                <w:ilvl w:val="0"/>
                <w:numId w:val="1"/>
              </w:numPr>
              <w:tabs>
                <w:tab w:val="clear" w:pos="720"/>
                <w:tab w:val="num" w:pos="380"/>
              </w:tabs>
              <w:overflowPunct w:val="0"/>
              <w:ind w:left="302" w:hanging="288"/>
              <w:textAlignment w:val="baseline"/>
            </w:pPr>
            <w:r w:rsidRPr="004459D8">
              <w:t>Other:</w:t>
            </w:r>
          </w:p>
          <w:p w14:paraId="7E649752" w14:textId="77777777" w:rsidR="00A95BD4" w:rsidRPr="004459D8" w:rsidRDefault="00A95BD4" w:rsidP="004459D8">
            <w:pPr>
              <w:overflowPunct w:val="0"/>
              <w:ind w:left="14"/>
              <w:textAlignment w:val="baseline"/>
            </w:pPr>
          </w:p>
          <w:p w14:paraId="740E1481" w14:textId="77777777" w:rsidR="00A95BD4" w:rsidRPr="004459D8" w:rsidRDefault="00A95BD4" w:rsidP="004459D8">
            <w:pPr>
              <w:overflowPunct w:val="0"/>
              <w:textAlignment w:val="baseline"/>
            </w:pPr>
          </w:p>
          <w:p w14:paraId="5B359278" w14:textId="77777777" w:rsidR="00A95BD4" w:rsidRPr="004459D8" w:rsidRDefault="00A95BD4" w:rsidP="004459D8"/>
        </w:tc>
        <w:tc>
          <w:tcPr>
            <w:tcW w:w="5424" w:type="dxa"/>
          </w:tcPr>
          <w:p w14:paraId="3140FE4E" w14:textId="614E017A" w:rsidR="00553A04" w:rsidRPr="004459D8" w:rsidRDefault="00A95BD4" w:rsidP="004459D8">
            <w:r w:rsidRPr="004459D8">
              <w:t>§ 26.89(a) states:</w:t>
            </w:r>
            <w:r w:rsidR="0057322F">
              <w:t xml:space="preserve"> </w:t>
            </w:r>
            <w:r w:rsidR="00553A04" w:rsidRPr="004459D8">
              <w:br/>
            </w:r>
            <w:r w:rsidRPr="004459D8">
              <w:t xml:space="preserve">“When an individual has been notified of a requirement for testing and does not appear at the collection site within the </w:t>
            </w:r>
            <w:proofErr w:type="gramStart"/>
            <w:r w:rsidRPr="004459D8">
              <w:t>time period</w:t>
            </w:r>
            <w:proofErr w:type="gramEnd"/>
            <w:r w:rsidRPr="004459D8">
              <w:t xml:space="preserve"> specified by FFD program procedures, the collector shall inform FFD program management that the individual has not reported for testing. FFD program management shall ensure that the necessary steps are taken to determine whether the individual’s undue tardiness or failure to appear for testing constitutes a violation of the licensee’s or other entity’s FFD policy. If FFD program management determines that the undue tardiness or failure to report for testing represents an attempt to subvert the testing process, the licensee or other entity shall impose on the individual the sanctions in § 26.75(b). If FFD program management determines that the undue tardiness or failure to report does not represent a subversion attempt, the licensee or other entity may not impose sanctions but shall ensure that the individual is tested at the earliest reasonable and practical opportunity after locating the individual.”</w:t>
            </w:r>
          </w:p>
        </w:tc>
      </w:tr>
      <w:tr w:rsidR="0019322A" w:rsidRPr="008968A5" w14:paraId="5CAB6ED3" w14:textId="77777777" w:rsidTr="0087062A">
        <w:trPr>
          <w:cantSplit/>
        </w:trPr>
        <w:tc>
          <w:tcPr>
            <w:tcW w:w="853" w:type="dxa"/>
          </w:tcPr>
          <w:p w14:paraId="3EDC58FB" w14:textId="77777777" w:rsidR="0019322A" w:rsidRPr="008968A5" w:rsidRDefault="0019322A" w:rsidP="00686F38">
            <w:pPr>
              <w:jc w:val="center"/>
            </w:pPr>
            <w:r w:rsidRPr="008968A5">
              <w:lastRenderedPageBreak/>
              <w:t>B2</w:t>
            </w:r>
          </w:p>
        </w:tc>
        <w:tc>
          <w:tcPr>
            <w:tcW w:w="2851" w:type="dxa"/>
          </w:tcPr>
          <w:p w14:paraId="264E644F" w14:textId="77777777" w:rsidR="0019322A" w:rsidRPr="00E22186" w:rsidRDefault="0019322A" w:rsidP="00686F38">
            <w:r w:rsidRPr="00E22186">
              <w:t>What steps are taken if a donor arrives without a photo ID?</w:t>
            </w:r>
          </w:p>
        </w:tc>
        <w:tc>
          <w:tcPr>
            <w:tcW w:w="3802" w:type="dxa"/>
          </w:tcPr>
          <w:p w14:paraId="286AFD59" w14:textId="072DAE7A" w:rsidR="0019322A" w:rsidRPr="00E22186" w:rsidRDefault="0019322A" w:rsidP="004459D8">
            <w:pPr>
              <w:numPr>
                <w:ilvl w:val="0"/>
                <w:numId w:val="1"/>
              </w:numPr>
              <w:tabs>
                <w:tab w:val="clear" w:pos="720"/>
                <w:tab w:val="num" w:pos="380"/>
              </w:tabs>
              <w:overflowPunct w:val="0"/>
              <w:ind w:left="302" w:hanging="288"/>
              <w:textAlignment w:val="baseline"/>
            </w:pPr>
            <w:r w:rsidRPr="00E22186">
              <w:rPr>
                <w:u w:val="single"/>
              </w:rPr>
              <w:t xml:space="preserve">Other than for a </w:t>
            </w:r>
            <w:r>
              <w:rPr>
                <w:u w:val="single"/>
              </w:rPr>
              <w:t>pre</w:t>
            </w:r>
            <w:r>
              <w:rPr>
                <w:u w:val="single"/>
              </w:rPr>
              <w:noBreakHyphen/>
              <w:t>access</w:t>
            </w:r>
            <w:r w:rsidRPr="00E22186">
              <w:rPr>
                <w:u w:val="single"/>
              </w:rPr>
              <w:t xml:space="preserve"> </w:t>
            </w:r>
            <w:r w:rsidRPr="00EC17E8">
              <w:t>test</w:t>
            </w:r>
            <w:r w:rsidRPr="00E22186">
              <w:t>, (1) proceed with the collection;</w:t>
            </w:r>
            <w:r>
              <w:t xml:space="preserve"> and then</w:t>
            </w:r>
            <w:r w:rsidRPr="00E22186">
              <w:t xml:space="preserve"> (2)</w:t>
            </w:r>
            <w:r>
              <w:t> </w:t>
            </w:r>
            <w:r w:rsidRPr="00E22186">
              <w:t>contact FFD program management</w:t>
            </w:r>
            <w:r>
              <w:t xml:space="preserve">, </w:t>
            </w:r>
            <w:r w:rsidRPr="00E22186">
              <w:t>and do not allow the donor to leave the collection site until his or her identity has been established.</w:t>
            </w:r>
          </w:p>
          <w:p w14:paraId="2B860039" w14:textId="76BD0152" w:rsidR="0019322A" w:rsidRPr="00E22186" w:rsidRDefault="0019322A" w:rsidP="004459D8">
            <w:pPr>
              <w:numPr>
                <w:ilvl w:val="0"/>
                <w:numId w:val="1"/>
              </w:numPr>
              <w:tabs>
                <w:tab w:val="clear" w:pos="720"/>
                <w:tab w:val="num" w:pos="380"/>
              </w:tabs>
              <w:overflowPunct w:val="0"/>
              <w:ind w:left="302" w:hanging="288"/>
              <w:textAlignment w:val="baseline"/>
            </w:pPr>
            <w:r w:rsidRPr="00E22186">
              <w:t>Continue with the testing process.</w:t>
            </w:r>
          </w:p>
          <w:p w14:paraId="4EC349B9" w14:textId="4BE8A74A" w:rsidR="0019322A" w:rsidRPr="00E22186" w:rsidRDefault="0019322A" w:rsidP="004459D8">
            <w:pPr>
              <w:numPr>
                <w:ilvl w:val="0"/>
                <w:numId w:val="1"/>
              </w:numPr>
              <w:tabs>
                <w:tab w:val="clear" w:pos="720"/>
                <w:tab w:val="num" w:pos="380"/>
              </w:tabs>
              <w:overflowPunct w:val="0"/>
              <w:ind w:left="302" w:hanging="288"/>
              <w:textAlignment w:val="baseline"/>
            </w:pPr>
            <w:r w:rsidRPr="00E22186">
              <w:t xml:space="preserve">We take a digital photograph of the donor and email it to the FFD </w:t>
            </w:r>
            <w:r>
              <w:t xml:space="preserve">program </w:t>
            </w:r>
            <w:r w:rsidRPr="00E22186">
              <w:t>manager for confirmation.</w:t>
            </w:r>
          </w:p>
          <w:p w14:paraId="34F00ED5" w14:textId="77777777" w:rsidR="0019322A" w:rsidRPr="000546AF" w:rsidRDefault="0019322A" w:rsidP="004459D8">
            <w:pPr>
              <w:numPr>
                <w:ilvl w:val="0"/>
                <w:numId w:val="1"/>
              </w:numPr>
              <w:tabs>
                <w:tab w:val="clear" w:pos="720"/>
                <w:tab w:val="num" w:pos="380"/>
              </w:tabs>
              <w:overflowPunct w:val="0"/>
              <w:ind w:left="302" w:hanging="288"/>
              <w:textAlignment w:val="baseline"/>
            </w:pPr>
            <w:r w:rsidRPr="000546AF">
              <w:t>I don’t know.</w:t>
            </w:r>
          </w:p>
          <w:p w14:paraId="3E247686" w14:textId="7B33BA2F" w:rsidR="0019322A" w:rsidRDefault="0019322A" w:rsidP="002236D4">
            <w:pPr>
              <w:numPr>
                <w:ilvl w:val="0"/>
                <w:numId w:val="1"/>
              </w:numPr>
              <w:tabs>
                <w:tab w:val="clear" w:pos="720"/>
                <w:tab w:val="num" w:pos="380"/>
              </w:tabs>
              <w:overflowPunct w:val="0"/>
              <w:ind w:left="302" w:hanging="288"/>
              <w:textAlignment w:val="baseline"/>
            </w:pPr>
            <w:r w:rsidRPr="000546AF">
              <w:t>Other:</w:t>
            </w:r>
          </w:p>
          <w:p w14:paraId="6A4309D9" w14:textId="3DA6AC15" w:rsidR="0019322A" w:rsidRPr="00912CA6" w:rsidRDefault="0019322A" w:rsidP="007D0AAE">
            <w:pPr>
              <w:overflowPunct w:val="0"/>
              <w:textAlignment w:val="baseline"/>
            </w:pPr>
          </w:p>
        </w:tc>
        <w:tc>
          <w:tcPr>
            <w:tcW w:w="5424" w:type="dxa"/>
            <w:vMerge w:val="restart"/>
          </w:tcPr>
          <w:p w14:paraId="01CCE5AE" w14:textId="089B9C9C" w:rsidR="0019322A" w:rsidRPr="008968A5" w:rsidRDefault="0019322A" w:rsidP="00686F38">
            <w:r>
              <w:t>§ </w:t>
            </w:r>
            <w:r w:rsidRPr="008968A5">
              <w:t>26.89(b)(2) states:</w:t>
            </w:r>
            <w:r w:rsidR="0057322F">
              <w:t xml:space="preserve"> </w:t>
            </w:r>
            <w:r>
              <w:br/>
            </w:r>
            <w:r w:rsidRPr="008968A5">
              <w:t xml:space="preserve">“If the donor cannot produce acceptable identification before any testing that is required under this part other than </w:t>
            </w:r>
            <w:r>
              <w:t>pre</w:t>
            </w:r>
            <w:r>
              <w:noBreakHyphen/>
              <w:t>access</w:t>
            </w:r>
            <w:r w:rsidRPr="008968A5">
              <w:t xml:space="preserve"> testing, the collector shall proceed with the test and immediately inform FFD program management that the donor did not present acceptable identification. When so informed, FFD program management shall contact the individual’s supervisor to verify in-person the individual’s identity, or, if the supervisor is not available, take other steps to establish the individual’s identity and determine whether the lack of identification was an attempt to subvert the testing process. The donor may not leave the collection site except under supervision until his or her identity has been established.”</w:t>
            </w:r>
          </w:p>
          <w:p w14:paraId="28DDB668" w14:textId="59D45BBD" w:rsidR="0019322A" w:rsidRPr="008968A5" w:rsidRDefault="0019322A" w:rsidP="00686F38"/>
        </w:tc>
      </w:tr>
      <w:tr w:rsidR="0019322A" w:rsidRPr="008968A5" w14:paraId="6CD487DB" w14:textId="77777777" w:rsidTr="0087062A">
        <w:trPr>
          <w:cantSplit/>
        </w:trPr>
        <w:tc>
          <w:tcPr>
            <w:tcW w:w="853" w:type="dxa"/>
          </w:tcPr>
          <w:p w14:paraId="37C77396" w14:textId="77777777" w:rsidR="0019322A" w:rsidRPr="008968A5" w:rsidRDefault="0019322A" w:rsidP="00686F38">
            <w:pPr>
              <w:jc w:val="center"/>
            </w:pPr>
            <w:r w:rsidRPr="008968A5">
              <w:t>B3</w:t>
            </w:r>
          </w:p>
        </w:tc>
        <w:tc>
          <w:tcPr>
            <w:tcW w:w="2851" w:type="dxa"/>
          </w:tcPr>
          <w:p w14:paraId="79AA20A6" w14:textId="54D3C6BE" w:rsidR="0019322A" w:rsidRPr="008968A5" w:rsidRDefault="0019322A" w:rsidP="00686F38">
            <w:r w:rsidRPr="008968A5">
              <w:t>For a donor without a photo ID, can another licensee employee verify the identity of the donor?</w:t>
            </w:r>
            <w:r w:rsidR="0057322F">
              <w:t xml:space="preserve"> </w:t>
            </w:r>
          </w:p>
        </w:tc>
        <w:tc>
          <w:tcPr>
            <w:tcW w:w="3802" w:type="dxa"/>
          </w:tcPr>
          <w:p w14:paraId="0EB3745F" w14:textId="77777777" w:rsidR="0019322A" w:rsidRPr="008968A5" w:rsidRDefault="0019322A" w:rsidP="007470CD">
            <w:pPr>
              <w:numPr>
                <w:ilvl w:val="0"/>
                <w:numId w:val="1"/>
              </w:numPr>
              <w:tabs>
                <w:tab w:val="clear" w:pos="720"/>
                <w:tab w:val="num" w:pos="380"/>
              </w:tabs>
              <w:overflowPunct w:val="0"/>
              <w:spacing w:after="60"/>
              <w:ind w:left="302" w:hanging="288"/>
              <w:textAlignment w:val="baseline"/>
            </w:pPr>
            <w:r w:rsidRPr="008968A5">
              <w:t>Yes, but only the supervisor of the donor.</w:t>
            </w:r>
          </w:p>
          <w:p w14:paraId="158421ED" w14:textId="77777777" w:rsidR="0019322A" w:rsidRPr="008968A5" w:rsidRDefault="0019322A" w:rsidP="007470CD">
            <w:pPr>
              <w:numPr>
                <w:ilvl w:val="0"/>
                <w:numId w:val="1"/>
              </w:numPr>
              <w:tabs>
                <w:tab w:val="clear" w:pos="720"/>
                <w:tab w:val="num" w:pos="380"/>
              </w:tabs>
              <w:overflowPunct w:val="0"/>
              <w:spacing w:after="60"/>
              <w:ind w:left="302" w:hanging="288"/>
              <w:textAlignment w:val="baseline"/>
            </w:pPr>
            <w:r w:rsidRPr="008968A5">
              <w:t>Yes, the collection site will accept verification of identity from any other employee (i.e., a non-supervisor) of the licensee.</w:t>
            </w:r>
          </w:p>
          <w:p w14:paraId="09164A88" w14:textId="77777777" w:rsidR="0019322A" w:rsidRPr="008968A5" w:rsidRDefault="0019322A" w:rsidP="007470CD">
            <w:pPr>
              <w:numPr>
                <w:ilvl w:val="0"/>
                <w:numId w:val="1"/>
              </w:numPr>
              <w:tabs>
                <w:tab w:val="clear" w:pos="720"/>
                <w:tab w:val="num" w:pos="380"/>
              </w:tabs>
              <w:overflowPunct w:val="0"/>
              <w:spacing w:after="60"/>
              <w:ind w:left="302" w:hanging="288"/>
              <w:textAlignment w:val="baseline"/>
            </w:pPr>
            <w:r w:rsidRPr="008968A5">
              <w:t>I don’t know.</w:t>
            </w:r>
          </w:p>
          <w:p w14:paraId="3492DED4" w14:textId="4A80EB75" w:rsidR="0019322A" w:rsidRPr="008968A5" w:rsidRDefault="0019322A" w:rsidP="00EF294D">
            <w:pPr>
              <w:numPr>
                <w:ilvl w:val="0"/>
                <w:numId w:val="1"/>
              </w:numPr>
              <w:tabs>
                <w:tab w:val="clear" w:pos="720"/>
                <w:tab w:val="num" w:pos="380"/>
              </w:tabs>
              <w:overflowPunct w:val="0"/>
              <w:spacing w:after="60"/>
              <w:ind w:left="302" w:hanging="288"/>
              <w:textAlignment w:val="baseline"/>
            </w:pPr>
            <w:r>
              <w:t>Other:</w:t>
            </w:r>
          </w:p>
        </w:tc>
        <w:tc>
          <w:tcPr>
            <w:tcW w:w="5424" w:type="dxa"/>
            <w:vMerge/>
          </w:tcPr>
          <w:p w14:paraId="017B28B0" w14:textId="5B5C0AA4" w:rsidR="0019322A" w:rsidRPr="008968A5" w:rsidRDefault="0019322A" w:rsidP="00686F38"/>
        </w:tc>
      </w:tr>
      <w:tr w:rsidR="00A95BD4" w:rsidRPr="008968A5" w14:paraId="0E3E1D61" w14:textId="77777777" w:rsidTr="0087062A">
        <w:trPr>
          <w:cantSplit/>
        </w:trPr>
        <w:tc>
          <w:tcPr>
            <w:tcW w:w="853" w:type="dxa"/>
          </w:tcPr>
          <w:p w14:paraId="306CC4F0" w14:textId="77777777" w:rsidR="00A95BD4" w:rsidRPr="008968A5" w:rsidRDefault="00A95BD4" w:rsidP="00686F38">
            <w:pPr>
              <w:jc w:val="center"/>
            </w:pPr>
            <w:r w:rsidRPr="008968A5">
              <w:lastRenderedPageBreak/>
              <w:t>B4</w:t>
            </w:r>
          </w:p>
        </w:tc>
        <w:tc>
          <w:tcPr>
            <w:tcW w:w="2851" w:type="dxa"/>
          </w:tcPr>
          <w:p w14:paraId="57CBEB40" w14:textId="77777777" w:rsidR="00A95BD4" w:rsidRPr="008968A5" w:rsidRDefault="00A95BD4" w:rsidP="00686F38">
            <w:r w:rsidRPr="008968A5">
              <w:t>During</w:t>
            </w:r>
            <w:r>
              <w:t xml:space="preserve"> the collection process when a </w:t>
            </w:r>
            <w:r w:rsidRPr="008968A5">
              <w:t xml:space="preserve">donor is directed to display the items in his or her pockets – what steps are taken if you identify a </w:t>
            </w:r>
            <w:r w:rsidRPr="009453E5">
              <w:rPr>
                <w:bCs/>
              </w:rPr>
              <w:t>material that could be used to tamper with a specimen</w:t>
            </w:r>
            <w:r w:rsidRPr="008968A5">
              <w:t>?</w:t>
            </w:r>
          </w:p>
          <w:p w14:paraId="450CDBB4" w14:textId="77777777" w:rsidR="00A95BD4" w:rsidRPr="008968A5" w:rsidRDefault="00A95BD4" w:rsidP="00686F38"/>
        </w:tc>
        <w:tc>
          <w:tcPr>
            <w:tcW w:w="3802" w:type="dxa"/>
          </w:tcPr>
          <w:p w14:paraId="19555FFC" w14:textId="7D9C3627" w:rsidR="00A95BD4" w:rsidRPr="008968A5" w:rsidRDefault="00A95BD4" w:rsidP="004459D8">
            <w:pPr>
              <w:numPr>
                <w:ilvl w:val="0"/>
                <w:numId w:val="1"/>
              </w:numPr>
              <w:tabs>
                <w:tab w:val="clear" w:pos="720"/>
                <w:tab w:val="num" w:pos="380"/>
              </w:tabs>
              <w:overflowPunct w:val="0"/>
              <w:ind w:left="302" w:hanging="288"/>
              <w:textAlignment w:val="baseline"/>
            </w:pPr>
            <w:r w:rsidRPr="008968A5">
              <w:t>If it appears to have been brought with the intent to subvert the test, contact the MRO or FFD program manager. If not, secure the item and continue with the normal collection procedure.</w:t>
            </w:r>
          </w:p>
          <w:p w14:paraId="7B5006FB"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Notify FFD program management.</w:t>
            </w:r>
          </w:p>
          <w:p w14:paraId="4828D37A"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Secure the items until after the collection.</w:t>
            </w:r>
          </w:p>
          <w:p w14:paraId="6145D8BE"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4F98E0AA" w14:textId="77777777" w:rsidR="00A95BD4" w:rsidRPr="008968A5" w:rsidRDefault="00A95BD4" w:rsidP="004459D8">
            <w:pPr>
              <w:numPr>
                <w:ilvl w:val="0"/>
                <w:numId w:val="1"/>
              </w:numPr>
              <w:tabs>
                <w:tab w:val="clear" w:pos="720"/>
                <w:tab w:val="num" w:pos="380"/>
              </w:tabs>
              <w:overflowPunct w:val="0"/>
              <w:ind w:left="302" w:hanging="288"/>
              <w:textAlignment w:val="baseline"/>
            </w:pPr>
            <w:r>
              <w:t>Other:</w:t>
            </w:r>
          </w:p>
          <w:p w14:paraId="36EFCC53" w14:textId="77777777" w:rsidR="00A95BD4" w:rsidRPr="008968A5" w:rsidRDefault="00A95BD4" w:rsidP="004459D8">
            <w:pPr>
              <w:overflowPunct w:val="0"/>
              <w:ind w:left="14"/>
              <w:textAlignment w:val="baseline"/>
            </w:pPr>
          </w:p>
          <w:p w14:paraId="287E5B94" w14:textId="77777777" w:rsidR="00A95BD4" w:rsidRPr="008968A5" w:rsidRDefault="00A95BD4" w:rsidP="00686F38"/>
          <w:p w14:paraId="128C04ED" w14:textId="77777777" w:rsidR="00A95BD4" w:rsidRPr="008968A5" w:rsidRDefault="00A95BD4" w:rsidP="00686F38"/>
        </w:tc>
        <w:tc>
          <w:tcPr>
            <w:tcW w:w="5424" w:type="dxa"/>
          </w:tcPr>
          <w:p w14:paraId="20A5A881" w14:textId="5B7C3818" w:rsidR="00A95BD4" w:rsidRPr="008968A5" w:rsidRDefault="00A95BD4" w:rsidP="00686F38">
            <w:r>
              <w:t>§ </w:t>
            </w:r>
            <w:r w:rsidRPr="008968A5">
              <w:t>26.105(b) states:</w:t>
            </w:r>
            <w:r w:rsidR="0057322F">
              <w:t xml:space="preserve"> </w:t>
            </w:r>
            <w:r w:rsidR="007D0AAE">
              <w:br/>
            </w:r>
            <w:r w:rsidRPr="008968A5">
              <w:t>“The collector shall also ask the donor to empty his or her pockets and display the items in them to enable the collector to identify items that the donor could use to adulterate or substitute his or her urine specimen. The donor shall permit the colle</w:t>
            </w:r>
            <w:r>
              <w:t xml:space="preserve">ctor to make this observation. </w:t>
            </w:r>
            <w:r w:rsidRPr="008968A5">
              <w:t>If the donor refuses to show the collector the items in his or her pockets, this i</w:t>
            </w:r>
            <w:r>
              <w:t xml:space="preserve">s considered a refusal to test. </w:t>
            </w:r>
            <w:r w:rsidRPr="008968A5">
              <w:t>If an item is found that appears to have been brought to the collection site with the intent to adulterate or substitute the specimen, the collector shall contact the MRO or FFD program manager to determine whether a directly ob</w:t>
            </w:r>
            <w:r>
              <w:t xml:space="preserve">served collection is required. </w:t>
            </w:r>
            <w:r w:rsidRPr="008968A5">
              <w:t>If the item appears to have been inadvertently brought to the collection site, the collector shall secure the item and continue with the normal collection procedure. If the collector identifies nothing that the donor could use to adulterate or substitute the specimen, the donor may place the items back into his or her pockets.”</w:t>
            </w:r>
          </w:p>
        </w:tc>
      </w:tr>
      <w:tr w:rsidR="00A95BD4" w:rsidRPr="008968A5" w14:paraId="607F2967" w14:textId="77777777" w:rsidTr="0087062A">
        <w:trPr>
          <w:cantSplit/>
        </w:trPr>
        <w:tc>
          <w:tcPr>
            <w:tcW w:w="853" w:type="dxa"/>
          </w:tcPr>
          <w:p w14:paraId="7FF9D4C5" w14:textId="77777777" w:rsidR="00A95BD4" w:rsidRPr="008968A5" w:rsidRDefault="00A95BD4" w:rsidP="00686F38">
            <w:pPr>
              <w:jc w:val="center"/>
            </w:pPr>
            <w:r w:rsidRPr="008968A5">
              <w:lastRenderedPageBreak/>
              <w:t>B5</w:t>
            </w:r>
          </w:p>
        </w:tc>
        <w:tc>
          <w:tcPr>
            <w:tcW w:w="2851" w:type="dxa"/>
          </w:tcPr>
          <w:p w14:paraId="2E649529" w14:textId="77777777" w:rsidR="00A95BD4" w:rsidRPr="008968A5" w:rsidRDefault="00A95BD4" w:rsidP="00686F38">
            <w:r w:rsidRPr="008968A5">
              <w:t xml:space="preserve">If a donor refuses to cooperate with the collection process, what do you do? </w:t>
            </w:r>
          </w:p>
        </w:tc>
        <w:tc>
          <w:tcPr>
            <w:tcW w:w="3802" w:type="dxa"/>
            <w:shd w:val="clear" w:color="auto" w:fill="auto"/>
          </w:tcPr>
          <w:p w14:paraId="26D5F5F4" w14:textId="527A4389" w:rsidR="00EF294D" w:rsidRPr="00612551" w:rsidRDefault="00B134F1" w:rsidP="00EF294D">
            <w:pPr>
              <w:numPr>
                <w:ilvl w:val="0"/>
                <w:numId w:val="1"/>
              </w:numPr>
              <w:tabs>
                <w:tab w:val="clear" w:pos="720"/>
                <w:tab w:val="num" w:pos="380"/>
              </w:tabs>
              <w:overflowPunct w:val="0"/>
              <w:ind w:left="302" w:hanging="288"/>
              <w:textAlignment w:val="baseline"/>
            </w:pPr>
            <w:r w:rsidRPr="00612551">
              <w:t>C</w:t>
            </w:r>
            <w:r w:rsidR="00A95BD4" w:rsidRPr="00612551">
              <w:t>ontact FFD program management</w:t>
            </w:r>
            <w:r w:rsidR="00737355" w:rsidRPr="00C270BF">
              <w:t xml:space="preserve"> </w:t>
            </w:r>
            <w:r w:rsidR="00EF294D" w:rsidRPr="00C270BF">
              <w:t>for direction</w:t>
            </w:r>
            <w:r w:rsidR="00EF294D" w:rsidRPr="00612551">
              <w:t>.</w:t>
            </w:r>
          </w:p>
          <w:p w14:paraId="794950CD" w14:textId="77777777" w:rsidR="00EF294D" w:rsidRPr="00C270BF" w:rsidRDefault="00EF294D" w:rsidP="00EF294D">
            <w:pPr>
              <w:overflowPunct w:val="0"/>
              <w:textAlignment w:val="baseline"/>
            </w:pPr>
          </w:p>
          <w:p w14:paraId="0CADCD66" w14:textId="3766AF81" w:rsidR="00EF294D" w:rsidRPr="00C270BF" w:rsidRDefault="00EF294D" w:rsidP="00612551">
            <w:pPr>
              <w:numPr>
                <w:ilvl w:val="0"/>
                <w:numId w:val="1"/>
              </w:numPr>
              <w:tabs>
                <w:tab w:val="clear" w:pos="720"/>
                <w:tab w:val="num" w:pos="380"/>
              </w:tabs>
              <w:overflowPunct w:val="0"/>
              <w:spacing w:after="60"/>
              <w:ind w:left="302" w:hanging="288"/>
              <w:textAlignment w:val="baseline"/>
            </w:pPr>
            <w:r w:rsidRPr="00C270BF">
              <w:t xml:space="preserve">The collector described all five steps if the donor refuses to cooperate </w:t>
            </w:r>
            <w:r w:rsidRPr="00612551">
              <w:rPr>
                <w:u w:val="single"/>
              </w:rPr>
              <w:t>AND</w:t>
            </w:r>
            <w:r w:rsidRPr="00C270BF">
              <w:t xml:space="preserve"> the FFD program management determines the donor refused the test:</w:t>
            </w:r>
            <w:r w:rsidR="0057322F">
              <w:t xml:space="preserve"> </w:t>
            </w:r>
          </w:p>
          <w:p w14:paraId="02AD7E87" w14:textId="7967B7BC" w:rsidR="00EF294D" w:rsidRPr="00C270BF" w:rsidRDefault="00EF294D" w:rsidP="00612551">
            <w:pPr>
              <w:overflowPunct w:val="0"/>
              <w:spacing w:after="60"/>
              <w:ind w:left="302"/>
              <w:textAlignment w:val="baseline"/>
            </w:pPr>
            <w:r w:rsidRPr="00C270BF">
              <w:t xml:space="preserve">(1) Inform the donor a refusal to test has been </w:t>
            </w:r>
            <w:proofErr w:type="gramStart"/>
            <w:r w:rsidRPr="00C270BF">
              <w:t>determined;</w:t>
            </w:r>
            <w:proofErr w:type="gramEnd"/>
          </w:p>
          <w:p w14:paraId="54DBA48F" w14:textId="1B009944" w:rsidR="00EF294D" w:rsidRPr="00C270BF" w:rsidRDefault="00EF294D" w:rsidP="00612551">
            <w:pPr>
              <w:overflowPunct w:val="0"/>
              <w:spacing w:after="60"/>
              <w:ind w:left="302"/>
              <w:textAlignment w:val="baseline"/>
            </w:pPr>
            <w:r w:rsidRPr="00C270BF">
              <w:t xml:space="preserve">(2) Terminate the collection </w:t>
            </w:r>
            <w:proofErr w:type="gramStart"/>
            <w:r w:rsidRPr="00C270BF">
              <w:t>process;</w:t>
            </w:r>
            <w:proofErr w:type="gramEnd"/>
          </w:p>
          <w:p w14:paraId="0944DF8A" w14:textId="77777777" w:rsidR="00EF294D" w:rsidRPr="00C270BF" w:rsidRDefault="00EF294D" w:rsidP="00612551">
            <w:pPr>
              <w:overflowPunct w:val="0"/>
              <w:spacing w:after="60"/>
              <w:ind w:left="302"/>
              <w:textAlignment w:val="baseline"/>
            </w:pPr>
            <w:r w:rsidRPr="00C270BF">
              <w:t>(3) Describe the donor’s actions on the Federal CCF (OR through another documentation method consistent with collection procedures</w:t>
            </w:r>
            <w:proofErr w:type="gramStart"/>
            <w:r w:rsidRPr="00C270BF">
              <w:t>);</w:t>
            </w:r>
            <w:proofErr w:type="gramEnd"/>
          </w:p>
          <w:p w14:paraId="32407698" w14:textId="010483D3" w:rsidR="00EF294D" w:rsidRPr="00C270BF" w:rsidRDefault="00EF294D" w:rsidP="00612551">
            <w:pPr>
              <w:overflowPunct w:val="0"/>
              <w:spacing w:after="60"/>
              <w:ind w:left="302"/>
              <w:textAlignment w:val="baseline"/>
            </w:pPr>
            <w:r w:rsidRPr="00C270BF">
              <w:t>(4) Discard any specimen(s) provided unless the specimen is for a post-event test; and</w:t>
            </w:r>
          </w:p>
          <w:p w14:paraId="4C70A5E0" w14:textId="73693528" w:rsidR="00C270BF" w:rsidRPr="00612551" w:rsidRDefault="00EF294D" w:rsidP="00612551">
            <w:pPr>
              <w:numPr>
                <w:ilvl w:val="0"/>
                <w:numId w:val="1"/>
              </w:numPr>
              <w:tabs>
                <w:tab w:val="clear" w:pos="720"/>
                <w:tab w:val="num" w:pos="380"/>
              </w:tabs>
              <w:overflowPunct w:val="0"/>
              <w:ind w:left="302" w:hanging="288"/>
              <w:textAlignment w:val="baseline"/>
            </w:pPr>
            <w:r w:rsidRPr="00C270BF">
              <w:t>(5) Immediately inform the FFD program manager.</w:t>
            </w:r>
          </w:p>
          <w:p w14:paraId="1947E8CE"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4FA5E6F1" w14:textId="2B2C9B11" w:rsidR="00A95BD4" w:rsidRPr="00D932D3" w:rsidRDefault="00A95BD4" w:rsidP="0074729A">
            <w:pPr>
              <w:numPr>
                <w:ilvl w:val="0"/>
                <w:numId w:val="1"/>
              </w:numPr>
              <w:tabs>
                <w:tab w:val="clear" w:pos="720"/>
                <w:tab w:val="num" w:pos="380"/>
              </w:tabs>
              <w:overflowPunct w:val="0"/>
              <w:ind w:left="302" w:hanging="288"/>
              <w:textAlignment w:val="baseline"/>
            </w:pPr>
            <w:r>
              <w:t>Other:</w:t>
            </w:r>
          </w:p>
        </w:tc>
        <w:tc>
          <w:tcPr>
            <w:tcW w:w="5424" w:type="dxa"/>
          </w:tcPr>
          <w:p w14:paraId="701AC167" w14:textId="4780DF17" w:rsidR="00A95BD4" w:rsidRPr="00612551" w:rsidRDefault="00A95BD4" w:rsidP="00686F38">
            <w:r w:rsidRPr="00C95C07">
              <w:t>§ 26.89(c) states:</w:t>
            </w:r>
            <w:r w:rsidR="0057322F">
              <w:t xml:space="preserve"> </w:t>
            </w:r>
            <w:r w:rsidR="00553A04" w:rsidRPr="00C95C07">
              <w:br/>
            </w:r>
            <w:r w:rsidRPr="00C95C07">
              <w:t>“If the donor refuses to cooperate in the collection procedures, the collector shall inform FFD program management to obtain guidance on the actions to be taken.”</w:t>
            </w:r>
          </w:p>
          <w:p w14:paraId="2D07823B" w14:textId="77777777" w:rsidR="00EF294D" w:rsidRDefault="00EF294D" w:rsidP="00EF294D">
            <w:pPr>
              <w:rPr>
                <w:highlight w:val="yellow"/>
              </w:rPr>
            </w:pPr>
          </w:p>
          <w:p w14:paraId="141BDC97" w14:textId="77777777" w:rsidR="00EF294D" w:rsidRDefault="00EF294D" w:rsidP="00EF294D">
            <w:r>
              <w:t>§ </w:t>
            </w:r>
            <w:r w:rsidRPr="008968A5">
              <w:t>26.</w:t>
            </w:r>
            <w:r>
              <w:t>107(d) states:</w:t>
            </w:r>
          </w:p>
          <w:p w14:paraId="0BEA4774" w14:textId="77777777" w:rsidR="00EF294D" w:rsidRDefault="00EF294D" w:rsidP="00EF294D">
            <w:r>
              <w:t>“If a refusal to test is determined at any point during the specimen collection process, the collector shall do the following:</w:t>
            </w:r>
          </w:p>
          <w:p w14:paraId="35C3E244" w14:textId="77777777" w:rsidR="00EF294D" w:rsidRDefault="00EF294D" w:rsidP="00EF294D">
            <w:r>
              <w:t xml:space="preserve">(1) Inform the donor that a refusal to test has been </w:t>
            </w:r>
            <w:proofErr w:type="gramStart"/>
            <w:r>
              <w:t>determined;</w:t>
            </w:r>
            <w:proofErr w:type="gramEnd"/>
          </w:p>
          <w:p w14:paraId="36CC1C3A" w14:textId="77777777" w:rsidR="00EF294D" w:rsidRDefault="00EF294D" w:rsidP="00EF294D">
            <w:r>
              <w:t xml:space="preserve">(2) Terminate the collection </w:t>
            </w:r>
            <w:proofErr w:type="gramStart"/>
            <w:r>
              <w:t>process;</w:t>
            </w:r>
            <w:proofErr w:type="gramEnd"/>
          </w:p>
          <w:p w14:paraId="4F63A886" w14:textId="77777777" w:rsidR="00EF294D" w:rsidRDefault="00EF294D" w:rsidP="00EF294D">
            <w:r>
              <w:t xml:space="preserve">(3) Document a description of the refusal to test on the Federal CCF or through another documentation method consistent with the collection procedures of the licensee or other </w:t>
            </w:r>
            <w:proofErr w:type="gramStart"/>
            <w:r>
              <w:t>entity;</w:t>
            </w:r>
            <w:proofErr w:type="gramEnd"/>
          </w:p>
          <w:p w14:paraId="3D44F326" w14:textId="21723835" w:rsidR="00EF294D" w:rsidRDefault="00EF294D" w:rsidP="00EF294D">
            <w:r>
              <w:t>(4) Discard any urine specimen(s) provided by the donor, unless the specimen was collected for a post</w:t>
            </w:r>
            <w:r w:rsidR="004D29D1">
              <w:noBreakHyphen/>
            </w:r>
            <w:r>
              <w:t>event test under § </w:t>
            </w:r>
            <w:r w:rsidRPr="008968A5">
              <w:t>26.</w:t>
            </w:r>
            <w:r>
              <w:t>31(c)(3); and</w:t>
            </w:r>
          </w:p>
          <w:p w14:paraId="2A9991E8" w14:textId="1930C3D0" w:rsidR="00CA3658" w:rsidRPr="00612551" w:rsidRDefault="00EF294D" w:rsidP="00EF294D">
            <w:pPr>
              <w:rPr>
                <w:highlight w:val="yellow"/>
              </w:rPr>
            </w:pPr>
            <w:r>
              <w:t>(5) Immediately inform the FFD program manager.”</w:t>
            </w:r>
          </w:p>
        </w:tc>
      </w:tr>
      <w:tr w:rsidR="00A95BD4" w:rsidRPr="008968A5" w14:paraId="5B8B647E" w14:textId="77777777" w:rsidTr="0087062A">
        <w:trPr>
          <w:cantSplit/>
        </w:trPr>
        <w:tc>
          <w:tcPr>
            <w:tcW w:w="853" w:type="dxa"/>
          </w:tcPr>
          <w:p w14:paraId="09643022" w14:textId="77777777" w:rsidR="00A95BD4" w:rsidRPr="008968A5" w:rsidRDefault="00A95BD4" w:rsidP="00686F38">
            <w:pPr>
              <w:jc w:val="center"/>
            </w:pPr>
            <w:r w:rsidRPr="008968A5">
              <w:lastRenderedPageBreak/>
              <w:t>B6</w:t>
            </w:r>
          </w:p>
        </w:tc>
        <w:tc>
          <w:tcPr>
            <w:tcW w:w="2851" w:type="dxa"/>
          </w:tcPr>
          <w:p w14:paraId="6397486A" w14:textId="49FCE600" w:rsidR="00A95BD4" w:rsidRPr="008968A5" w:rsidRDefault="00A95BD4" w:rsidP="004459D8">
            <w:r w:rsidRPr="008968A5">
              <w:t xml:space="preserve">How </w:t>
            </w:r>
            <w:r w:rsidR="00EF294D">
              <w:t>is</w:t>
            </w:r>
            <w:r w:rsidR="00EF294D" w:rsidRPr="008968A5">
              <w:t xml:space="preserve"> </w:t>
            </w:r>
            <w:r w:rsidRPr="008968A5">
              <w:t xml:space="preserve">the collection site </w:t>
            </w:r>
            <w:r w:rsidR="00EF294D">
              <w:t>secured</w:t>
            </w:r>
            <w:r w:rsidR="00EF294D" w:rsidRPr="008968A5">
              <w:t xml:space="preserve"> </w:t>
            </w:r>
            <w:r w:rsidRPr="008968A5">
              <w:t>to prevent a donor from tampering with or adulterating a specimen?</w:t>
            </w:r>
          </w:p>
        </w:tc>
        <w:tc>
          <w:tcPr>
            <w:tcW w:w="3802" w:type="dxa"/>
          </w:tcPr>
          <w:p w14:paraId="3DC1EFF6" w14:textId="3A1FFC92" w:rsidR="00A95BD4" w:rsidRPr="008968A5" w:rsidRDefault="00A95BD4" w:rsidP="004459D8">
            <w:pPr>
              <w:numPr>
                <w:ilvl w:val="0"/>
                <w:numId w:val="1"/>
              </w:numPr>
              <w:tabs>
                <w:tab w:val="clear" w:pos="720"/>
                <w:tab w:val="num" w:pos="380"/>
              </w:tabs>
              <w:overflowPunct w:val="0"/>
              <w:ind w:left="302" w:hanging="288"/>
              <w:textAlignment w:val="baseline"/>
            </w:pPr>
            <w:r w:rsidRPr="008968A5">
              <w:t xml:space="preserve">Secure water sources and other </w:t>
            </w:r>
            <w:r>
              <w:t xml:space="preserve">potential </w:t>
            </w:r>
            <w:r w:rsidRPr="008968A5">
              <w:t xml:space="preserve">adulterants, add coloring agent to </w:t>
            </w:r>
            <w:r>
              <w:t xml:space="preserve">the </w:t>
            </w:r>
            <w:r w:rsidRPr="008968A5">
              <w:t>toilet</w:t>
            </w:r>
            <w:r>
              <w:t xml:space="preserve"> water and</w:t>
            </w:r>
            <w:r w:rsidRPr="008968A5">
              <w:t xml:space="preserve"> other standing water sources.</w:t>
            </w:r>
          </w:p>
          <w:p w14:paraId="541F87F5"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There is nothing special that needs to be done.</w:t>
            </w:r>
          </w:p>
          <w:p w14:paraId="58AFA8CE"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65EBC8C4" w14:textId="77777777" w:rsidR="00A95BD4" w:rsidRPr="008968A5" w:rsidRDefault="00A95BD4" w:rsidP="004459D8">
            <w:pPr>
              <w:numPr>
                <w:ilvl w:val="0"/>
                <w:numId w:val="1"/>
              </w:numPr>
              <w:tabs>
                <w:tab w:val="clear" w:pos="720"/>
                <w:tab w:val="num" w:pos="380"/>
              </w:tabs>
              <w:overflowPunct w:val="0"/>
              <w:ind w:left="302" w:hanging="288"/>
              <w:textAlignment w:val="baseline"/>
            </w:pPr>
            <w:r>
              <w:t>Other:</w:t>
            </w:r>
          </w:p>
          <w:p w14:paraId="10F639E7" w14:textId="77777777" w:rsidR="00A95BD4" w:rsidRDefault="00A95BD4" w:rsidP="004459D8">
            <w:pPr>
              <w:overflowPunct w:val="0"/>
              <w:ind w:left="14"/>
              <w:textAlignment w:val="baseline"/>
            </w:pPr>
          </w:p>
          <w:p w14:paraId="6C829DE7" w14:textId="77777777" w:rsidR="00A95BD4" w:rsidRPr="008968A5" w:rsidRDefault="00A95BD4" w:rsidP="004459D8">
            <w:pPr>
              <w:overflowPunct w:val="0"/>
              <w:ind w:left="14"/>
              <w:textAlignment w:val="baseline"/>
            </w:pPr>
          </w:p>
          <w:p w14:paraId="5117FCE1" w14:textId="77777777" w:rsidR="00A95BD4" w:rsidRPr="008968A5" w:rsidRDefault="00A95BD4" w:rsidP="004459D8"/>
        </w:tc>
        <w:tc>
          <w:tcPr>
            <w:tcW w:w="5424" w:type="dxa"/>
          </w:tcPr>
          <w:p w14:paraId="204D12CA" w14:textId="2541D905" w:rsidR="00A95BD4" w:rsidRDefault="00A95BD4" w:rsidP="004459D8">
            <w:r>
              <w:t>§ </w:t>
            </w:r>
            <w:r w:rsidRPr="008968A5">
              <w:t>26.87(e) states:</w:t>
            </w:r>
            <w:r w:rsidR="0057322F">
              <w:t xml:space="preserve"> </w:t>
            </w:r>
          </w:p>
          <w:p w14:paraId="47D69B0F" w14:textId="77777777" w:rsidR="00A95BD4" w:rsidRPr="008968A5" w:rsidRDefault="00A95BD4" w:rsidP="004459D8">
            <w:r w:rsidRPr="008968A5">
              <w:t>“The following steps must be taken to deter the dilution and adulteration of urine specimens at the collection site:</w:t>
            </w:r>
          </w:p>
          <w:p w14:paraId="0F0779D3" w14:textId="77777777" w:rsidR="00A95BD4" w:rsidRPr="008968A5" w:rsidRDefault="00A95BD4" w:rsidP="004459D8">
            <w:r w:rsidRPr="008968A5">
              <w:t xml:space="preserve">(1) Agents that color any source of standing water in the stall or room in which the donor will provide a specimen, including, but not limited to, the toilet bowl or tank, must be placed in the source of standing water, so that the reservoirs of water are neither yellow nor </w:t>
            </w:r>
            <w:proofErr w:type="gramStart"/>
            <w:r w:rsidRPr="008968A5">
              <w:t>colorless;</w:t>
            </w:r>
            <w:proofErr w:type="gramEnd"/>
          </w:p>
          <w:p w14:paraId="2CD9524B" w14:textId="77777777" w:rsidR="00A95BD4" w:rsidRPr="008968A5" w:rsidRDefault="00A95BD4" w:rsidP="004459D8">
            <w:r w:rsidRPr="008968A5">
              <w:t>(2) There must be no other source of water (e.g., no shower or sink) in the enclosure where urination occurs, or the source of water must be rendered unusable; and</w:t>
            </w:r>
          </w:p>
          <w:p w14:paraId="2836DB64" w14:textId="31B91FC7" w:rsidR="00A95BD4" w:rsidRPr="008968A5" w:rsidRDefault="00A95BD4" w:rsidP="004459D8">
            <w:r w:rsidRPr="008968A5">
              <w:t>(3) Chemicals or products that could be used to contaminate or otherwise alter the specimen must be removed from the collection site or secured. The collector shall inspect the enclosure in which urination will occur before each collection to ensure that no materials are available that could be used to subvert the testing process.”</w:t>
            </w:r>
          </w:p>
        </w:tc>
      </w:tr>
      <w:tr w:rsidR="00A95BD4" w:rsidRPr="008968A5" w14:paraId="2E3250CA" w14:textId="77777777" w:rsidTr="0087062A">
        <w:trPr>
          <w:cantSplit/>
        </w:trPr>
        <w:tc>
          <w:tcPr>
            <w:tcW w:w="853" w:type="dxa"/>
          </w:tcPr>
          <w:p w14:paraId="0D9B1576" w14:textId="77777777" w:rsidR="00A95BD4" w:rsidRPr="008968A5" w:rsidRDefault="00A95BD4" w:rsidP="00686F38">
            <w:pPr>
              <w:jc w:val="center"/>
            </w:pPr>
            <w:r w:rsidRPr="008968A5">
              <w:lastRenderedPageBreak/>
              <w:t>B7</w:t>
            </w:r>
          </w:p>
        </w:tc>
        <w:tc>
          <w:tcPr>
            <w:tcW w:w="2851" w:type="dxa"/>
          </w:tcPr>
          <w:p w14:paraId="1193019F" w14:textId="460E714A" w:rsidR="00A95BD4" w:rsidRPr="008968A5" w:rsidRDefault="00A95BD4" w:rsidP="00686F38">
            <w:r w:rsidRPr="008968A5">
              <w:t xml:space="preserve">If donor </w:t>
            </w:r>
            <w:r w:rsidR="00EF294D">
              <w:t xml:space="preserve">conduct indicates an </w:t>
            </w:r>
            <w:r w:rsidRPr="008968A5">
              <w:t xml:space="preserve">attempt to </w:t>
            </w:r>
            <w:r w:rsidR="00EF294D">
              <w:t>subvert the testing process</w:t>
            </w:r>
            <w:r w:rsidRPr="008968A5">
              <w:t>, what steps do you take?</w:t>
            </w:r>
          </w:p>
        </w:tc>
        <w:tc>
          <w:tcPr>
            <w:tcW w:w="3802" w:type="dxa"/>
            <w:shd w:val="clear" w:color="auto" w:fill="auto"/>
          </w:tcPr>
          <w:p w14:paraId="4FB1FB9D" w14:textId="0069B45D" w:rsidR="00A95BD4" w:rsidRPr="008968A5" w:rsidRDefault="00A95BD4" w:rsidP="00FD702B">
            <w:pPr>
              <w:numPr>
                <w:ilvl w:val="0"/>
                <w:numId w:val="1"/>
              </w:numPr>
              <w:tabs>
                <w:tab w:val="clear" w:pos="720"/>
                <w:tab w:val="num" w:pos="380"/>
              </w:tabs>
              <w:overflowPunct w:val="0"/>
              <w:spacing w:after="60"/>
              <w:ind w:left="302" w:hanging="288"/>
              <w:textAlignment w:val="baseline"/>
            </w:pPr>
            <w:r>
              <w:t xml:space="preserve">Document </w:t>
            </w:r>
            <w:r w:rsidR="00EF294D">
              <w:t xml:space="preserve">a description of </w:t>
            </w:r>
            <w:r>
              <w:t xml:space="preserve">the </w:t>
            </w:r>
            <w:r w:rsidR="007B3091">
              <w:t xml:space="preserve">observed </w:t>
            </w:r>
            <w:r>
              <w:t xml:space="preserve">conduct on the </w:t>
            </w:r>
            <w:r w:rsidR="00EF294D">
              <w:t xml:space="preserve">Federal </w:t>
            </w:r>
            <w:r w:rsidR="007B3091">
              <w:t>CCF</w:t>
            </w:r>
            <w:r>
              <w:t xml:space="preserve"> </w:t>
            </w:r>
            <w:r w:rsidR="00EF294D">
              <w:t>(</w:t>
            </w:r>
            <w:r w:rsidR="00EF294D" w:rsidRPr="00612551">
              <w:rPr>
                <w:u w:val="single"/>
              </w:rPr>
              <w:t>OR</w:t>
            </w:r>
            <w:r w:rsidR="00EF294D">
              <w:t xml:space="preserve"> through another documentation method consistent with collection procedures) </w:t>
            </w:r>
            <w:r w:rsidR="00EF294D" w:rsidRPr="00612551">
              <w:rPr>
                <w:u w:val="single"/>
              </w:rPr>
              <w:t>AND</w:t>
            </w:r>
            <w:r w:rsidR="00EF294D" w:rsidDel="00A95BD4">
              <w:t xml:space="preserve"> </w:t>
            </w:r>
            <w:r>
              <w:t xml:space="preserve">contact FFD program management </w:t>
            </w:r>
            <w:r w:rsidR="007B3091">
              <w:t xml:space="preserve">for direction on </w:t>
            </w:r>
            <w:r>
              <w:t>whether a directly observed collection</w:t>
            </w:r>
            <w:r w:rsidR="00EF294D">
              <w:t xml:space="preserve"> is required</w:t>
            </w:r>
            <w:r>
              <w:t>.</w:t>
            </w:r>
          </w:p>
          <w:p w14:paraId="7A0EA17B" w14:textId="0473F51C" w:rsidR="00A95BD4" w:rsidRPr="008968A5" w:rsidRDefault="00A95BD4" w:rsidP="00FD702B">
            <w:pPr>
              <w:numPr>
                <w:ilvl w:val="0"/>
                <w:numId w:val="1"/>
              </w:numPr>
              <w:tabs>
                <w:tab w:val="clear" w:pos="720"/>
                <w:tab w:val="num" w:pos="380"/>
              </w:tabs>
              <w:overflowPunct w:val="0"/>
              <w:spacing w:after="60"/>
              <w:ind w:left="302" w:hanging="288"/>
              <w:textAlignment w:val="baseline"/>
            </w:pPr>
            <w:r w:rsidRPr="008968A5">
              <w:t>Conduct a directly observed collection</w:t>
            </w:r>
            <w:r w:rsidR="007B3091">
              <w:t xml:space="preserve"> without contacting FFD management</w:t>
            </w:r>
            <w:r w:rsidRPr="008968A5">
              <w:t>.</w:t>
            </w:r>
          </w:p>
          <w:p w14:paraId="1E55D7A8" w14:textId="77777777" w:rsidR="00A95BD4" w:rsidRPr="008968A5" w:rsidRDefault="00A95BD4" w:rsidP="00FD702B">
            <w:pPr>
              <w:numPr>
                <w:ilvl w:val="0"/>
                <w:numId w:val="1"/>
              </w:numPr>
              <w:tabs>
                <w:tab w:val="clear" w:pos="720"/>
                <w:tab w:val="num" w:pos="380"/>
              </w:tabs>
              <w:overflowPunct w:val="0"/>
              <w:spacing w:after="60"/>
              <w:ind w:left="302" w:hanging="288"/>
              <w:textAlignment w:val="baseline"/>
            </w:pPr>
            <w:r w:rsidRPr="008968A5">
              <w:t>I don’t know.</w:t>
            </w:r>
          </w:p>
          <w:p w14:paraId="1207022E" w14:textId="00A7346C" w:rsidR="00A95BD4" w:rsidRPr="008968A5" w:rsidRDefault="00A95BD4" w:rsidP="004459D8">
            <w:pPr>
              <w:numPr>
                <w:ilvl w:val="0"/>
                <w:numId w:val="1"/>
              </w:numPr>
              <w:tabs>
                <w:tab w:val="clear" w:pos="720"/>
                <w:tab w:val="num" w:pos="380"/>
              </w:tabs>
              <w:overflowPunct w:val="0"/>
              <w:ind w:left="302" w:hanging="288"/>
              <w:textAlignment w:val="baseline"/>
            </w:pPr>
            <w:r>
              <w:t>Other:</w:t>
            </w:r>
          </w:p>
        </w:tc>
        <w:tc>
          <w:tcPr>
            <w:tcW w:w="5424" w:type="dxa"/>
          </w:tcPr>
          <w:p w14:paraId="2EA1FDFA" w14:textId="6A2F6477" w:rsidR="00553A04" w:rsidRDefault="00A95BD4" w:rsidP="004459D8">
            <w:r>
              <w:t>§ </w:t>
            </w:r>
            <w:r w:rsidRPr="008968A5">
              <w:t>26.107(b)</w:t>
            </w:r>
            <w:r w:rsidR="003A58F0">
              <w:t>(1)</w:t>
            </w:r>
            <w:r w:rsidRPr="008968A5">
              <w:t xml:space="preserve"> states:</w:t>
            </w:r>
            <w:r w:rsidR="0057322F">
              <w:t xml:space="preserve"> </w:t>
            </w:r>
          </w:p>
          <w:p w14:paraId="31EB6299" w14:textId="173DE25D" w:rsidR="00A95BD4" w:rsidRPr="008968A5" w:rsidRDefault="00A95BD4" w:rsidP="004459D8">
            <w:r w:rsidRPr="008968A5">
              <w:t>“The collector shall pay careful attention to the donor during the entire collection process</w:t>
            </w:r>
            <w:r w:rsidR="000A0224">
              <w:t xml:space="preserve">, </w:t>
            </w:r>
            <w:r w:rsidR="00EF294D">
              <w:t>except as provided in § 26.109(b)(1)</w:t>
            </w:r>
            <w:r w:rsidR="000A0224">
              <w:t xml:space="preserve">, </w:t>
            </w:r>
            <w:r w:rsidRPr="008968A5">
              <w:t xml:space="preserve">to </w:t>
            </w:r>
            <w:r w:rsidR="00EF294D">
              <w:t>observe</w:t>
            </w:r>
            <w:r w:rsidRPr="008968A5">
              <w:t xml:space="preserve"> any conduct that indicates an attempt to </w:t>
            </w:r>
            <w:r w:rsidR="00EF294D">
              <w:t>subvert the testing process (</w:t>
            </w:r>
            <w:r w:rsidR="0087062A">
              <w:t>e.g.,</w:t>
            </w:r>
            <w:r w:rsidR="0087062A" w:rsidRPr="008968A5">
              <w:t xml:space="preserve"> tampe</w:t>
            </w:r>
            <w:r w:rsidR="0087062A">
              <w:t>ring</w:t>
            </w:r>
            <w:r w:rsidRPr="008968A5">
              <w:t xml:space="preserve"> with a specimen</w:t>
            </w:r>
            <w:r w:rsidR="00CC13BB">
              <w:t xml:space="preserve">; </w:t>
            </w:r>
            <w:r w:rsidR="00EF294D">
              <w:t>having a</w:t>
            </w:r>
            <w:r w:rsidRPr="008968A5">
              <w:t xml:space="preserve"> substitute urine </w:t>
            </w:r>
            <w:r w:rsidR="00EF294D">
              <w:t xml:space="preserve">specimen </w:t>
            </w:r>
            <w:r w:rsidRPr="008968A5">
              <w:t>in plain view</w:t>
            </w:r>
            <w:r w:rsidR="00074E3F">
              <w:t xml:space="preserve">; </w:t>
            </w:r>
            <w:r w:rsidRPr="008968A5">
              <w:t>attempt</w:t>
            </w:r>
            <w:r w:rsidR="00B420A3">
              <w:t>ing</w:t>
            </w:r>
            <w:r w:rsidRPr="008968A5">
              <w:t xml:space="preserve"> to bring an adulterant</w:t>
            </w:r>
            <w:r w:rsidR="00B420A3">
              <w:t>,</w:t>
            </w:r>
            <w:r w:rsidRPr="008968A5">
              <w:t xml:space="preserve"> urine substitute</w:t>
            </w:r>
            <w:r w:rsidR="00EF294D">
              <w:t>, heating element, and/or temperature measurement device</w:t>
            </w:r>
            <w:r w:rsidRPr="008968A5">
              <w:t xml:space="preserve"> into the </w:t>
            </w:r>
            <w:r w:rsidR="00EF294D">
              <w:t xml:space="preserve">room, stall, or </w:t>
            </w:r>
            <w:r w:rsidRPr="008968A5">
              <w:t xml:space="preserve">private area used for urination). If any such conduct is detected, the collector shall document </w:t>
            </w:r>
            <w:r w:rsidR="00EF294D">
              <w:t>a description of</w:t>
            </w:r>
            <w:r w:rsidR="00EF294D" w:rsidRPr="008968A5">
              <w:t xml:space="preserve"> </w:t>
            </w:r>
            <w:r w:rsidRPr="008968A5">
              <w:t xml:space="preserve">the conduct on the </w:t>
            </w:r>
            <w:r w:rsidR="00EF294D">
              <w:t>Federal CCF</w:t>
            </w:r>
            <w:r w:rsidRPr="008968A5">
              <w:t xml:space="preserve"> </w:t>
            </w:r>
            <w:r w:rsidR="00EF294D">
              <w:t xml:space="preserve">or through another documentation method consistent with the collection procedures of the licensee or other </w:t>
            </w:r>
            <w:proofErr w:type="gramStart"/>
            <w:r w:rsidR="00EF294D">
              <w:t xml:space="preserve">entity, </w:t>
            </w:r>
            <w:r w:rsidRPr="008968A5">
              <w:t>and</w:t>
            </w:r>
            <w:proofErr w:type="gramEnd"/>
            <w:r w:rsidRPr="008968A5">
              <w:t xml:space="preserve"> contact FFD program management to determine whether a directly observed collection is required, as described in §</w:t>
            </w:r>
            <w:r w:rsidR="00406E36">
              <w:t> </w:t>
            </w:r>
            <w:r w:rsidRPr="008968A5">
              <w:t>26.115.”</w:t>
            </w:r>
          </w:p>
        </w:tc>
      </w:tr>
      <w:tr w:rsidR="00A95BD4" w:rsidRPr="008968A5" w14:paraId="20E7A8F2" w14:textId="77777777" w:rsidTr="0087062A">
        <w:trPr>
          <w:cantSplit/>
        </w:trPr>
        <w:tc>
          <w:tcPr>
            <w:tcW w:w="853" w:type="dxa"/>
          </w:tcPr>
          <w:p w14:paraId="5B521A9D" w14:textId="77777777" w:rsidR="00A95BD4" w:rsidRPr="008968A5" w:rsidRDefault="00A95BD4" w:rsidP="00686F38">
            <w:pPr>
              <w:jc w:val="center"/>
            </w:pPr>
            <w:r w:rsidRPr="008968A5">
              <w:t>B8</w:t>
            </w:r>
          </w:p>
        </w:tc>
        <w:tc>
          <w:tcPr>
            <w:tcW w:w="2851" w:type="dxa"/>
          </w:tcPr>
          <w:p w14:paraId="77D3F2F1" w14:textId="78292E99" w:rsidR="00A95BD4" w:rsidRPr="008968A5" w:rsidRDefault="00A95BD4" w:rsidP="00686F38">
            <w:r w:rsidRPr="008968A5">
              <w:t xml:space="preserve">If a donor provides a </w:t>
            </w:r>
            <w:r w:rsidR="007B3091">
              <w:t>specimen that appears</w:t>
            </w:r>
            <w:r w:rsidR="007B3091" w:rsidRPr="008968A5">
              <w:t xml:space="preserve"> </w:t>
            </w:r>
            <w:r w:rsidRPr="008968A5">
              <w:t>adulterated (e.g., altered color, odor of bleach), what do you do with the</w:t>
            </w:r>
            <w:r w:rsidR="007B3091">
              <w:t xml:space="preserve"> specimen</w:t>
            </w:r>
            <w:r w:rsidRPr="008968A5">
              <w:t>?</w:t>
            </w:r>
          </w:p>
        </w:tc>
        <w:tc>
          <w:tcPr>
            <w:tcW w:w="3802" w:type="dxa"/>
          </w:tcPr>
          <w:p w14:paraId="191BF5B3" w14:textId="6E12C4C9" w:rsidR="00A95BD4" w:rsidRPr="008968A5" w:rsidRDefault="00A95BD4" w:rsidP="004459D8">
            <w:pPr>
              <w:numPr>
                <w:ilvl w:val="0"/>
                <w:numId w:val="1"/>
              </w:numPr>
              <w:tabs>
                <w:tab w:val="clear" w:pos="720"/>
                <w:tab w:val="num" w:pos="380"/>
              </w:tabs>
              <w:overflowPunct w:val="0"/>
              <w:ind w:left="302" w:hanging="288"/>
              <w:textAlignment w:val="baseline"/>
            </w:pPr>
            <w:r w:rsidRPr="008968A5">
              <w:t xml:space="preserve">Send </w:t>
            </w:r>
            <w:r w:rsidR="007B3091">
              <w:t>the specimen</w:t>
            </w:r>
            <w:r w:rsidR="007B3091" w:rsidRPr="008968A5">
              <w:t xml:space="preserve"> </w:t>
            </w:r>
            <w:r w:rsidRPr="008968A5">
              <w:t xml:space="preserve">to the </w:t>
            </w:r>
            <w:r>
              <w:t>HHS</w:t>
            </w:r>
            <w:r>
              <w:noBreakHyphen/>
            </w:r>
            <w:r w:rsidRPr="008968A5">
              <w:t>certified laboratory</w:t>
            </w:r>
            <w:r w:rsidR="007B3091">
              <w:t xml:space="preserve"> for testing</w:t>
            </w:r>
            <w:r>
              <w:t>.</w:t>
            </w:r>
          </w:p>
          <w:p w14:paraId="60AD881A" w14:textId="1B08B131" w:rsidR="00A95BD4" w:rsidRPr="008968A5" w:rsidRDefault="00A95BD4" w:rsidP="004459D8">
            <w:pPr>
              <w:numPr>
                <w:ilvl w:val="0"/>
                <w:numId w:val="1"/>
              </w:numPr>
              <w:tabs>
                <w:tab w:val="clear" w:pos="720"/>
                <w:tab w:val="num" w:pos="380"/>
              </w:tabs>
              <w:overflowPunct w:val="0"/>
              <w:ind w:left="302" w:hanging="288"/>
              <w:textAlignment w:val="baseline"/>
            </w:pPr>
            <w:r w:rsidRPr="008968A5">
              <w:t>Contact FFD program management</w:t>
            </w:r>
            <w:r w:rsidR="00406E36">
              <w:t xml:space="preserve"> for direction</w:t>
            </w:r>
            <w:r w:rsidRPr="008968A5">
              <w:t>.</w:t>
            </w:r>
          </w:p>
          <w:p w14:paraId="7C4B307F" w14:textId="7C3A927D" w:rsidR="00A95BD4" w:rsidRPr="008968A5" w:rsidRDefault="00406E36" w:rsidP="004459D8">
            <w:pPr>
              <w:numPr>
                <w:ilvl w:val="0"/>
                <w:numId w:val="1"/>
              </w:numPr>
              <w:tabs>
                <w:tab w:val="clear" w:pos="720"/>
                <w:tab w:val="num" w:pos="380"/>
              </w:tabs>
              <w:overflowPunct w:val="0"/>
              <w:ind w:left="302" w:hanging="288"/>
              <w:textAlignment w:val="baseline"/>
            </w:pPr>
            <w:r>
              <w:t>Discard the specimen</w:t>
            </w:r>
            <w:r w:rsidR="00A95BD4" w:rsidRPr="008968A5">
              <w:t>.</w:t>
            </w:r>
          </w:p>
          <w:p w14:paraId="6B907D48"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59AE8471" w14:textId="3C235AB6" w:rsidR="00A95BD4" w:rsidRPr="008968A5" w:rsidRDefault="00A95BD4" w:rsidP="004459D8">
            <w:pPr>
              <w:numPr>
                <w:ilvl w:val="0"/>
                <w:numId w:val="1"/>
              </w:numPr>
              <w:tabs>
                <w:tab w:val="clear" w:pos="720"/>
                <w:tab w:val="num" w:pos="380"/>
              </w:tabs>
              <w:overflowPunct w:val="0"/>
              <w:ind w:left="302" w:hanging="288"/>
              <w:textAlignment w:val="baseline"/>
            </w:pPr>
            <w:r>
              <w:t>Other:</w:t>
            </w:r>
          </w:p>
        </w:tc>
        <w:tc>
          <w:tcPr>
            <w:tcW w:w="5424" w:type="dxa"/>
          </w:tcPr>
          <w:p w14:paraId="6B740381" w14:textId="372E11CB" w:rsidR="00553A04" w:rsidRDefault="00A95BD4" w:rsidP="004459D8">
            <w:r>
              <w:t>§ </w:t>
            </w:r>
            <w:r w:rsidRPr="008968A5">
              <w:t>26.111(d) states:</w:t>
            </w:r>
            <w:r w:rsidR="0057322F">
              <w:t xml:space="preserve"> </w:t>
            </w:r>
          </w:p>
          <w:p w14:paraId="5F4DABAE" w14:textId="0DC1F1B6" w:rsidR="00A95BD4" w:rsidRDefault="00A95BD4" w:rsidP="004459D8">
            <w:r w:rsidRPr="008968A5">
              <w:t>“Any specimen of</w:t>
            </w:r>
            <w:r>
              <w:t xml:space="preserve"> 15 mL</w:t>
            </w:r>
            <w:r w:rsidRPr="008968A5">
              <w:t xml:space="preserve"> or more that the collector suspects has been diluted, substituted, or adulterated, and any specimen of </w:t>
            </w:r>
            <w:r>
              <w:t>15 mL</w:t>
            </w:r>
            <w:r w:rsidRPr="008968A5">
              <w:t xml:space="preserve"> or more that has been collected under direct observation under paragraph (c) of this </w:t>
            </w:r>
            <w:r w:rsidR="0026251F">
              <w:t>section</w:t>
            </w:r>
            <w:r w:rsidRPr="008968A5">
              <w:t xml:space="preserve">, must be sent directly to the </w:t>
            </w:r>
            <w:r>
              <w:t>HHS</w:t>
            </w:r>
            <w:r>
              <w:noBreakHyphen/>
            </w:r>
            <w:r w:rsidRPr="008968A5">
              <w:t>certified laboratory for initial and, if required, confirmatory testing, and may not be subject to initial testing at a licensee testing facility.”</w:t>
            </w:r>
          </w:p>
          <w:p w14:paraId="171BCF2D" w14:textId="5CB7658C" w:rsidR="00A95BD4" w:rsidRPr="008968A5" w:rsidRDefault="00A95BD4" w:rsidP="004459D8"/>
        </w:tc>
      </w:tr>
      <w:tr w:rsidR="00A95BD4" w:rsidRPr="008968A5" w14:paraId="0EF55FB1" w14:textId="77777777" w:rsidTr="0087062A">
        <w:trPr>
          <w:cantSplit/>
        </w:trPr>
        <w:tc>
          <w:tcPr>
            <w:tcW w:w="853" w:type="dxa"/>
          </w:tcPr>
          <w:p w14:paraId="72491D35" w14:textId="77777777" w:rsidR="00A95BD4" w:rsidRPr="008968A5" w:rsidRDefault="00A95BD4" w:rsidP="00686F38">
            <w:pPr>
              <w:jc w:val="center"/>
            </w:pPr>
            <w:r w:rsidRPr="008968A5">
              <w:lastRenderedPageBreak/>
              <w:t>B9</w:t>
            </w:r>
          </w:p>
        </w:tc>
        <w:tc>
          <w:tcPr>
            <w:tcW w:w="2851" w:type="dxa"/>
          </w:tcPr>
          <w:p w14:paraId="79F27D86" w14:textId="6BD52C06" w:rsidR="00A95BD4" w:rsidRPr="008968A5" w:rsidRDefault="00A95BD4" w:rsidP="00686F38">
            <w:r w:rsidRPr="008968A5">
              <w:t>If the temperature of a urine specimen is outside the acceptable range, what do you do</w:t>
            </w:r>
            <w:r w:rsidR="00A85B7D">
              <w:t xml:space="preserve"> with the specimen</w:t>
            </w:r>
            <w:r w:rsidRPr="008968A5">
              <w:t>?</w:t>
            </w:r>
          </w:p>
        </w:tc>
        <w:tc>
          <w:tcPr>
            <w:tcW w:w="3802" w:type="dxa"/>
          </w:tcPr>
          <w:p w14:paraId="66C686DF" w14:textId="4CA1BDBD" w:rsidR="00A95BD4" w:rsidRPr="008968A5" w:rsidRDefault="00A95BD4" w:rsidP="004459D8">
            <w:pPr>
              <w:numPr>
                <w:ilvl w:val="0"/>
                <w:numId w:val="1"/>
              </w:numPr>
              <w:tabs>
                <w:tab w:val="clear" w:pos="720"/>
                <w:tab w:val="num" w:pos="380"/>
              </w:tabs>
              <w:overflowPunct w:val="0"/>
              <w:ind w:left="302" w:hanging="288"/>
              <w:textAlignment w:val="baseline"/>
            </w:pPr>
            <w:r w:rsidRPr="008968A5">
              <w:t xml:space="preserve">Send </w:t>
            </w:r>
            <w:r w:rsidR="00A85B7D">
              <w:t>the specimen</w:t>
            </w:r>
            <w:r w:rsidRPr="008968A5">
              <w:t xml:space="preserve"> to the </w:t>
            </w:r>
            <w:r>
              <w:t>HHS</w:t>
            </w:r>
            <w:r>
              <w:noBreakHyphen/>
            </w:r>
            <w:r w:rsidRPr="008968A5">
              <w:t>certified laboratory</w:t>
            </w:r>
            <w:r w:rsidR="00A85B7D">
              <w:t xml:space="preserve"> for testing</w:t>
            </w:r>
            <w:r w:rsidRPr="008968A5">
              <w:t>.</w:t>
            </w:r>
          </w:p>
          <w:p w14:paraId="69310954" w14:textId="7A0E717E" w:rsidR="00A95BD4" w:rsidRPr="008968A5" w:rsidRDefault="00A95BD4" w:rsidP="004459D8">
            <w:pPr>
              <w:numPr>
                <w:ilvl w:val="0"/>
                <w:numId w:val="1"/>
              </w:numPr>
              <w:tabs>
                <w:tab w:val="clear" w:pos="720"/>
                <w:tab w:val="num" w:pos="380"/>
              </w:tabs>
              <w:overflowPunct w:val="0"/>
              <w:ind w:left="302" w:hanging="288"/>
              <w:textAlignment w:val="baseline"/>
            </w:pPr>
            <w:r w:rsidRPr="008968A5">
              <w:t>Contact FFD program management</w:t>
            </w:r>
            <w:r w:rsidR="00A85B7D">
              <w:t xml:space="preserve"> for direction</w:t>
            </w:r>
            <w:r w:rsidRPr="008968A5">
              <w:t>.</w:t>
            </w:r>
          </w:p>
          <w:p w14:paraId="193FC012" w14:textId="6293116B" w:rsidR="00A95BD4" w:rsidRPr="008968A5" w:rsidRDefault="00A85B7D" w:rsidP="004459D8">
            <w:pPr>
              <w:numPr>
                <w:ilvl w:val="0"/>
                <w:numId w:val="1"/>
              </w:numPr>
              <w:tabs>
                <w:tab w:val="clear" w:pos="720"/>
                <w:tab w:val="num" w:pos="380"/>
              </w:tabs>
              <w:overflowPunct w:val="0"/>
              <w:ind w:left="302" w:hanging="288"/>
              <w:textAlignment w:val="baseline"/>
            </w:pPr>
            <w:r>
              <w:t>Discard the specimen</w:t>
            </w:r>
            <w:r w:rsidR="00A95BD4" w:rsidRPr="008968A5">
              <w:t>.</w:t>
            </w:r>
          </w:p>
          <w:p w14:paraId="3DB8433D"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Continue with the collection.</w:t>
            </w:r>
          </w:p>
          <w:p w14:paraId="60F846B0"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2FBCAB60"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Other</w:t>
            </w:r>
            <w:r>
              <w:t>:</w:t>
            </w:r>
          </w:p>
          <w:p w14:paraId="740748C1" w14:textId="77777777" w:rsidR="00A95BD4" w:rsidRPr="008968A5" w:rsidRDefault="00A95BD4" w:rsidP="004459D8">
            <w:pPr>
              <w:overflowPunct w:val="0"/>
              <w:ind w:left="302"/>
              <w:textAlignment w:val="baseline"/>
            </w:pPr>
          </w:p>
          <w:p w14:paraId="567F0DDF" w14:textId="77777777" w:rsidR="00A95BD4" w:rsidRPr="008968A5" w:rsidRDefault="00A95BD4" w:rsidP="0074729A">
            <w:pPr>
              <w:overflowPunct w:val="0"/>
              <w:spacing w:after="60"/>
              <w:ind w:left="302"/>
              <w:textAlignment w:val="baseline"/>
            </w:pPr>
          </w:p>
          <w:p w14:paraId="6344044B" w14:textId="77777777" w:rsidR="00A95BD4" w:rsidRPr="008968A5" w:rsidRDefault="00A95BD4" w:rsidP="00686F38"/>
        </w:tc>
        <w:tc>
          <w:tcPr>
            <w:tcW w:w="5424" w:type="dxa"/>
          </w:tcPr>
          <w:p w14:paraId="43659ABF" w14:textId="7D6D71C2" w:rsidR="00A95BD4" w:rsidRDefault="00A95BD4" w:rsidP="00686F38">
            <w:r>
              <w:t>§ </w:t>
            </w:r>
            <w:r w:rsidRPr="008968A5">
              <w:t>26.111(a) states:</w:t>
            </w:r>
            <w:r w:rsidR="0057322F">
              <w:t xml:space="preserve"> </w:t>
            </w:r>
          </w:p>
          <w:p w14:paraId="2BEE61A3" w14:textId="6AB21796" w:rsidR="00A95BD4" w:rsidRPr="008968A5" w:rsidRDefault="00A95BD4" w:rsidP="00686F38">
            <w:r w:rsidRPr="008968A5">
              <w:t xml:space="preserve">“Immediately after the donor provides the urine specimen to the collector, including specimens of less than </w:t>
            </w:r>
            <w:r>
              <w:t>30 mL</w:t>
            </w:r>
            <w:r w:rsidRPr="008968A5">
              <w:t xml:space="preserve"> but </w:t>
            </w:r>
            <w:r w:rsidR="00EF294D">
              <w:t xml:space="preserve">equal to or </w:t>
            </w:r>
            <w:r w:rsidRPr="008968A5">
              <w:t xml:space="preserve">greater than </w:t>
            </w:r>
            <w:r>
              <w:t>15 mL</w:t>
            </w:r>
            <w:r w:rsidRPr="008968A5">
              <w:t xml:space="preserve">, the collector shall measure the temperature of the specimen. The temperature-measuring device used must accurately reflect the temperature of the specimen and not contaminate the specimen. The time from urination to temperature measurement may not exceed </w:t>
            </w:r>
            <w:r>
              <w:t>4 minutes</w:t>
            </w:r>
            <w:r w:rsidRPr="008968A5">
              <w:t>. If the temperature of a urine spec</w:t>
            </w:r>
            <w:r>
              <w:t>imen is outside the range of 90</w:t>
            </w:r>
            <w:r w:rsidR="002346C4">
              <w:t xml:space="preserve"> F to 100 </w:t>
            </w:r>
            <w:r>
              <w:t>F (32</w:t>
            </w:r>
            <w:r w:rsidR="002346C4">
              <w:t xml:space="preserve"> C to 38 </w:t>
            </w:r>
            <w:r w:rsidRPr="008968A5">
              <w:t xml:space="preserve">C), that is a reason to believe the donor may have altered </w:t>
            </w:r>
            <w:r w:rsidR="00EF294D">
              <w:t>(e.g., adulterated or diluted)</w:t>
            </w:r>
            <w:r w:rsidR="00697E97">
              <w:t xml:space="preserve"> </w:t>
            </w:r>
            <w:r w:rsidRPr="008968A5">
              <w:t>or substituted the specimen.</w:t>
            </w:r>
            <w:r w:rsidR="00695267">
              <w:t>”</w:t>
            </w:r>
            <w:r w:rsidR="0057322F">
              <w:t xml:space="preserve"> </w:t>
            </w:r>
          </w:p>
          <w:p w14:paraId="7324724B" w14:textId="77777777" w:rsidR="00A95BD4" w:rsidRPr="008968A5" w:rsidRDefault="00A95BD4" w:rsidP="00686F38">
            <w:pPr>
              <w:rPr>
                <w:rFonts w:cs="Melior"/>
                <w:szCs w:val="18"/>
              </w:rPr>
            </w:pPr>
          </w:p>
          <w:p w14:paraId="58419D68" w14:textId="4D3FB5ED" w:rsidR="00A95BD4" w:rsidRDefault="00A95BD4" w:rsidP="00686F38">
            <w:r>
              <w:t>§ </w:t>
            </w:r>
            <w:r w:rsidRPr="008968A5">
              <w:t>26.111(d) states:</w:t>
            </w:r>
            <w:r w:rsidR="0057322F">
              <w:t xml:space="preserve"> </w:t>
            </w:r>
          </w:p>
          <w:p w14:paraId="684089DA" w14:textId="360E21A5" w:rsidR="00553A04" w:rsidRPr="004459D8" w:rsidRDefault="00A95BD4" w:rsidP="00686F38">
            <w:r w:rsidRPr="008968A5">
              <w:t xml:space="preserve">“Any specimen of </w:t>
            </w:r>
            <w:r>
              <w:t>15 mL</w:t>
            </w:r>
            <w:r w:rsidRPr="008968A5">
              <w:t xml:space="preserve"> or more that the collector suspects has been diluted, substituted, or adulterated, and any specimen of </w:t>
            </w:r>
            <w:r>
              <w:t>15 mL</w:t>
            </w:r>
            <w:r w:rsidRPr="008968A5">
              <w:t xml:space="preserve"> or more that has been collected under direct observation under paragraph</w:t>
            </w:r>
            <w:r>
              <w:t> </w:t>
            </w:r>
            <w:r w:rsidRPr="008968A5">
              <w:t xml:space="preserve">(c) of this </w:t>
            </w:r>
            <w:r w:rsidR="0026251F">
              <w:t>section</w:t>
            </w:r>
            <w:r w:rsidRPr="008968A5">
              <w:t xml:space="preserve">, must be sent directly to the </w:t>
            </w:r>
            <w:r>
              <w:t>HHS</w:t>
            </w:r>
            <w:r>
              <w:noBreakHyphen/>
            </w:r>
            <w:r w:rsidRPr="008968A5">
              <w:t>certified laboratory for initial and, if required, confirmatory testing, and may not be subject to initial testing at a licensee testing facility.”</w:t>
            </w:r>
          </w:p>
        </w:tc>
      </w:tr>
      <w:tr w:rsidR="00A95BD4" w:rsidRPr="008968A5" w14:paraId="421EB16D" w14:textId="77777777" w:rsidTr="0087062A">
        <w:trPr>
          <w:cantSplit/>
        </w:trPr>
        <w:tc>
          <w:tcPr>
            <w:tcW w:w="853" w:type="dxa"/>
          </w:tcPr>
          <w:p w14:paraId="7664C790" w14:textId="77777777" w:rsidR="00A95BD4" w:rsidRPr="008968A5" w:rsidRDefault="00A95BD4" w:rsidP="00686F38">
            <w:pPr>
              <w:jc w:val="center"/>
            </w:pPr>
            <w:r w:rsidRPr="008968A5">
              <w:lastRenderedPageBreak/>
              <w:t>B10</w:t>
            </w:r>
          </w:p>
        </w:tc>
        <w:tc>
          <w:tcPr>
            <w:tcW w:w="2851" w:type="dxa"/>
          </w:tcPr>
          <w:p w14:paraId="1348DD58" w14:textId="77777777" w:rsidR="00A95BD4" w:rsidRPr="008968A5" w:rsidRDefault="00A95BD4" w:rsidP="00686F38">
            <w:r w:rsidRPr="008968A5">
              <w:t>If the color or clarity of a urine specimen is unusual, what do you do?</w:t>
            </w:r>
          </w:p>
        </w:tc>
        <w:tc>
          <w:tcPr>
            <w:tcW w:w="3802" w:type="dxa"/>
          </w:tcPr>
          <w:p w14:paraId="6D604086" w14:textId="54B3B96A" w:rsidR="00A95BD4" w:rsidRPr="00612551" w:rsidRDefault="00A85B7D" w:rsidP="00FD702B">
            <w:pPr>
              <w:numPr>
                <w:ilvl w:val="0"/>
                <w:numId w:val="1"/>
              </w:numPr>
              <w:tabs>
                <w:tab w:val="clear" w:pos="720"/>
                <w:tab w:val="num" w:pos="380"/>
              </w:tabs>
              <w:overflowPunct w:val="0"/>
              <w:spacing w:after="60"/>
              <w:ind w:left="302" w:hanging="288"/>
              <w:textAlignment w:val="baseline"/>
            </w:pPr>
            <w:r w:rsidRPr="00612551">
              <w:t xml:space="preserve">Note the observations on the remarks line of the </w:t>
            </w:r>
            <w:r w:rsidR="002F59A3" w:rsidRPr="00612551">
              <w:t>Federal</w:t>
            </w:r>
            <w:r w:rsidR="002F59A3" w:rsidRPr="002F59A3">
              <w:t xml:space="preserve"> </w:t>
            </w:r>
            <w:proofErr w:type="gramStart"/>
            <w:r w:rsidRPr="00612551">
              <w:t>CCF</w:t>
            </w:r>
            <w:r w:rsidR="002F59A3" w:rsidRPr="00612551">
              <w:t>(</w:t>
            </w:r>
            <w:proofErr w:type="gramEnd"/>
            <w:r w:rsidR="002F59A3" w:rsidRPr="00612551">
              <w:t>OR through another documentation method consistent with collection procedures)</w:t>
            </w:r>
            <w:r w:rsidRPr="00612551">
              <w:t xml:space="preserve"> </w:t>
            </w:r>
            <w:r w:rsidRPr="00612551">
              <w:rPr>
                <w:u w:val="single"/>
              </w:rPr>
              <w:t>and</w:t>
            </w:r>
            <w:r w:rsidRPr="00612551">
              <w:t xml:space="preserve"> s</w:t>
            </w:r>
            <w:r w:rsidR="00A95BD4" w:rsidRPr="00612551">
              <w:t xml:space="preserve">end </w:t>
            </w:r>
            <w:r w:rsidRPr="00612551">
              <w:t xml:space="preserve">the specimen </w:t>
            </w:r>
            <w:r w:rsidR="00A95BD4" w:rsidRPr="00612551">
              <w:t>to the HHS</w:t>
            </w:r>
            <w:r w:rsidR="00A95BD4" w:rsidRPr="00612551">
              <w:noBreakHyphen/>
              <w:t>certified laboratory for testing.</w:t>
            </w:r>
          </w:p>
          <w:p w14:paraId="2098406E" w14:textId="01902183" w:rsidR="00A95BD4" w:rsidRPr="00DF229F" w:rsidRDefault="00A95BD4" w:rsidP="00FD702B">
            <w:pPr>
              <w:numPr>
                <w:ilvl w:val="0"/>
                <w:numId w:val="1"/>
              </w:numPr>
              <w:tabs>
                <w:tab w:val="clear" w:pos="720"/>
                <w:tab w:val="num" w:pos="380"/>
              </w:tabs>
              <w:overflowPunct w:val="0"/>
              <w:spacing w:after="60"/>
              <w:ind w:left="302" w:hanging="288"/>
              <w:textAlignment w:val="baseline"/>
            </w:pPr>
            <w:r w:rsidRPr="00DF229F">
              <w:t>Contact FFD program management</w:t>
            </w:r>
            <w:r w:rsidR="00A85B7D" w:rsidRPr="00DF229F">
              <w:t xml:space="preserve"> for direction</w:t>
            </w:r>
            <w:r w:rsidRPr="00DF229F">
              <w:t>.</w:t>
            </w:r>
          </w:p>
          <w:p w14:paraId="0BEC773C" w14:textId="51B43DCD" w:rsidR="00A95BD4" w:rsidRPr="00DF229F" w:rsidRDefault="00A85B7D" w:rsidP="00FD702B">
            <w:pPr>
              <w:numPr>
                <w:ilvl w:val="0"/>
                <w:numId w:val="1"/>
              </w:numPr>
              <w:tabs>
                <w:tab w:val="clear" w:pos="720"/>
                <w:tab w:val="num" w:pos="380"/>
              </w:tabs>
              <w:overflowPunct w:val="0"/>
              <w:spacing w:after="60"/>
              <w:ind w:left="302" w:hanging="288"/>
              <w:textAlignment w:val="baseline"/>
            </w:pPr>
            <w:r w:rsidRPr="00DF229F">
              <w:t>Discard the specimen</w:t>
            </w:r>
            <w:r w:rsidR="00A95BD4" w:rsidRPr="00DF229F">
              <w:t>.</w:t>
            </w:r>
          </w:p>
          <w:p w14:paraId="09A6DFEA" w14:textId="77777777" w:rsidR="00A95BD4" w:rsidRPr="00DF229F" w:rsidRDefault="00A95BD4" w:rsidP="00FD702B">
            <w:pPr>
              <w:numPr>
                <w:ilvl w:val="0"/>
                <w:numId w:val="1"/>
              </w:numPr>
              <w:tabs>
                <w:tab w:val="clear" w:pos="720"/>
                <w:tab w:val="num" w:pos="380"/>
              </w:tabs>
              <w:overflowPunct w:val="0"/>
              <w:spacing w:after="60"/>
              <w:ind w:left="302" w:hanging="288"/>
              <w:textAlignment w:val="baseline"/>
            </w:pPr>
            <w:r w:rsidRPr="00DF229F">
              <w:t>Continue with the collection.</w:t>
            </w:r>
          </w:p>
          <w:p w14:paraId="61E8C070" w14:textId="77777777" w:rsidR="00A95BD4" w:rsidRPr="00DF229F" w:rsidRDefault="00A95BD4" w:rsidP="004459D8">
            <w:pPr>
              <w:numPr>
                <w:ilvl w:val="0"/>
                <w:numId w:val="1"/>
              </w:numPr>
              <w:tabs>
                <w:tab w:val="clear" w:pos="720"/>
                <w:tab w:val="num" w:pos="380"/>
              </w:tabs>
              <w:overflowPunct w:val="0"/>
              <w:ind w:left="302" w:hanging="288"/>
              <w:textAlignment w:val="baseline"/>
            </w:pPr>
            <w:r w:rsidRPr="00DF229F">
              <w:t>I don’t know.</w:t>
            </w:r>
          </w:p>
          <w:p w14:paraId="392B7DE0" w14:textId="77777777" w:rsidR="00A95BD4" w:rsidRPr="00DF229F" w:rsidRDefault="00A95BD4" w:rsidP="004459D8">
            <w:pPr>
              <w:numPr>
                <w:ilvl w:val="0"/>
                <w:numId w:val="1"/>
              </w:numPr>
              <w:tabs>
                <w:tab w:val="clear" w:pos="720"/>
                <w:tab w:val="num" w:pos="380"/>
              </w:tabs>
              <w:overflowPunct w:val="0"/>
              <w:ind w:left="302" w:hanging="288"/>
              <w:textAlignment w:val="baseline"/>
            </w:pPr>
            <w:r w:rsidRPr="00DF229F">
              <w:t>Other:</w:t>
            </w:r>
          </w:p>
          <w:p w14:paraId="5488D783" w14:textId="77777777" w:rsidR="00A95BD4" w:rsidRPr="00DF229F" w:rsidRDefault="00A95BD4" w:rsidP="004459D8"/>
          <w:p w14:paraId="20C08DF7" w14:textId="77777777" w:rsidR="00A95BD4" w:rsidRPr="00DF229F" w:rsidRDefault="00A95BD4" w:rsidP="004459D8"/>
          <w:p w14:paraId="1612FA40" w14:textId="77777777" w:rsidR="00A95BD4" w:rsidRPr="00DF229F" w:rsidRDefault="00A95BD4" w:rsidP="00686F38"/>
        </w:tc>
        <w:tc>
          <w:tcPr>
            <w:tcW w:w="5424" w:type="dxa"/>
          </w:tcPr>
          <w:p w14:paraId="0861F6BD" w14:textId="2033162C" w:rsidR="00553A04" w:rsidRDefault="00A95BD4" w:rsidP="00686F38">
            <w:r>
              <w:t>§ </w:t>
            </w:r>
            <w:r w:rsidRPr="008968A5">
              <w:t>26.111(b) states:</w:t>
            </w:r>
            <w:r w:rsidR="0057322F">
              <w:t xml:space="preserve"> </w:t>
            </w:r>
          </w:p>
          <w:p w14:paraId="71172198" w14:textId="19245A47" w:rsidR="00A95BD4" w:rsidRPr="008968A5" w:rsidRDefault="00553A04" w:rsidP="00686F38">
            <w:r>
              <w:t>“</w:t>
            </w:r>
            <w:r w:rsidR="00A95BD4" w:rsidRPr="008968A5">
              <w:t xml:space="preserve">Immediately after the donor provides a urine specimen, including specimens of less than </w:t>
            </w:r>
            <w:r w:rsidR="00A95BD4">
              <w:t>30 mL</w:t>
            </w:r>
            <w:r w:rsidR="00A95BD4" w:rsidRPr="008968A5">
              <w:t xml:space="preserve"> but equal to or greater than </w:t>
            </w:r>
            <w:r w:rsidR="00A95BD4">
              <w:t>15 mL</w:t>
            </w:r>
            <w:r w:rsidR="00A95BD4" w:rsidRPr="008968A5">
              <w:t xml:space="preserve">, the collector shall also inspect the specimen to determine its color and clarity and look for any signs of contaminants or adulteration. The collector shall note any unusual findings on the </w:t>
            </w:r>
            <w:r w:rsidR="002F59A3">
              <w:t>Federal CCF</w:t>
            </w:r>
            <w:r w:rsidR="00721E5D">
              <w:t xml:space="preserve"> </w:t>
            </w:r>
            <w:r w:rsidR="002F59A3">
              <w:t>or through another documentation method consistent with the collection procedures of the licensee or other entity</w:t>
            </w:r>
            <w:r w:rsidR="002F59A3" w:rsidRPr="008968A5">
              <w:t>.”</w:t>
            </w:r>
          </w:p>
          <w:p w14:paraId="1F70B4D7" w14:textId="77777777" w:rsidR="00A95BD4" w:rsidRPr="008968A5" w:rsidRDefault="00A95BD4" w:rsidP="00686F38">
            <w:pPr>
              <w:rPr>
                <w:rFonts w:cs="Melior"/>
                <w:szCs w:val="18"/>
              </w:rPr>
            </w:pPr>
          </w:p>
          <w:p w14:paraId="00854579" w14:textId="62E65DFD" w:rsidR="00553A04" w:rsidRDefault="00A95BD4" w:rsidP="00686F38">
            <w:r>
              <w:t>§ </w:t>
            </w:r>
            <w:r w:rsidRPr="008968A5">
              <w:t>26.111(d) states:</w:t>
            </w:r>
            <w:r w:rsidR="0057322F">
              <w:t xml:space="preserve"> </w:t>
            </w:r>
          </w:p>
          <w:p w14:paraId="55C35848" w14:textId="0A62D6F8" w:rsidR="00553A04" w:rsidRPr="008968A5" w:rsidRDefault="5AF26472" w:rsidP="00686F38">
            <w:r w:rsidRPr="008968A5">
              <w:t xml:space="preserve">“Any specimen of </w:t>
            </w:r>
            <w:r>
              <w:t>15 mL</w:t>
            </w:r>
            <w:r w:rsidRPr="008968A5">
              <w:t xml:space="preserve"> or more that the collector suspects </w:t>
            </w:r>
            <w:r w:rsidR="002F59A3" w:rsidRPr="008968A5">
              <w:t>have</w:t>
            </w:r>
            <w:r w:rsidRPr="008968A5">
              <w:t xml:space="preserve"> been diluted, substituted, or adulterated, and any specimen of </w:t>
            </w:r>
            <w:r>
              <w:t>15 mL</w:t>
            </w:r>
            <w:r w:rsidRPr="008968A5">
              <w:t xml:space="preserve"> or more that has been collected under direct observation under paragraph (c) of this </w:t>
            </w:r>
            <w:r w:rsidR="0026251F">
              <w:t>section</w:t>
            </w:r>
            <w:r w:rsidRPr="008968A5">
              <w:t xml:space="preserve">, must be sent directly to the </w:t>
            </w:r>
            <w:r>
              <w:t>HHS</w:t>
            </w:r>
            <w:r w:rsidR="00A95BD4">
              <w:noBreakHyphen/>
            </w:r>
            <w:r w:rsidRPr="008968A5">
              <w:t>certified laboratory for initial and, if required, confirmatory testing, and may not be subject to initial testing at a licensee testing facility.”</w:t>
            </w:r>
          </w:p>
        </w:tc>
      </w:tr>
      <w:tr w:rsidR="00A95BD4" w:rsidRPr="008968A5" w14:paraId="2DFA93E5" w14:textId="77777777" w:rsidTr="0087062A">
        <w:trPr>
          <w:cantSplit/>
        </w:trPr>
        <w:tc>
          <w:tcPr>
            <w:tcW w:w="853" w:type="dxa"/>
          </w:tcPr>
          <w:p w14:paraId="2E897253" w14:textId="77777777" w:rsidR="00A95BD4" w:rsidRPr="008968A5" w:rsidRDefault="00A95BD4" w:rsidP="00686F38">
            <w:pPr>
              <w:jc w:val="center"/>
            </w:pPr>
            <w:r w:rsidRPr="008968A5">
              <w:lastRenderedPageBreak/>
              <w:t>B11</w:t>
            </w:r>
          </w:p>
        </w:tc>
        <w:tc>
          <w:tcPr>
            <w:tcW w:w="2851" w:type="dxa"/>
          </w:tcPr>
          <w:p w14:paraId="69F397D1" w14:textId="77777777" w:rsidR="00A95BD4" w:rsidRPr="008968A5" w:rsidRDefault="00A95BD4" w:rsidP="00686F38">
            <w:r w:rsidRPr="008968A5">
              <w:t>If the individual’s behavior clearly indicates an attempt to dilute, substitute, or adulterate the specimen, is a direct observation collection required?</w:t>
            </w:r>
          </w:p>
        </w:tc>
        <w:tc>
          <w:tcPr>
            <w:tcW w:w="3802" w:type="dxa"/>
          </w:tcPr>
          <w:p w14:paraId="41141992" w14:textId="6AF9B6C4" w:rsidR="00A95BD4" w:rsidRPr="008968A5" w:rsidRDefault="00A95BD4" w:rsidP="00B119C7">
            <w:pPr>
              <w:numPr>
                <w:ilvl w:val="0"/>
                <w:numId w:val="1"/>
              </w:numPr>
              <w:tabs>
                <w:tab w:val="clear" w:pos="720"/>
                <w:tab w:val="num" w:pos="380"/>
              </w:tabs>
              <w:overflowPunct w:val="0"/>
              <w:spacing w:after="60"/>
              <w:ind w:left="302" w:hanging="288"/>
              <w:textAlignment w:val="baseline"/>
            </w:pPr>
            <w:r w:rsidRPr="008968A5">
              <w:t>Yes</w:t>
            </w:r>
            <w:r w:rsidR="00F137BA">
              <w:t>, but only after receiving direction from FFD management</w:t>
            </w:r>
            <w:r w:rsidRPr="008968A5">
              <w:t>.</w:t>
            </w:r>
          </w:p>
          <w:p w14:paraId="3B25DE6A" w14:textId="412FBEE8" w:rsidR="00A95BD4" w:rsidRPr="008968A5" w:rsidRDefault="00A95BD4" w:rsidP="00B119C7">
            <w:pPr>
              <w:numPr>
                <w:ilvl w:val="0"/>
                <w:numId w:val="1"/>
              </w:numPr>
              <w:tabs>
                <w:tab w:val="clear" w:pos="720"/>
                <w:tab w:val="num" w:pos="380"/>
              </w:tabs>
              <w:overflowPunct w:val="0"/>
              <w:spacing w:after="60"/>
              <w:ind w:left="302" w:hanging="288"/>
              <w:textAlignment w:val="baseline"/>
            </w:pPr>
            <w:r w:rsidRPr="008968A5">
              <w:t>No</w:t>
            </w:r>
            <w:r w:rsidR="00F137BA">
              <w:t>, if sufficient information on a subversion attempt is obtained (e.g., subversion paraphernalia), the FFD program manager could stop the collection process</w:t>
            </w:r>
            <w:r w:rsidRPr="008968A5">
              <w:t>.</w:t>
            </w:r>
          </w:p>
          <w:p w14:paraId="36D26352"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40392053" w14:textId="77777777" w:rsidR="00A95BD4" w:rsidRPr="008968A5" w:rsidRDefault="00A95BD4" w:rsidP="004459D8">
            <w:pPr>
              <w:numPr>
                <w:ilvl w:val="0"/>
                <w:numId w:val="1"/>
              </w:numPr>
              <w:tabs>
                <w:tab w:val="clear" w:pos="720"/>
                <w:tab w:val="num" w:pos="380"/>
              </w:tabs>
              <w:overflowPunct w:val="0"/>
              <w:ind w:left="302" w:hanging="288"/>
              <w:textAlignment w:val="baseline"/>
            </w:pPr>
            <w:r>
              <w:t>Other:</w:t>
            </w:r>
          </w:p>
          <w:p w14:paraId="6A99DA54" w14:textId="77777777" w:rsidR="00A95BD4" w:rsidRPr="008968A5" w:rsidRDefault="00A95BD4" w:rsidP="00686F38">
            <w:pPr>
              <w:overflowPunct w:val="0"/>
              <w:spacing w:after="60"/>
              <w:ind w:left="14"/>
              <w:textAlignment w:val="baseline"/>
            </w:pPr>
          </w:p>
          <w:p w14:paraId="2B59C1FA" w14:textId="77777777" w:rsidR="00A95BD4" w:rsidRPr="008968A5" w:rsidRDefault="00A95BD4" w:rsidP="00686F38">
            <w:pPr>
              <w:overflowPunct w:val="0"/>
              <w:spacing w:after="60"/>
              <w:textAlignment w:val="baseline"/>
            </w:pPr>
          </w:p>
          <w:p w14:paraId="2D735828" w14:textId="77777777" w:rsidR="00A95BD4" w:rsidRPr="008968A5" w:rsidRDefault="00A95BD4" w:rsidP="00686F38"/>
        </w:tc>
        <w:tc>
          <w:tcPr>
            <w:tcW w:w="5424" w:type="dxa"/>
          </w:tcPr>
          <w:p w14:paraId="2100B953" w14:textId="19A491DD" w:rsidR="00F137BA" w:rsidRDefault="00F137BA" w:rsidP="00686F38">
            <w:r>
              <w:t>§ </w:t>
            </w:r>
            <w:r w:rsidRPr="008968A5">
              <w:t>26.111(c</w:t>
            </w:r>
            <w:r>
              <w:t>) states:</w:t>
            </w:r>
          </w:p>
          <w:p w14:paraId="33D26358" w14:textId="4B82E754" w:rsidR="00F137BA" w:rsidRDefault="00F137BA" w:rsidP="00686F38">
            <w:r>
              <w:t>“If there is reason to believe that the donor may have attempted to dilute, substitute, or adulterate the specimen based on specimen temperature or other observations made during the collection, the collector shall contact the FFD program manager, who may consult with the MRO, to determine whether the donor has attempted to subvert the testing process</w:t>
            </w:r>
            <w:r w:rsidR="008C75B9">
              <w:t>.</w:t>
            </w:r>
            <w:r>
              <w:t>”</w:t>
            </w:r>
          </w:p>
          <w:p w14:paraId="2939F7AB" w14:textId="77777777" w:rsidR="00F137BA" w:rsidRDefault="00F137BA" w:rsidP="00686F38"/>
          <w:p w14:paraId="45004133" w14:textId="3AB0A21B" w:rsidR="00553A04" w:rsidRDefault="00A95BD4" w:rsidP="00686F38">
            <w:r>
              <w:t>§ </w:t>
            </w:r>
            <w:r w:rsidRPr="008968A5">
              <w:t>26.115(a) states:</w:t>
            </w:r>
            <w:r w:rsidR="0057322F">
              <w:t xml:space="preserve"> </w:t>
            </w:r>
          </w:p>
          <w:p w14:paraId="02D77DB6" w14:textId="2547AE91" w:rsidR="00A95BD4" w:rsidRPr="008968A5" w:rsidRDefault="00A95BD4" w:rsidP="00686F38">
            <w:r w:rsidRPr="008968A5">
              <w:t>“The following circumstances constitute the exclusive grounds for performing a directly observed collection:</w:t>
            </w:r>
          </w:p>
          <w:p w14:paraId="6D389009" w14:textId="6BBE9EFA" w:rsidR="00A95BD4" w:rsidRPr="008968A5" w:rsidRDefault="00A95BD4" w:rsidP="00F0708F">
            <w:r w:rsidRPr="008968A5">
              <w:t>(3) The collector</w:t>
            </w:r>
            <w:r w:rsidR="005F50EC">
              <w:t xml:space="preserve">, </w:t>
            </w:r>
            <w:r w:rsidR="00685094">
              <w:t>or the hydration monitor if one is used as permitted in § </w:t>
            </w:r>
            <w:r w:rsidR="00685094" w:rsidRPr="008968A5">
              <w:t>26.</w:t>
            </w:r>
            <w:r w:rsidR="00685094">
              <w:t>109(b)(1)</w:t>
            </w:r>
            <w:r w:rsidR="00FC516D">
              <w:t>,</w:t>
            </w:r>
            <w:r w:rsidRPr="008968A5">
              <w:t xml:space="preserve"> observes conduct </w:t>
            </w:r>
            <w:r w:rsidR="00685094">
              <w:t xml:space="preserve">by the donor </w:t>
            </w:r>
            <w:r w:rsidRPr="00975A37">
              <w:t xml:space="preserve">indicating an attempt to </w:t>
            </w:r>
            <w:r w:rsidR="00685094">
              <w:t>subvert the testing process</w:t>
            </w:r>
            <w:r w:rsidR="00F0708F">
              <w:t>.”</w:t>
            </w:r>
          </w:p>
        </w:tc>
      </w:tr>
      <w:tr w:rsidR="00A95BD4" w:rsidRPr="008968A5" w14:paraId="04146469" w14:textId="77777777" w:rsidTr="0087062A">
        <w:trPr>
          <w:cantSplit/>
        </w:trPr>
        <w:tc>
          <w:tcPr>
            <w:tcW w:w="853" w:type="dxa"/>
          </w:tcPr>
          <w:p w14:paraId="01087DF4" w14:textId="77777777" w:rsidR="00A95BD4" w:rsidRPr="008968A5" w:rsidRDefault="00A95BD4" w:rsidP="00686F38">
            <w:pPr>
              <w:jc w:val="center"/>
            </w:pPr>
            <w:r w:rsidRPr="008968A5">
              <w:t>B12</w:t>
            </w:r>
          </w:p>
        </w:tc>
        <w:tc>
          <w:tcPr>
            <w:tcW w:w="2851" w:type="dxa"/>
          </w:tcPr>
          <w:p w14:paraId="3DD4B13D" w14:textId="4F23B098" w:rsidR="00A95BD4" w:rsidRPr="008968A5" w:rsidRDefault="00A95BD4" w:rsidP="00686F38">
            <w:r w:rsidRPr="008968A5">
              <w:t xml:space="preserve">Can a donor voluntarily submit a second </w:t>
            </w:r>
            <w:r w:rsidR="0008759F">
              <w:t>s</w:t>
            </w:r>
            <w:r w:rsidR="00685094">
              <w:t>pecimen</w:t>
            </w:r>
            <w:r w:rsidR="00767B01">
              <w:t xml:space="preserve"> </w:t>
            </w:r>
            <w:r w:rsidRPr="008968A5">
              <w:t xml:space="preserve">under direct observation </w:t>
            </w:r>
            <w:r>
              <w:t xml:space="preserve">if </w:t>
            </w:r>
            <w:r w:rsidRPr="008968A5">
              <w:t>the collector suspects the first</w:t>
            </w:r>
            <w:r w:rsidR="00D80132">
              <w:t xml:space="preserve"> </w:t>
            </w:r>
            <w:r w:rsidR="00D80132" w:rsidRPr="008968A5">
              <w:t>specimen</w:t>
            </w:r>
            <w:r w:rsidR="00D80132">
              <w:t xml:space="preserve"> was altered (e.g., unusual appearance, odor, etc.</w:t>
            </w:r>
            <w:r w:rsidR="0008759F">
              <w:t>)</w:t>
            </w:r>
            <w:r w:rsidRPr="008968A5">
              <w:t>?</w:t>
            </w:r>
          </w:p>
        </w:tc>
        <w:tc>
          <w:tcPr>
            <w:tcW w:w="3802" w:type="dxa"/>
          </w:tcPr>
          <w:p w14:paraId="23A04276"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Yes.</w:t>
            </w:r>
          </w:p>
          <w:p w14:paraId="56226AE1"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No.</w:t>
            </w:r>
          </w:p>
          <w:p w14:paraId="016B148E"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040044C3" w14:textId="77777777" w:rsidR="00A95BD4" w:rsidRPr="008968A5" w:rsidRDefault="00A95BD4" w:rsidP="004459D8">
            <w:pPr>
              <w:numPr>
                <w:ilvl w:val="0"/>
                <w:numId w:val="1"/>
              </w:numPr>
              <w:tabs>
                <w:tab w:val="clear" w:pos="720"/>
                <w:tab w:val="num" w:pos="380"/>
              </w:tabs>
              <w:overflowPunct w:val="0"/>
              <w:ind w:left="302" w:hanging="288"/>
              <w:textAlignment w:val="baseline"/>
            </w:pPr>
            <w:r>
              <w:t>Other:</w:t>
            </w:r>
          </w:p>
          <w:p w14:paraId="195A90A9" w14:textId="77777777" w:rsidR="00A95BD4" w:rsidRPr="008968A5" w:rsidRDefault="00A95BD4" w:rsidP="004459D8">
            <w:pPr>
              <w:overflowPunct w:val="0"/>
              <w:ind w:left="14"/>
              <w:textAlignment w:val="baseline"/>
            </w:pPr>
          </w:p>
          <w:p w14:paraId="426C5BA0" w14:textId="77777777" w:rsidR="00A95BD4" w:rsidRPr="008968A5" w:rsidRDefault="00A95BD4" w:rsidP="00686F38">
            <w:pPr>
              <w:overflowPunct w:val="0"/>
              <w:spacing w:after="60"/>
              <w:textAlignment w:val="baseline"/>
            </w:pPr>
          </w:p>
          <w:p w14:paraId="5203D47C" w14:textId="77777777" w:rsidR="00A95BD4" w:rsidRPr="008968A5" w:rsidRDefault="00A95BD4" w:rsidP="00686F38"/>
        </w:tc>
        <w:tc>
          <w:tcPr>
            <w:tcW w:w="5424" w:type="dxa"/>
          </w:tcPr>
          <w:p w14:paraId="5A6AA00F" w14:textId="4A00B276" w:rsidR="00553A04" w:rsidRDefault="00A95BD4" w:rsidP="00686F38">
            <w:r>
              <w:t>§ </w:t>
            </w:r>
            <w:r w:rsidRPr="008968A5">
              <w:t>26.111(c) states:</w:t>
            </w:r>
            <w:r w:rsidR="0057322F">
              <w:t xml:space="preserve"> </w:t>
            </w:r>
          </w:p>
          <w:p w14:paraId="77FB7069" w14:textId="470623B4" w:rsidR="00553A04" w:rsidRPr="008968A5" w:rsidRDefault="00A95BD4" w:rsidP="00686F38">
            <w:r w:rsidRPr="008968A5">
              <w:t xml:space="preserve">“If there is reason to believe that the donor may have attempted to dilute, substitute, or adulterate the specimen based on specimen temperature or other observations made during the collection, the collector shall contact the FFD program manager, who may consult with the MRO, to determine whether the donor has attempted to subvert the testing process or whether other circumstances may explain the observations. The FFD program manager or MRO may require the donor to provide a second specimen as soon as possible under direct observation. In addition, the collector shall inform the donor that he or she may volunteer to submit a second specimen under direct observation to counter the reason to believe the donor may have altered </w:t>
            </w:r>
            <w:r w:rsidR="00685094">
              <w:t>(e.g., adulterated or diluted)</w:t>
            </w:r>
            <w:r w:rsidR="00204230">
              <w:t xml:space="preserve"> </w:t>
            </w:r>
            <w:r w:rsidRPr="008968A5">
              <w:t>or substituted the specimen.”</w:t>
            </w:r>
          </w:p>
        </w:tc>
      </w:tr>
      <w:tr w:rsidR="00A95BD4" w:rsidRPr="008968A5" w14:paraId="6A431C69" w14:textId="77777777" w:rsidTr="0087062A">
        <w:trPr>
          <w:cantSplit/>
        </w:trPr>
        <w:tc>
          <w:tcPr>
            <w:tcW w:w="853" w:type="dxa"/>
          </w:tcPr>
          <w:p w14:paraId="1D5CB1CA" w14:textId="77777777" w:rsidR="00A95BD4" w:rsidRPr="008968A5" w:rsidRDefault="00A95BD4" w:rsidP="00686F38">
            <w:pPr>
              <w:jc w:val="center"/>
            </w:pPr>
            <w:r w:rsidRPr="008968A5">
              <w:lastRenderedPageBreak/>
              <w:t>B13</w:t>
            </w:r>
          </w:p>
        </w:tc>
        <w:tc>
          <w:tcPr>
            <w:tcW w:w="2851" w:type="dxa"/>
          </w:tcPr>
          <w:p w14:paraId="081D5B38" w14:textId="77777777" w:rsidR="00A95BD4" w:rsidRPr="008968A5" w:rsidRDefault="00A95BD4" w:rsidP="00686F38">
            <w:r w:rsidRPr="008968A5">
              <w:t>What steps must be taken prior to initiating an observed collection?</w:t>
            </w:r>
          </w:p>
        </w:tc>
        <w:tc>
          <w:tcPr>
            <w:tcW w:w="3802" w:type="dxa"/>
          </w:tcPr>
          <w:p w14:paraId="694115BC" w14:textId="77777777" w:rsidR="00A95BD4" w:rsidRPr="008968A5" w:rsidRDefault="00A95BD4" w:rsidP="00B119C7">
            <w:pPr>
              <w:numPr>
                <w:ilvl w:val="0"/>
                <w:numId w:val="2"/>
              </w:numPr>
              <w:tabs>
                <w:tab w:val="clear" w:pos="720"/>
                <w:tab w:val="num" w:pos="380"/>
              </w:tabs>
              <w:overflowPunct w:val="0"/>
              <w:spacing w:after="60"/>
              <w:ind w:left="302" w:hanging="288"/>
              <w:textAlignment w:val="baseline"/>
            </w:pPr>
            <w:r w:rsidRPr="008968A5">
              <w:t>Receive approval from FFD program manager or MRO.</w:t>
            </w:r>
          </w:p>
          <w:p w14:paraId="00EBB574" w14:textId="077D3792" w:rsidR="00A95BD4" w:rsidRPr="008968A5" w:rsidRDefault="00A95BD4" w:rsidP="00B119C7">
            <w:pPr>
              <w:numPr>
                <w:ilvl w:val="0"/>
                <w:numId w:val="2"/>
              </w:numPr>
              <w:tabs>
                <w:tab w:val="clear" w:pos="720"/>
                <w:tab w:val="num" w:pos="380"/>
              </w:tabs>
              <w:overflowPunct w:val="0"/>
              <w:spacing w:after="60"/>
              <w:ind w:left="302" w:hanging="288"/>
              <w:textAlignment w:val="baseline"/>
            </w:pPr>
            <w:r w:rsidRPr="008968A5">
              <w:t xml:space="preserve">Proceed with the collection without any contact </w:t>
            </w:r>
            <w:r w:rsidR="00D80132">
              <w:t xml:space="preserve">with </w:t>
            </w:r>
            <w:r w:rsidRPr="008968A5">
              <w:t>the FFD program manager or MRO</w:t>
            </w:r>
            <w:r>
              <w:t>.</w:t>
            </w:r>
          </w:p>
          <w:p w14:paraId="72C087C7" w14:textId="77777777" w:rsidR="00D80132" w:rsidRDefault="00D80132" w:rsidP="00B119C7">
            <w:pPr>
              <w:numPr>
                <w:ilvl w:val="0"/>
                <w:numId w:val="2"/>
              </w:numPr>
              <w:tabs>
                <w:tab w:val="clear" w:pos="720"/>
                <w:tab w:val="num" w:pos="380"/>
              </w:tabs>
              <w:overflowPunct w:val="0"/>
              <w:spacing w:after="60"/>
              <w:ind w:left="302" w:hanging="288"/>
              <w:textAlignment w:val="baseline"/>
            </w:pPr>
            <w:r>
              <w:t>Contact FFD program management for direction.</w:t>
            </w:r>
          </w:p>
          <w:p w14:paraId="31E59F79" w14:textId="77777777" w:rsidR="00A95BD4" w:rsidRPr="008968A5" w:rsidRDefault="00A95BD4" w:rsidP="00B119C7">
            <w:pPr>
              <w:numPr>
                <w:ilvl w:val="0"/>
                <w:numId w:val="2"/>
              </w:numPr>
              <w:tabs>
                <w:tab w:val="clear" w:pos="720"/>
                <w:tab w:val="num" w:pos="380"/>
              </w:tabs>
              <w:overflowPunct w:val="0"/>
              <w:spacing w:after="60"/>
              <w:ind w:left="302" w:hanging="288"/>
              <w:textAlignment w:val="baseline"/>
            </w:pPr>
            <w:r w:rsidRPr="008968A5">
              <w:t>I don’t know.</w:t>
            </w:r>
          </w:p>
          <w:p w14:paraId="6A905919" w14:textId="77777777" w:rsidR="00A95BD4" w:rsidRDefault="00A95BD4" w:rsidP="00686F38">
            <w:pPr>
              <w:numPr>
                <w:ilvl w:val="0"/>
                <w:numId w:val="2"/>
              </w:numPr>
              <w:tabs>
                <w:tab w:val="clear" w:pos="720"/>
                <w:tab w:val="num" w:pos="380"/>
              </w:tabs>
              <w:overflowPunct w:val="0"/>
              <w:ind w:left="302" w:hanging="288"/>
              <w:textAlignment w:val="baseline"/>
            </w:pPr>
            <w:r>
              <w:t>Other</w:t>
            </w:r>
            <w:r w:rsidR="00D80132">
              <w:t>:</w:t>
            </w:r>
          </w:p>
          <w:p w14:paraId="22789B98" w14:textId="77777777" w:rsidR="00B119C7" w:rsidRDefault="00B119C7" w:rsidP="00B119C7">
            <w:pPr>
              <w:overflowPunct w:val="0"/>
              <w:textAlignment w:val="baseline"/>
            </w:pPr>
          </w:p>
          <w:p w14:paraId="44356764" w14:textId="5E8A84B2" w:rsidR="00A95BD4" w:rsidRPr="008968A5" w:rsidRDefault="00A95BD4" w:rsidP="00B119C7">
            <w:pPr>
              <w:overflowPunct w:val="0"/>
              <w:textAlignment w:val="baseline"/>
            </w:pPr>
          </w:p>
        </w:tc>
        <w:tc>
          <w:tcPr>
            <w:tcW w:w="5424" w:type="dxa"/>
          </w:tcPr>
          <w:p w14:paraId="13338963" w14:textId="17CB4524" w:rsidR="00553A04" w:rsidRDefault="00A95BD4" w:rsidP="00686F38">
            <w:r>
              <w:t>§ 26.115(b) states:</w:t>
            </w:r>
          </w:p>
          <w:p w14:paraId="4FCC436A" w14:textId="4D3FB0DD" w:rsidR="00A95BD4" w:rsidRPr="008968A5" w:rsidRDefault="00A95BD4" w:rsidP="00686F38">
            <w:r w:rsidRPr="008968A5">
              <w:t>“Before collecting a urine specimen under direct observation, the collector shall obtain the agreement of the FFD program manager or MRO to obtain a urine specimen under direct observation. After obtaining agreement, the collector shall ensure that a specimen is collected under direct observation as soon as reasonably practicable.”</w:t>
            </w:r>
          </w:p>
        </w:tc>
      </w:tr>
      <w:tr w:rsidR="00A95BD4" w:rsidRPr="008968A5" w14:paraId="4A8DEEA8" w14:textId="77777777" w:rsidTr="0087062A">
        <w:trPr>
          <w:cantSplit/>
        </w:trPr>
        <w:tc>
          <w:tcPr>
            <w:tcW w:w="853" w:type="dxa"/>
          </w:tcPr>
          <w:p w14:paraId="2BA5DF5B" w14:textId="77777777" w:rsidR="00A95BD4" w:rsidRPr="008968A5" w:rsidRDefault="00A95BD4" w:rsidP="00686F38">
            <w:pPr>
              <w:jc w:val="center"/>
            </w:pPr>
            <w:r w:rsidRPr="008968A5">
              <w:t>B14</w:t>
            </w:r>
          </w:p>
        </w:tc>
        <w:tc>
          <w:tcPr>
            <w:tcW w:w="2851" w:type="dxa"/>
          </w:tcPr>
          <w:p w14:paraId="15767F87" w14:textId="77777777" w:rsidR="00A95BD4" w:rsidRPr="008968A5" w:rsidRDefault="00A95BD4" w:rsidP="00686F38">
            <w:r w:rsidRPr="008968A5">
              <w:t>When conducting a directly observed collection, is it sufficient for you to see the donor’s back or side?</w:t>
            </w:r>
          </w:p>
        </w:tc>
        <w:tc>
          <w:tcPr>
            <w:tcW w:w="3802" w:type="dxa"/>
          </w:tcPr>
          <w:p w14:paraId="7E070CDF" w14:textId="20D36ABA" w:rsidR="00A95BD4" w:rsidRPr="008968A5" w:rsidRDefault="00A95BD4" w:rsidP="004459D8">
            <w:pPr>
              <w:numPr>
                <w:ilvl w:val="0"/>
                <w:numId w:val="1"/>
              </w:numPr>
              <w:tabs>
                <w:tab w:val="clear" w:pos="720"/>
                <w:tab w:val="num" w:pos="380"/>
              </w:tabs>
              <w:overflowPunct w:val="0"/>
              <w:ind w:left="302" w:hanging="288"/>
              <w:textAlignment w:val="baseline"/>
            </w:pPr>
            <w:r w:rsidRPr="008968A5">
              <w:t xml:space="preserve">No, the collector must watch the urine </w:t>
            </w:r>
            <w:r w:rsidR="00D80132">
              <w:t xml:space="preserve">exit </w:t>
            </w:r>
            <w:r w:rsidRPr="008968A5">
              <w:t>from the donor’s body</w:t>
            </w:r>
            <w:r>
              <w:t xml:space="preserve"> </w:t>
            </w:r>
            <w:r w:rsidR="00D80132">
              <w:t>directly</w:t>
            </w:r>
            <w:r w:rsidR="00D80132" w:rsidRPr="008968A5">
              <w:t xml:space="preserve"> </w:t>
            </w:r>
            <w:r w:rsidRPr="008968A5">
              <w:t>into the collection container.</w:t>
            </w:r>
          </w:p>
          <w:p w14:paraId="6F85B501"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Yes.</w:t>
            </w:r>
          </w:p>
          <w:p w14:paraId="777DDA13"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7AD1BD3E" w14:textId="22587760" w:rsidR="00A95BD4" w:rsidRPr="008968A5" w:rsidRDefault="00A95BD4" w:rsidP="002236D4">
            <w:pPr>
              <w:numPr>
                <w:ilvl w:val="0"/>
                <w:numId w:val="1"/>
              </w:numPr>
              <w:tabs>
                <w:tab w:val="clear" w:pos="720"/>
                <w:tab w:val="num" w:pos="380"/>
              </w:tabs>
              <w:overflowPunct w:val="0"/>
              <w:ind w:left="14" w:hanging="288"/>
              <w:textAlignment w:val="baseline"/>
            </w:pPr>
            <w:r>
              <w:t>Other:</w:t>
            </w:r>
          </w:p>
          <w:p w14:paraId="4DAFEEB2" w14:textId="77777777" w:rsidR="00A95BD4" w:rsidRPr="008968A5" w:rsidRDefault="00A95BD4" w:rsidP="004459D8"/>
        </w:tc>
        <w:tc>
          <w:tcPr>
            <w:tcW w:w="5424" w:type="dxa"/>
          </w:tcPr>
          <w:p w14:paraId="2E219492" w14:textId="6C283B9C" w:rsidR="00D80132" w:rsidRDefault="00A95BD4" w:rsidP="004459D8">
            <w:r>
              <w:t>§ </w:t>
            </w:r>
            <w:r w:rsidRPr="008968A5">
              <w:t>26.115(f)(2) states:</w:t>
            </w:r>
            <w:r w:rsidR="0057322F">
              <w:t xml:space="preserve"> </w:t>
            </w:r>
          </w:p>
          <w:p w14:paraId="7164FEC0" w14:textId="2A147239" w:rsidR="00A95BD4" w:rsidRPr="008968A5" w:rsidRDefault="00A95BD4" w:rsidP="004459D8">
            <w:r w:rsidRPr="008968A5">
              <w:t>“The observer shall watch the donor urinate into the collection container. Specifically, the observer shall watch the urine go from the donor’s body into the collection container.”</w:t>
            </w:r>
          </w:p>
        </w:tc>
      </w:tr>
      <w:tr w:rsidR="00DC6C1B" w:rsidRPr="008968A5" w14:paraId="40F3FA6E" w14:textId="77777777" w:rsidTr="0087062A">
        <w:trPr>
          <w:cantSplit/>
        </w:trPr>
        <w:tc>
          <w:tcPr>
            <w:tcW w:w="853" w:type="dxa"/>
            <w:shd w:val="clear" w:color="auto" w:fill="FFFFFF" w:themeFill="background1"/>
          </w:tcPr>
          <w:p w14:paraId="467C5582" w14:textId="1417C98E" w:rsidR="00DC6C1B" w:rsidRPr="008968A5" w:rsidRDefault="0087062A" w:rsidP="00686F38">
            <w:pPr>
              <w:jc w:val="center"/>
            </w:pPr>
            <w:r>
              <w:t>B15</w:t>
            </w:r>
          </w:p>
        </w:tc>
        <w:tc>
          <w:tcPr>
            <w:tcW w:w="2851" w:type="dxa"/>
          </w:tcPr>
          <w:p w14:paraId="0E98AA32" w14:textId="77777777" w:rsidR="0087062A" w:rsidRDefault="0087062A" w:rsidP="0087062A">
            <w:r>
              <w:t>When conducting a directly observed collection, can the collector use a mirror to assist in observing the provision of a specimen?</w:t>
            </w:r>
          </w:p>
          <w:p w14:paraId="11C5EA5A" w14:textId="77777777" w:rsidR="0087062A" w:rsidRDefault="0087062A" w:rsidP="0087062A"/>
          <w:p w14:paraId="2AE9334B" w14:textId="23610FF9" w:rsidR="00DC6C1B" w:rsidRPr="008968A5" w:rsidRDefault="00DC6C1B" w:rsidP="0087062A"/>
        </w:tc>
        <w:tc>
          <w:tcPr>
            <w:tcW w:w="3802" w:type="dxa"/>
          </w:tcPr>
          <w:p w14:paraId="52530FDB" w14:textId="77777777" w:rsidR="0087062A" w:rsidRDefault="0087062A" w:rsidP="0087062A">
            <w:pPr>
              <w:numPr>
                <w:ilvl w:val="0"/>
                <w:numId w:val="1"/>
              </w:numPr>
              <w:tabs>
                <w:tab w:val="clear" w:pos="720"/>
                <w:tab w:val="num" w:pos="380"/>
              </w:tabs>
              <w:overflowPunct w:val="0"/>
              <w:spacing w:after="60"/>
              <w:ind w:left="302" w:hanging="288"/>
              <w:textAlignment w:val="baseline"/>
            </w:pPr>
            <w:r>
              <w:t>No.</w:t>
            </w:r>
          </w:p>
          <w:p w14:paraId="5794316E" w14:textId="77777777" w:rsidR="0087062A" w:rsidRDefault="0087062A" w:rsidP="0087062A">
            <w:pPr>
              <w:numPr>
                <w:ilvl w:val="0"/>
                <w:numId w:val="1"/>
              </w:numPr>
              <w:tabs>
                <w:tab w:val="clear" w:pos="720"/>
                <w:tab w:val="num" w:pos="380"/>
              </w:tabs>
              <w:overflowPunct w:val="0"/>
              <w:spacing w:after="60"/>
              <w:ind w:left="302" w:hanging="288"/>
              <w:textAlignment w:val="baseline"/>
            </w:pPr>
            <w:r>
              <w:t>Yes, we have the option if we cannot directly observe the provision of a urine specimen based on the configuration of the room, stall, or private area used for the collection.</w:t>
            </w:r>
          </w:p>
          <w:p w14:paraId="6B391FE0" w14:textId="77777777" w:rsidR="0087062A" w:rsidRDefault="0087062A" w:rsidP="0087062A">
            <w:pPr>
              <w:numPr>
                <w:ilvl w:val="0"/>
                <w:numId w:val="1"/>
              </w:numPr>
              <w:tabs>
                <w:tab w:val="clear" w:pos="720"/>
                <w:tab w:val="num" w:pos="380"/>
              </w:tabs>
              <w:overflowPunct w:val="0"/>
              <w:spacing w:after="60"/>
              <w:ind w:left="302" w:hanging="288"/>
              <w:textAlignment w:val="baseline"/>
            </w:pPr>
            <w:r>
              <w:t>I don’t know.</w:t>
            </w:r>
          </w:p>
          <w:p w14:paraId="4F61A0A2" w14:textId="0988C931" w:rsidR="00FA1DBF" w:rsidRPr="008968A5" w:rsidRDefault="0087062A" w:rsidP="0087062A">
            <w:pPr>
              <w:numPr>
                <w:ilvl w:val="0"/>
                <w:numId w:val="1"/>
              </w:numPr>
              <w:tabs>
                <w:tab w:val="clear" w:pos="720"/>
                <w:tab w:val="num" w:pos="380"/>
              </w:tabs>
              <w:overflowPunct w:val="0"/>
              <w:ind w:left="302" w:hanging="288"/>
              <w:textAlignment w:val="baseline"/>
            </w:pPr>
            <w:r>
              <w:t>Other:</w:t>
            </w:r>
          </w:p>
        </w:tc>
        <w:tc>
          <w:tcPr>
            <w:tcW w:w="5424" w:type="dxa"/>
          </w:tcPr>
          <w:p w14:paraId="36C004C9" w14:textId="5E83BF17" w:rsidR="0087062A" w:rsidRDefault="0087062A" w:rsidP="0087062A">
            <w:r>
              <w:t>§ </w:t>
            </w:r>
            <w:r w:rsidRPr="008968A5">
              <w:t>26.115(f)(2) states:</w:t>
            </w:r>
            <w:r w:rsidR="0057322F">
              <w:t xml:space="preserve"> </w:t>
            </w:r>
          </w:p>
          <w:p w14:paraId="7F846596" w14:textId="77777777" w:rsidR="0087062A" w:rsidRDefault="0087062A" w:rsidP="0087062A">
            <w:r>
              <w:t xml:space="preserve">“A reflective mirror may be used to assist in observing the provision of the specimen </w:t>
            </w:r>
            <w:r w:rsidRPr="00685094">
              <w:rPr>
                <w:u w:val="single"/>
              </w:rPr>
              <w:t>only if the physical configuration of the room, stall, or private area used for urination is not sufficient to meet this direct observation requirement</w:t>
            </w:r>
            <w:r>
              <w:t>; the use of a video camera to assist in the observation process is not permitted.”</w:t>
            </w:r>
          </w:p>
          <w:p w14:paraId="153A3224" w14:textId="77777777" w:rsidR="0087062A" w:rsidRDefault="0087062A" w:rsidP="0087062A"/>
          <w:p w14:paraId="74A25249" w14:textId="6067EC4A" w:rsidR="0087062A" w:rsidRDefault="0087062A" w:rsidP="0087062A">
            <w:r w:rsidRPr="00685094">
              <w:rPr>
                <w:u w:val="single"/>
              </w:rPr>
              <w:t>Note</w:t>
            </w:r>
            <w:r>
              <w:t>:</w:t>
            </w:r>
            <w:r w:rsidR="0057322F">
              <w:t xml:space="preserve"> </w:t>
            </w:r>
            <w:r>
              <w:t xml:space="preserve">Regulatory Guide 5.89 also includes guidance in </w:t>
            </w:r>
            <w:r w:rsidR="0026251F">
              <w:t>section</w:t>
            </w:r>
            <w:r>
              <w:t xml:space="preserve"> C.2, “Using mirrors during specimen collections under direct observation.”</w:t>
            </w:r>
          </w:p>
          <w:p w14:paraId="6F5C3F44" w14:textId="782AD449" w:rsidR="00366B47" w:rsidRDefault="00366B47" w:rsidP="0087062A"/>
        </w:tc>
      </w:tr>
      <w:tr w:rsidR="00A95BD4" w:rsidRPr="008968A5" w14:paraId="43537073" w14:textId="77777777" w:rsidTr="0087062A">
        <w:trPr>
          <w:cantSplit/>
        </w:trPr>
        <w:tc>
          <w:tcPr>
            <w:tcW w:w="853" w:type="dxa"/>
          </w:tcPr>
          <w:p w14:paraId="420973E1" w14:textId="4017B858" w:rsidR="00A95BD4" w:rsidRPr="008968A5" w:rsidRDefault="00A95BD4" w:rsidP="00686F38">
            <w:pPr>
              <w:jc w:val="center"/>
            </w:pPr>
            <w:r w:rsidRPr="008968A5">
              <w:lastRenderedPageBreak/>
              <w:t>B1</w:t>
            </w:r>
            <w:r w:rsidR="003E3ADF">
              <w:t>6</w:t>
            </w:r>
          </w:p>
        </w:tc>
        <w:tc>
          <w:tcPr>
            <w:tcW w:w="2851" w:type="dxa"/>
          </w:tcPr>
          <w:p w14:paraId="7FAF5833" w14:textId="44B1D2E6" w:rsidR="00A95BD4" w:rsidRPr="008968A5" w:rsidRDefault="00A95BD4" w:rsidP="00686F38">
            <w:r w:rsidRPr="008968A5">
              <w:t>If the donor refuses to allow a required direct</w:t>
            </w:r>
            <w:r w:rsidR="00D80132">
              <w:t>ly</w:t>
            </w:r>
            <w:r w:rsidRPr="008968A5">
              <w:t xml:space="preserve"> </w:t>
            </w:r>
            <w:r w:rsidR="00D80132" w:rsidRPr="008968A5">
              <w:t>observ</w:t>
            </w:r>
            <w:r w:rsidR="00D80132">
              <w:t xml:space="preserve">ed </w:t>
            </w:r>
            <w:r w:rsidRPr="008968A5">
              <w:t xml:space="preserve">collection, what </w:t>
            </w:r>
            <w:r w:rsidR="00685094">
              <w:t>five steps must you complete</w:t>
            </w:r>
            <w:r w:rsidRPr="008968A5">
              <w:t>?</w:t>
            </w:r>
          </w:p>
        </w:tc>
        <w:tc>
          <w:tcPr>
            <w:tcW w:w="3802" w:type="dxa"/>
          </w:tcPr>
          <w:p w14:paraId="77FFD529" w14:textId="7F46B316" w:rsidR="00685094" w:rsidRPr="00612551" w:rsidRDefault="00685094" w:rsidP="00685094">
            <w:pPr>
              <w:numPr>
                <w:ilvl w:val="0"/>
                <w:numId w:val="1"/>
              </w:numPr>
              <w:tabs>
                <w:tab w:val="clear" w:pos="720"/>
                <w:tab w:val="num" w:pos="380"/>
              </w:tabs>
              <w:overflowPunct w:val="0"/>
              <w:spacing w:after="60"/>
              <w:ind w:left="302" w:hanging="288"/>
              <w:textAlignment w:val="baseline"/>
            </w:pPr>
            <w:r w:rsidRPr="00612551">
              <w:t>The collector described all five steps:</w:t>
            </w:r>
            <w:r w:rsidR="0057322F">
              <w:t xml:space="preserve"> </w:t>
            </w:r>
          </w:p>
          <w:p w14:paraId="2CA176BD" w14:textId="56515C1C" w:rsidR="00685094" w:rsidRPr="00612551" w:rsidRDefault="00685094" w:rsidP="00685094">
            <w:pPr>
              <w:overflowPunct w:val="0"/>
              <w:spacing w:after="60"/>
              <w:ind w:left="302"/>
              <w:textAlignment w:val="baseline"/>
            </w:pPr>
            <w:r w:rsidRPr="00612551">
              <w:t xml:space="preserve">(1) Inform the donor a refusal to test has been </w:t>
            </w:r>
            <w:proofErr w:type="gramStart"/>
            <w:r w:rsidRPr="00612551">
              <w:t>determined;</w:t>
            </w:r>
            <w:proofErr w:type="gramEnd"/>
          </w:p>
          <w:p w14:paraId="4954F96A" w14:textId="0A478799" w:rsidR="00685094" w:rsidRPr="00612551" w:rsidRDefault="00685094" w:rsidP="00685094">
            <w:pPr>
              <w:spacing w:after="60"/>
              <w:ind w:left="302"/>
            </w:pPr>
            <w:r w:rsidRPr="00612551">
              <w:t xml:space="preserve">(2) Terminate the collection </w:t>
            </w:r>
            <w:proofErr w:type="gramStart"/>
            <w:r w:rsidRPr="00612551">
              <w:t>process;</w:t>
            </w:r>
            <w:proofErr w:type="gramEnd"/>
          </w:p>
          <w:p w14:paraId="5BF13FA8" w14:textId="028D8032" w:rsidR="00685094" w:rsidRPr="00612551" w:rsidRDefault="00685094" w:rsidP="00685094">
            <w:pPr>
              <w:spacing w:after="60"/>
              <w:ind w:left="302"/>
            </w:pPr>
            <w:r w:rsidRPr="00612551">
              <w:t>(3) Describe the donor’s actions</w:t>
            </w:r>
            <w:r w:rsidR="0057322F">
              <w:t xml:space="preserve"> </w:t>
            </w:r>
            <w:r w:rsidRPr="00612551">
              <w:t>on the Federal CCF</w:t>
            </w:r>
            <w:r w:rsidRPr="00612551" w:rsidDel="00D80132">
              <w:t xml:space="preserve"> </w:t>
            </w:r>
            <w:r w:rsidRPr="00612551">
              <w:t>(</w:t>
            </w:r>
            <w:r w:rsidRPr="00612551">
              <w:rPr>
                <w:u w:val="single"/>
              </w:rPr>
              <w:t>OR</w:t>
            </w:r>
            <w:r w:rsidRPr="00612551">
              <w:t xml:space="preserve"> through another documentation method consistent with collection procedures</w:t>
            </w:r>
            <w:proofErr w:type="gramStart"/>
            <w:r w:rsidRPr="00612551">
              <w:t>);</w:t>
            </w:r>
            <w:proofErr w:type="gramEnd"/>
          </w:p>
          <w:p w14:paraId="5123FC4D" w14:textId="7529C1DC" w:rsidR="00685094" w:rsidRPr="002F584D" w:rsidRDefault="00685094" w:rsidP="00685094">
            <w:pPr>
              <w:spacing w:after="60"/>
              <w:ind w:left="302"/>
            </w:pPr>
            <w:r w:rsidRPr="00612551">
              <w:t xml:space="preserve">(4) Discard any specimen(s) provided unless the specimen </w:t>
            </w:r>
            <w:r>
              <w:t>i</w:t>
            </w:r>
            <w:r w:rsidRPr="00612551">
              <w:t>s for a post-event test; and</w:t>
            </w:r>
          </w:p>
          <w:p w14:paraId="04D79817" w14:textId="3C9F9CF0" w:rsidR="00A95BD4" w:rsidRPr="00612551" w:rsidRDefault="00685094" w:rsidP="00612551">
            <w:pPr>
              <w:spacing w:after="60"/>
              <w:ind w:left="302"/>
            </w:pPr>
            <w:r w:rsidRPr="00612551">
              <w:t>(5) Immediately inform th</w:t>
            </w:r>
            <w:r w:rsidR="00891104" w:rsidRPr="00612551">
              <w:t xml:space="preserve">e </w:t>
            </w:r>
            <w:r w:rsidR="00A95BD4" w:rsidRPr="00612551">
              <w:t>FFD program manage</w:t>
            </w:r>
            <w:r w:rsidR="00891104" w:rsidRPr="00612551">
              <w:t>r</w:t>
            </w:r>
            <w:r w:rsidR="00D80132" w:rsidRPr="00612551" w:rsidDel="0018567D">
              <w:t>.</w:t>
            </w:r>
          </w:p>
          <w:p w14:paraId="061F0F96" w14:textId="77777777" w:rsidR="00D80132" w:rsidRPr="002F584D" w:rsidRDefault="00D80132" w:rsidP="001F041A">
            <w:pPr>
              <w:numPr>
                <w:ilvl w:val="0"/>
                <w:numId w:val="1"/>
              </w:numPr>
              <w:tabs>
                <w:tab w:val="clear" w:pos="720"/>
                <w:tab w:val="num" w:pos="380"/>
              </w:tabs>
              <w:overflowPunct w:val="0"/>
              <w:spacing w:after="60"/>
              <w:ind w:left="302" w:hanging="288"/>
              <w:textAlignment w:val="baseline"/>
            </w:pPr>
            <w:r w:rsidRPr="002F584D">
              <w:t>Contact FFD program management for direction.</w:t>
            </w:r>
          </w:p>
          <w:p w14:paraId="334EE559" w14:textId="77777777" w:rsidR="00A95BD4" w:rsidRPr="002F584D" w:rsidRDefault="00A95BD4" w:rsidP="001F041A">
            <w:pPr>
              <w:numPr>
                <w:ilvl w:val="0"/>
                <w:numId w:val="1"/>
              </w:numPr>
              <w:tabs>
                <w:tab w:val="clear" w:pos="720"/>
                <w:tab w:val="num" w:pos="380"/>
              </w:tabs>
              <w:overflowPunct w:val="0"/>
              <w:spacing w:after="60"/>
              <w:ind w:left="302" w:hanging="288"/>
              <w:textAlignment w:val="baseline"/>
            </w:pPr>
            <w:r w:rsidRPr="002F584D">
              <w:t>I don’t know.</w:t>
            </w:r>
          </w:p>
          <w:p w14:paraId="39A2A7B1" w14:textId="259315D4" w:rsidR="00A95BD4" w:rsidRPr="002F584D" w:rsidRDefault="00A95BD4" w:rsidP="002236D4">
            <w:pPr>
              <w:numPr>
                <w:ilvl w:val="0"/>
                <w:numId w:val="1"/>
              </w:numPr>
              <w:tabs>
                <w:tab w:val="clear" w:pos="720"/>
                <w:tab w:val="num" w:pos="380"/>
              </w:tabs>
              <w:overflowPunct w:val="0"/>
              <w:ind w:left="14" w:hanging="288"/>
              <w:textAlignment w:val="baseline"/>
            </w:pPr>
            <w:r w:rsidRPr="002F584D">
              <w:t>Other:</w:t>
            </w:r>
          </w:p>
          <w:p w14:paraId="30080572" w14:textId="77777777" w:rsidR="00A95BD4" w:rsidRPr="002F584D" w:rsidRDefault="00A95BD4" w:rsidP="004459D8">
            <w:pPr>
              <w:overflowPunct w:val="0"/>
              <w:textAlignment w:val="baseline"/>
            </w:pPr>
          </w:p>
        </w:tc>
        <w:tc>
          <w:tcPr>
            <w:tcW w:w="5424" w:type="dxa"/>
          </w:tcPr>
          <w:p w14:paraId="3795A670" w14:textId="5DFF077C" w:rsidR="00D80132" w:rsidRDefault="00A95BD4" w:rsidP="004459D8">
            <w:r>
              <w:t>§ </w:t>
            </w:r>
            <w:r w:rsidRPr="008968A5">
              <w:t>26.115(g) states:</w:t>
            </w:r>
            <w:r w:rsidR="0057322F">
              <w:t xml:space="preserve"> </w:t>
            </w:r>
          </w:p>
          <w:p w14:paraId="741CF100" w14:textId="1330A9BB" w:rsidR="00A95BD4" w:rsidRDefault="00A95BD4" w:rsidP="004459D8">
            <w:r w:rsidRPr="008968A5">
              <w:t xml:space="preserve">“If a donor declines to allow a directly observed collection that is required or permitted under this </w:t>
            </w:r>
            <w:r w:rsidR="0026251F">
              <w:t>section</w:t>
            </w:r>
            <w:r w:rsidRPr="008968A5">
              <w:t>, the donor’s refusal constitutes an act to subvert the testing process</w:t>
            </w:r>
            <w:r w:rsidR="00E84DB3">
              <w:t>,</w:t>
            </w:r>
            <w:r w:rsidR="00685094">
              <w:t xml:space="preserve"> and the collector shall follow the procedures in § </w:t>
            </w:r>
            <w:r w:rsidR="00685094" w:rsidRPr="008968A5">
              <w:t>26.</w:t>
            </w:r>
            <w:r w:rsidR="00685094">
              <w:t>107(d)</w:t>
            </w:r>
            <w:r w:rsidRPr="008968A5">
              <w:t>.”</w:t>
            </w:r>
          </w:p>
          <w:p w14:paraId="650EF6E2" w14:textId="77777777" w:rsidR="00685094" w:rsidRDefault="00685094" w:rsidP="00685094"/>
          <w:p w14:paraId="0A2221EF" w14:textId="77777777" w:rsidR="00685094" w:rsidRDefault="00685094" w:rsidP="00685094">
            <w:r>
              <w:t>§ </w:t>
            </w:r>
            <w:r w:rsidRPr="008968A5">
              <w:t>26.</w:t>
            </w:r>
            <w:r>
              <w:t>107(d) states:</w:t>
            </w:r>
          </w:p>
          <w:p w14:paraId="5A7C7B87" w14:textId="77777777" w:rsidR="00685094" w:rsidRDefault="00685094" w:rsidP="00685094">
            <w:r>
              <w:t>“If a refusal to test is determined at any point during the specimen collection process, the collector shall do the following:</w:t>
            </w:r>
          </w:p>
          <w:p w14:paraId="749BE29A" w14:textId="77777777" w:rsidR="00685094" w:rsidRDefault="00685094" w:rsidP="00685094">
            <w:r>
              <w:t xml:space="preserve">(1) Inform the donor that a refusal to test has been </w:t>
            </w:r>
            <w:proofErr w:type="gramStart"/>
            <w:r>
              <w:t>determined;</w:t>
            </w:r>
            <w:proofErr w:type="gramEnd"/>
          </w:p>
          <w:p w14:paraId="1B5111C1" w14:textId="77777777" w:rsidR="00685094" w:rsidRDefault="00685094" w:rsidP="00685094">
            <w:r>
              <w:t xml:space="preserve">(2) Terminate the collection </w:t>
            </w:r>
            <w:proofErr w:type="gramStart"/>
            <w:r>
              <w:t>process;</w:t>
            </w:r>
            <w:proofErr w:type="gramEnd"/>
          </w:p>
          <w:p w14:paraId="1022CA7F" w14:textId="77777777" w:rsidR="00685094" w:rsidRDefault="00685094" w:rsidP="00685094">
            <w:r>
              <w:t xml:space="preserve">(3) Document a description of the refusal to test on the Federal CCF or through another documentation method consistent with the collection procedures of the licensee or other </w:t>
            </w:r>
            <w:proofErr w:type="gramStart"/>
            <w:r>
              <w:t>entity;</w:t>
            </w:r>
            <w:proofErr w:type="gramEnd"/>
          </w:p>
          <w:p w14:paraId="21BF1227" w14:textId="77777777" w:rsidR="00685094" w:rsidRDefault="00685094" w:rsidP="00685094">
            <w:r>
              <w:t>(4) Discard any urine specimen(s) provided by the donor, unless the specimen was collected for a post-event test under § </w:t>
            </w:r>
            <w:r w:rsidRPr="008968A5">
              <w:t>26.</w:t>
            </w:r>
            <w:r>
              <w:t>31(c)(3); and</w:t>
            </w:r>
          </w:p>
          <w:p w14:paraId="3EC5BF94" w14:textId="3A28157F" w:rsidR="00A032F6" w:rsidRPr="008968A5" w:rsidRDefault="00685094" w:rsidP="00685094">
            <w:r>
              <w:t>(5) Immediately inform the FFD program manager.”</w:t>
            </w:r>
          </w:p>
        </w:tc>
      </w:tr>
      <w:tr w:rsidR="00A95BD4" w:rsidRPr="008968A5" w14:paraId="4142F3E0" w14:textId="77777777" w:rsidTr="0087062A">
        <w:trPr>
          <w:cantSplit/>
        </w:trPr>
        <w:tc>
          <w:tcPr>
            <w:tcW w:w="853" w:type="dxa"/>
          </w:tcPr>
          <w:p w14:paraId="730DC3E4" w14:textId="17061318" w:rsidR="00A95BD4" w:rsidRPr="008968A5" w:rsidRDefault="00A95BD4" w:rsidP="00686F38">
            <w:pPr>
              <w:jc w:val="center"/>
            </w:pPr>
            <w:r w:rsidRPr="008968A5">
              <w:t>B1</w:t>
            </w:r>
            <w:r w:rsidR="00B85D50">
              <w:t>7</w:t>
            </w:r>
          </w:p>
        </w:tc>
        <w:tc>
          <w:tcPr>
            <w:tcW w:w="2851" w:type="dxa"/>
          </w:tcPr>
          <w:p w14:paraId="7220F30B" w14:textId="77777777" w:rsidR="00A95BD4" w:rsidRPr="008968A5" w:rsidRDefault="00A95BD4" w:rsidP="00686F38">
            <w:r w:rsidRPr="008968A5">
              <w:t xml:space="preserve">What should you do if you learn that a directly observed collection should have been </w:t>
            </w:r>
            <w:r>
              <w:t>performed,</w:t>
            </w:r>
            <w:r w:rsidRPr="008968A5">
              <w:t xml:space="preserve"> but was not?</w:t>
            </w:r>
          </w:p>
        </w:tc>
        <w:tc>
          <w:tcPr>
            <w:tcW w:w="3802" w:type="dxa"/>
          </w:tcPr>
          <w:p w14:paraId="7518D884"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Notify FFD program management.</w:t>
            </w:r>
          </w:p>
          <w:p w14:paraId="553732F8"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41AB270A" w14:textId="77777777" w:rsidR="00A95BD4" w:rsidRPr="008968A5" w:rsidRDefault="00A95BD4" w:rsidP="004459D8">
            <w:pPr>
              <w:numPr>
                <w:ilvl w:val="0"/>
                <w:numId w:val="1"/>
              </w:numPr>
              <w:tabs>
                <w:tab w:val="clear" w:pos="720"/>
                <w:tab w:val="num" w:pos="380"/>
              </w:tabs>
              <w:overflowPunct w:val="0"/>
              <w:ind w:left="302" w:hanging="288"/>
              <w:textAlignment w:val="baseline"/>
            </w:pPr>
            <w:r>
              <w:t>Other:</w:t>
            </w:r>
          </w:p>
          <w:p w14:paraId="5E058764" w14:textId="77777777" w:rsidR="00A95BD4" w:rsidRPr="008968A5" w:rsidRDefault="00A95BD4" w:rsidP="004459D8">
            <w:pPr>
              <w:ind w:left="14"/>
            </w:pPr>
          </w:p>
          <w:p w14:paraId="15280297" w14:textId="77777777" w:rsidR="00A95BD4" w:rsidRPr="008968A5" w:rsidRDefault="00A95BD4" w:rsidP="004459D8"/>
          <w:p w14:paraId="3AF8069D" w14:textId="77777777" w:rsidR="00A95BD4" w:rsidRPr="008968A5" w:rsidRDefault="00A95BD4" w:rsidP="004459D8"/>
        </w:tc>
        <w:tc>
          <w:tcPr>
            <w:tcW w:w="5424" w:type="dxa"/>
          </w:tcPr>
          <w:p w14:paraId="53C20AF1" w14:textId="1BCF15E9" w:rsidR="00D80132" w:rsidRDefault="00A95BD4" w:rsidP="004459D8">
            <w:r>
              <w:t>§ </w:t>
            </w:r>
            <w:r w:rsidRPr="008968A5">
              <w:t>26.115(h) states:</w:t>
            </w:r>
            <w:r w:rsidR="0057322F">
              <w:t xml:space="preserve"> </w:t>
            </w:r>
          </w:p>
          <w:p w14:paraId="582291DF" w14:textId="620BE138" w:rsidR="00A95BD4" w:rsidRPr="008968A5" w:rsidRDefault="00A95BD4" w:rsidP="004459D8">
            <w:r w:rsidRPr="008968A5">
              <w:t>“If a collector learns that a directly observed collection should have been performed but was not, the collector shall inform the FFD program manager, or his or her designee. The FFD program manager or designee shall ensure that a directly observed collection is immediately performed.”</w:t>
            </w:r>
          </w:p>
        </w:tc>
      </w:tr>
      <w:tr w:rsidR="00A95BD4" w:rsidRPr="008968A5" w14:paraId="07EFC06E" w14:textId="77777777" w:rsidTr="0087062A">
        <w:trPr>
          <w:cantSplit/>
        </w:trPr>
        <w:tc>
          <w:tcPr>
            <w:tcW w:w="853" w:type="dxa"/>
          </w:tcPr>
          <w:p w14:paraId="4092A660" w14:textId="335FFFE1" w:rsidR="00A95BD4" w:rsidRPr="008968A5" w:rsidRDefault="00A95BD4" w:rsidP="00686F38">
            <w:pPr>
              <w:jc w:val="center"/>
            </w:pPr>
            <w:r w:rsidRPr="008968A5">
              <w:lastRenderedPageBreak/>
              <w:t>B1</w:t>
            </w:r>
            <w:r w:rsidR="00454351">
              <w:t>8</w:t>
            </w:r>
          </w:p>
        </w:tc>
        <w:tc>
          <w:tcPr>
            <w:tcW w:w="2851" w:type="dxa"/>
          </w:tcPr>
          <w:p w14:paraId="55058E16" w14:textId="12963B95" w:rsidR="00A95BD4" w:rsidRPr="008968A5" w:rsidRDefault="00A95BD4" w:rsidP="00686F38">
            <w:r w:rsidRPr="008968A5">
              <w:t>If the donor is unable to provide a speci</w:t>
            </w:r>
            <w:r>
              <w:t>men of at least 30 </w:t>
            </w:r>
            <w:r w:rsidRPr="008968A5">
              <w:t>milliliters</w:t>
            </w:r>
            <w:r w:rsidR="00D80132">
              <w:t xml:space="preserve"> (mL)</w:t>
            </w:r>
            <w:r w:rsidRPr="008968A5">
              <w:t>, what is done?</w:t>
            </w:r>
          </w:p>
        </w:tc>
        <w:tc>
          <w:tcPr>
            <w:tcW w:w="3802" w:type="dxa"/>
          </w:tcPr>
          <w:p w14:paraId="5128BA55" w14:textId="7969F812" w:rsidR="00A95BD4" w:rsidRPr="008968A5" w:rsidRDefault="00454351" w:rsidP="009026A9">
            <w:pPr>
              <w:numPr>
                <w:ilvl w:val="0"/>
                <w:numId w:val="1"/>
              </w:numPr>
              <w:tabs>
                <w:tab w:val="clear" w:pos="720"/>
                <w:tab w:val="num" w:pos="380"/>
              </w:tabs>
              <w:overflowPunct w:val="0"/>
              <w:spacing w:after="60"/>
              <w:ind w:left="302" w:hanging="288"/>
              <w:textAlignment w:val="baseline"/>
            </w:pPr>
            <w:r>
              <w:t>The collector o</w:t>
            </w:r>
            <w:r w:rsidR="00D80132">
              <w:t>ffer</w:t>
            </w:r>
            <w:r w:rsidR="0095314A">
              <w:t>s</w:t>
            </w:r>
            <w:r w:rsidR="00D80132">
              <w:t xml:space="preserve"> </w:t>
            </w:r>
            <w:r w:rsidR="00A95BD4" w:rsidRPr="008968A5">
              <w:t>the donor up to 40</w:t>
            </w:r>
            <w:r w:rsidR="00A95BD4">
              <w:t> </w:t>
            </w:r>
            <w:r w:rsidR="0095314A">
              <w:t>ounces</w:t>
            </w:r>
            <w:r w:rsidR="00A95BD4" w:rsidRPr="008968A5">
              <w:t xml:space="preserve"> of fluid over </w:t>
            </w:r>
            <w:r w:rsidR="00D80132">
              <w:t>3</w:t>
            </w:r>
            <w:r w:rsidR="00A95BD4">
              <w:t> hour</w:t>
            </w:r>
            <w:r w:rsidR="00A95BD4" w:rsidRPr="008968A5">
              <w:t>s or unti</w:t>
            </w:r>
            <w:r w:rsidR="00A95BD4">
              <w:t>l a specimen is collected.</w:t>
            </w:r>
          </w:p>
          <w:p w14:paraId="3C272853" w14:textId="72885AC4" w:rsidR="00454351" w:rsidRDefault="00454351" w:rsidP="00454351">
            <w:pPr>
              <w:numPr>
                <w:ilvl w:val="0"/>
                <w:numId w:val="1"/>
              </w:numPr>
              <w:tabs>
                <w:tab w:val="clear" w:pos="720"/>
                <w:tab w:val="num" w:pos="380"/>
              </w:tabs>
              <w:overflowPunct w:val="0"/>
              <w:spacing w:after="60"/>
              <w:ind w:left="302" w:hanging="288"/>
              <w:textAlignment w:val="baseline"/>
            </w:pPr>
            <w:r>
              <w:t>We typically use a hydration monitor to provide the donor with up to 40 ounces of fluid over a 3</w:t>
            </w:r>
            <w:r>
              <w:noBreakHyphen/>
              <w:t xml:space="preserve">hour </w:t>
            </w:r>
            <w:proofErr w:type="gramStart"/>
            <w:r>
              <w:t>time period</w:t>
            </w:r>
            <w:proofErr w:type="gramEnd"/>
            <w:r>
              <w:t>.</w:t>
            </w:r>
          </w:p>
          <w:p w14:paraId="22812EA4" w14:textId="5C4F9979" w:rsidR="00A95BD4" w:rsidRPr="008968A5" w:rsidRDefault="00A95BD4" w:rsidP="009026A9">
            <w:pPr>
              <w:numPr>
                <w:ilvl w:val="0"/>
                <w:numId w:val="1"/>
              </w:numPr>
              <w:tabs>
                <w:tab w:val="clear" w:pos="720"/>
                <w:tab w:val="num" w:pos="380"/>
              </w:tabs>
              <w:overflowPunct w:val="0"/>
              <w:spacing w:after="60"/>
              <w:ind w:left="302" w:hanging="288"/>
              <w:textAlignment w:val="baseline"/>
            </w:pPr>
            <w:r w:rsidRPr="008968A5">
              <w:t>C</w:t>
            </w:r>
            <w:r>
              <w:t>ontact FFD program management.</w:t>
            </w:r>
          </w:p>
          <w:p w14:paraId="50E7024C" w14:textId="78695508" w:rsidR="00A95BD4" w:rsidRPr="008968A5" w:rsidRDefault="00A95BD4" w:rsidP="009026A9">
            <w:pPr>
              <w:numPr>
                <w:ilvl w:val="0"/>
                <w:numId w:val="1"/>
              </w:numPr>
              <w:tabs>
                <w:tab w:val="clear" w:pos="720"/>
                <w:tab w:val="num" w:pos="380"/>
              </w:tabs>
              <w:overflowPunct w:val="0"/>
              <w:spacing w:after="60"/>
              <w:ind w:left="302" w:hanging="288"/>
              <w:textAlignment w:val="baseline"/>
            </w:pPr>
            <w:r>
              <w:t>I don’t know.</w:t>
            </w:r>
          </w:p>
          <w:p w14:paraId="65746CF5" w14:textId="097BBFF4" w:rsidR="00A95BD4" w:rsidRPr="008968A5" w:rsidRDefault="00A95BD4" w:rsidP="004459D8">
            <w:pPr>
              <w:numPr>
                <w:ilvl w:val="0"/>
                <w:numId w:val="1"/>
              </w:numPr>
              <w:tabs>
                <w:tab w:val="clear" w:pos="720"/>
                <w:tab w:val="num" w:pos="380"/>
              </w:tabs>
              <w:overflowPunct w:val="0"/>
              <w:ind w:left="302" w:hanging="288"/>
              <w:textAlignment w:val="baseline"/>
            </w:pPr>
            <w:r>
              <w:t>Other:</w:t>
            </w:r>
            <w:r w:rsidR="0057322F">
              <w:t xml:space="preserve"> </w:t>
            </w:r>
          </w:p>
        </w:tc>
        <w:tc>
          <w:tcPr>
            <w:tcW w:w="5424" w:type="dxa"/>
          </w:tcPr>
          <w:p w14:paraId="7E9C1551" w14:textId="740F0A36" w:rsidR="00553A04" w:rsidRDefault="00A95BD4" w:rsidP="004459D8">
            <w:r>
              <w:t>§ </w:t>
            </w:r>
            <w:r w:rsidRPr="008968A5">
              <w:t>26.109(b)(1) states:</w:t>
            </w:r>
            <w:r w:rsidR="0057322F">
              <w:t xml:space="preserve"> </w:t>
            </w:r>
          </w:p>
          <w:p w14:paraId="3E84CE6B" w14:textId="088B19AE" w:rsidR="00A95BD4" w:rsidRPr="008968A5" w:rsidRDefault="00A95BD4" w:rsidP="004459D8">
            <w:r w:rsidRPr="008968A5">
              <w:t>“The collector shall encourage the donor to drink a reasonable amount of liquid (normally, 8</w:t>
            </w:r>
            <w:r>
              <w:t> </w:t>
            </w:r>
            <w:r w:rsidRPr="008968A5">
              <w:t>ounces of water every 30</w:t>
            </w:r>
            <w:r>
              <w:t> minutes</w:t>
            </w:r>
            <w:r w:rsidRPr="008968A5">
              <w:t>, but not to exceed a maximum of 40</w:t>
            </w:r>
            <w:r>
              <w:t> </w:t>
            </w:r>
            <w:r w:rsidRPr="008968A5">
              <w:t>ounces over 3</w:t>
            </w:r>
            <w:r>
              <w:t> </w:t>
            </w:r>
            <w:r w:rsidRPr="008968A5">
              <w:t xml:space="preserve">hours) until the donor provides a specimen </w:t>
            </w:r>
            <w:r w:rsidR="00454351">
              <w:t xml:space="preserve">of </w:t>
            </w:r>
            <w:r w:rsidRPr="008968A5">
              <w:t xml:space="preserve">at least </w:t>
            </w:r>
            <w:r>
              <w:t>30 </w:t>
            </w:r>
            <w:proofErr w:type="spellStart"/>
            <w:r>
              <w:t>mL</w:t>
            </w:r>
            <w:r w:rsidRPr="008968A5">
              <w:t>.</w:t>
            </w:r>
            <w:proofErr w:type="spellEnd"/>
            <w:r w:rsidR="00454351">
              <w:t xml:space="preserve"> Alternatively, as specified in the licensee’s or other entity’s FFD program procedures, the collector may assign responsibility for monitoring a donor during the hydration process to another collector who meets the requirements in § </w:t>
            </w:r>
            <w:r w:rsidR="00454351" w:rsidRPr="008968A5">
              <w:t>26.</w:t>
            </w:r>
            <w:r w:rsidR="00454351">
              <w:t>85(a) or to a hydration monitor. If another collector or hydration monitor is used, the collector: (</w:t>
            </w:r>
            <w:proofErr w:type="spellStart"/>
            <w:r w:rsidR="00454351">
              <w:t>i</w:t>
            </w:r>
            <w:proofErr w:type="spellEnd"/>
            <w:r w:rsidR="00454351">
              <w:t>) shall explain the hydration process and acceptable donor behavior to the hydration monitor; (ii) Shall record the name of the other collector or hydration monitor on the Federal CCF; and (iii) May perform other collections while the donor is in the hydration process</w:t>
            </w:r>
            <w:r w:rsidRPr="008968A5">
              <w:t>.”</w:t>
            </w:r>
          </w:p>
        </w:tc>
      </w:tr>
      <w:tr w:rsidR="00A95BD4" w:rsidRPr="008968A5" w14:paraId="43FC1F56" w14:textId="77777777" w:rsidTr="0087062A">
        <w:trPr>
          <w:cantSplit/>
        </w:trPr>
        <w:tc>
          <w:tcPr>
            <w:tcW w:w="853" w:type="dxa"/>
          </w:tcPr>
          <w:p w14:paraId="13B60279" w14:textId="7041A8EC" w:rsidR="00A95BD4" w:rsidRPr="008968A5" w:rsidRDefault="00A95BD4" w:rsidP="00686F38">
            <w:pPr>
              <w:jc w:val="center"/>
            </w:pPr>
            <w:r w:rsidRPr="008968A5">
              <w:lastRenderedPageBreak/>
              <w:t>B1</w:t>
            </w:r>
            <w:r w:rsidR="00B85D50">
              <w:t>9</w:t>
            </w:r>
          </w:p>
        </w:tc>
        <w:tc>
          <w:tcPr>
            <w:tcW w:w="2851" w:type="dxa"/>
          </w:tcPr>
          <w:p w14:paraId="48898C83" w14:textId="39CD0988" w:rsidR="00A95BD4" w:rsidRPr="008968A5" w:rsidRDefault="00A95BD4" w:rsidP="00686F38">
            <w:r w:rsidRPr="008968A5">
              <w:t xml:space="preserve">How does the collector </w:t>
            </w:r>
            <w:r w:rsidR="00454351">
              <w:t>(or hydration monitor if one is used)</w:t>
            </w:r>
            <w:r w:rsidR="00980C45">
              <w:t xml:space="preserve"> </w:t>
            </w:r>
            <w:r w:rsidRPr="008968A5">
              <w:t>measure the amount of fluid provided to the donor?</w:t>
            </w:r>
          </w:p>
        </w:tc>
        <w:tc>
          <w:tcPr>
            <w:tcW w:w="3802" w:type="dxa"/>
          </w:tcPr>
          <w:p w14:paraId="5FE04C0A" w14:textId="6B7FB98C" w:rsidR="00A95BD4" w:rsidRPr="008968A5" w:rsidRDefault="00A95BD4" w:rsidP="009026A9">
            <w:pPr>
              <w:numPr>
                <w:ilvl w:val="0"/>
                <w:numId w:val="1"/>
              </w:numPr>
              <w:tabs>
                <w:tab w:val="clear" w:pos="720"/>
                <w:tab w:val="num" w:pos="380"/>
              </w:tabs>
              <w:overflowPunct w:val="0"/>
              <w:spacing w:after="60"/>
              <w:ind w:left="302" w:hanging="288"/>
              <w:textAlignment w:val="baseline"/>
            </w:pPr>
            <w:r w:rsidRPr="008968A5">
              <w:t>We keep a log of the amount of water provided</w:t>
            </w:r>
            <w:r w:rsidR="00AC5164">
              <w:t xml:space="preserve"> and the time provided</w:t>
            </w:r>
            <w:r w:rsidRPr="008968A5">
              <w:t>.</w:t>
            </w:r>
            <w:r w:rsidR="0057322F">
              <w:t xml:space="preserve"> </w:t>
            </w:r>
            <w:r w:rsidR="00AC5164">
              <w:t>For example, w</w:t>
            </w:r>
            <w:r w:rsidRPr="008968A5">
              <w:t>e provide the donor with 8</w:t>
            </w:r>
            <w:r>
              <w:t> </w:t>
            </w:r>
            <w:r w:rsidRPr="008968A5">
              <w:t>oz</w:t>
            </w:r>
            <w:r>
              <w:t>.</w:t>
            </w:r>
            <w:r w:rsidRPr="008968A5">
              <w:t xml:space="preserve"> bottles of water.</w:t>
            </w:r>
          </w:p>
          <w:p w14:paraId="3AD1FC4A" w14:textId="3307DEF9" w:rsidR="00A95BD4" w:rsidRPr="008968A5" w:rsidRDefault="00A95BD4" w:rsidP="009026A9">
            <w:pPr>
              <w:numPr>
                <w:ilvl w:val="0"/>
                <w:numId w:val="1"/>
              </w:numPr>
              <w:tabs>
                <w:tab w:val="clear" w:pos="720"/>
                <w:tab w:val="num" w:pos="380"/>
              </w:tabs>
              <w:overflowPunct w:val="0"/>
              <w:spacing w:after="60"/>
              <w:ind w:left="302" w:hanging="288"/>
              <w:textAlignment w:val="baseline"/>
            </w:pPr>
            <w:r w:rsidRPr="008968A5">
              <w:t>We provide the donor with a cup and permit them to fill it at the water cooler</w:t>
            </w:r>
            <w:r w:rsidR="003F6504">
              <w:t>, but we do not measure how much water is consumed</w:t>
            </w:r>
            <w:r w:rsidRPr="008968A5">
              <w:t>.</w:t>
            </w:r>
          </w:p>
          <w:p w14:paraId="24C888DD" w14:textId="69B22048" w:rsidR="00A95BD4" w:rsidRDefault="00A95BD4" w:rsidP="009026A9">
            <w:pPr>
              <w:numPr>
                <w:ilvl w:val="0"/>
                <w:numId w:val="1"/>
              </w:numPr>
              <w:tabs>
                <w:tab w:val="clear" w:pos="720"/>
                <w:tab w:val="num" w:pos="380"/>
              </w:tabs>
              <w:overflowPunct w:val="0"/>
              <w:spacing w:after="60"/>
              <w:ind w:left="302" w:hanging="288"/>
              <w:textAlignment w:val="baseline"/>
            </w:pPr>
            <w:r w:rsidRPr="008968A5">
              <w:t>We</w:t>
            </w:r>
            <w:r w:rsidR="003F6504">
              <w:t xml:space="preserve"> allow a donor to consume a beverage that they brought to the collection site, but do not measure the amount consumed.</w:t>
            </w:r>
          </w:p>
          <w:p w14:paraId="4F98DA82" w14:textId="707E22DC" w:rsidR="00A95BD4" w:rsidRPr="000433F5" w:rsidRDefault="003F6504" w:rsidP="004459D8">
            <w:pPr>
              <w:numPr>
                <w:ilvl w:val="0"/>
                <w:numId w:val="1"/>
              </w:numPr>
              <w:tabs>
                <w:tab w:val="clear" w:pos="720"/>
                <w:tab w:val="num" w:pos="380"/>
              </w:tabs>
              <w:overflowPunct w:val="0"/>
              <w:ind w:left="302" w:hanging="288"/>
              <w:textAlignment w:val="baseline"/>
            </w:pPr>
            <w:r>
              <w:t>Other:</w:t>
            </w:r>
          </w:p>
        </w:tc>
        <w:tc>
          <w:tcPr>
            <w:tcW w:w="5424" w:type="dxa"/>
          </w:tcPr>
          <w:p w14:paraId="72655095" w14:textId="0007A0F3" w:rsidR="00553A04" w:rsidRDefault="00A95BD4" w:rsidP="004459D8">
            <w:r>
              <w:t>§ </w:t>
            </w:r>
            <w:r w:rsidRPr="008968A5">
              <w:t>26.109(b)(1) states:</w:t>
            </w:r>
            <w:r w:rsidR="0057322F">
              <w:t xml:space="preserve"> </w:t>
            </w:r>
          </w:p>
          <w:p w14:paraId="7CBB4B1F" w14:textId="3FB629F9" w:rsidR="00454351" w:rsidRDefault="00A95BD4" w:rsidP="00454351">
            <w:r w:rsidRPr="008968A5">
              <w:t>“The collector shall encourage the donor to drink a reasonabl</w:t>
            </w:r>
            <w:r>
              <w:t>e amount of liquid (normally, 8 ounces of water every 30 minutes</w:t>
            </w:r>
            <w:r w:rsidRPr="008968A5">
              <w:t>, but not to excee</w:t>
            </w:r>
            <w:r>
              <w:t>d a maximum of 40 ounces over 3 </w:t>
            </w:r>
            <w:r w:rsidRPr="008968A5">
              <w:t>hours) until the donor provides a sp</w:t>
            </w:r>
            <w:r>
              <w:t xml:space="preserve">ecimen </w:t>
            </w:r>
            <w:r w:rsidR="00454351">
              <w:t xml:space="preserve">of </w:t>
            </w:r>
            <w:r>
              <w:t>at least 30 </w:t>
            </w:r>
            <w:proofErr w:type="spellStart"/>
            <w:r>
              <w:t>mL</w:t>
            </w:r>
            <w:r w:rsidRPr="008968A5">
              <w:t>.</w:t>
            </w:r>
            <w:proofErr w:type="spellEnd"/>
            <w:r w:rsidRPr="008968A5">
              <w:t xml:space="preserve"> </w:t>
            </w:r>
            <w:r w:rsidR="00454351">
              <w:t>Alternatively, as specified in the licensee’s or other entity’s FFD program procedures, the collector may assign responsibility for monitoring a donor during the hydration process to another collector who meets the requirements in § </w:t>
            </w:r>
            <w:r w:rsidR="00454351" w:rsidRPr="008968A5">
              <w:t>26.</w:t>
            </w:r>
            <w:r w:rsidR="00454351">
              <w:t>85(a) or to a hydration monitor. If another collector or hydration monitor is used, the collector:</w:t>
            </w:r>
          </w:p>
          <w:p w14:paraId="383DE8BC" w14:textId="4A7508EE" w:rsidR="00454351" w:rsidRDefault="00454351" w:rsidP="00454351">
            <w:r>
              <w:t>(</w:t>
            </w:r>
            <w:proofErr w:type="spellStart"/>
            <w:r>
              <w:t>i</w:t>
            </w:r>
            <w:proofErr w:type="spellEnd"/>
            <w:r>
              <w:t>) Shall explain the hydration process and acceptable donor behavior to the hydration monitor; (ii) Shall record the name of the other collector or hydration monitor on the Federal CCF; and</w:t>
            </w:r>
          </w:p>
          <w:p w14:paraId="6728A271" w14:textId="754F766B" w:rsidR="00A95BD4" w:rsidRDefault="00454351" w:rsidP="00A7766D">
            <w:r>
              <w:t>(iii) May perform other collections while the donor is in the hydration process</w:t>
            </w:r>
            <w:r w:rsidR="00A95BD4" w:rsidRPr="008968A5">
              <w:t>.”</w:t>
            </w:r>
          </w:p>
          <w:p w14:paraId="13C3B70D" w14:textId="77777777" w:rsidR="00454351" w:rsidRDefault="00454351" w:rsidP="00454351"/>
          <w:p w14:paraId="36039F1E" w14:textId="671FB65F" w:rsidR="00C63E80" w:rsidRPr="008968A5" w:rsidRDefault="00454351" w:rsidP="00A7766D">
            <w:r w:rsidRPr="00612551">
              <w:rPr>
                <w:u w:val="single"/>
              </w:rPr>
              <w:t>Note</w:t>
            </w:r>
            <w:r>
              <w:t xml:space="preserve">: Regulatory Guide 5.89 also includes guidance in </w:t>
            </w:r>
            <w:r w:rsidR="0026251F">
              <w:t>section</w:t>
            </w:r>
            <w:r>
              <w:t xml:space="preserve"> C.1.C, “Providing liquid for hydration.</w:t>
            </w:r>
            <w:r w:rsidR="00262F7A">
              <w:t>”</w:t>
            </w:r>
          </w:p>
        </w:tc>
      </w:tr>
      <w:tr w:rsidR="00A95BD4" w:rsidRPr="008968A5" w14:paraId="43480C0D" w14:textId="77777777" w:rsidTr="00612551">
        <w:trPr>
          <w:cantSplit/>
        </w:trPr>
        <w:tc>
          <w:tcPr>
            <w:tcW w:w="853" w:type="dxa"/>
          </w:tcPr>
          <w:p w14:paraId="3A4AED20" w14:textId="2E2E66BC" w:rsidR="00A95BD4" w:rsidRPr="008968A5" w:rsidRDefault="00A95BD4" w:rsidP="00686F38">
            <w:pPr>
              <w:jc w:val="center"/>
            </w:pPr>
            <w:r w:rsidRPr="008968A5">
              <w:lastRenderedPageBreak/>
              <w:t>B</w:t>
            </w:r>
            <w:r w:rsidR="00454351">
              <w:t>20</w:t>
            </w:r>
          </w:p>
        </w:tc>
        <w:tc>
          <w:tcPr>
            <w:tcW w:w="2851" w:type="dxa"/>
          </w:tcPr>
          <w:p w14:paraId="6777B805" w14:textId="6DDAC539" w:rsidR="00A95BD4" w:rsidRPr="008968A5" w:rsidRDefault="00A95BD4" w:rsidP="00686F38">
            <w:r w:rsidRPr="008968A5">
              <w:t xml:space="preserve">After providing a specimen of less than </w:t>
            </w:r>
            <w:r>
              <w:t>30 mL</w:t>
            </w:r>
            <w:r w:rsidRPr="008968A5">
              <w:t xml:space="preserve">, if the donor refuses to provide a new specimen, or leaves the collection site before the process is complete, what do you do? </w:t>
            </w:r>
          </w:p>
        </w:tc>
        <w:tc>
          <w:tcPr>
            <w:tcW w:w="3802" w:type="dxa"/>
          </w:tcPr>
          <w:p w14:paraId="431C0BB4" w14:textId="77777777" w:rsidR="00454351" w:rsidRDefault="00454351" w:rsidP="00454351">
            <w:pPr>
              <w:numPr>
                <w:ilvl w:val="0"/>
                <w:numId w:val="1"/>
              </w:numPr>
              <w:tabs>
                <w:tab w:val="clear" w:pos="720"/>
                <w:tab w:val="num" w:pos="380"/>
              </w:tabs>
              <w:overflowPunct w:val="0"/>
              <w:spacing w:after="60"/>
              <w:ind w:left="302" w:hanging="288"/>
              <w:textAlignment w:val="baseline"/>
            </w:pPr>
            <w:r>
              <w:t>The collector described the five steps (as applicable):</w:t>
            </w:r>
          </w:p>
          <w:p w14:paraId="25F9CE69" w14:textId="77777777" w:rsidR="00454351" w:rsidRDefault="00454351" w:rsidP="00454351">
            <w:pPr>
              <w:overflowPunct w:val="0"/>
              <w:spacing w:after="60"/>
              <w:ind w:left="331"/>
              <w:textAlignment w:val="baseline"/>
            </w:pPr>
            <w:r>
              <w:t xml:space="preserve">(1) Inform the donor a refusal to test has been </w:t>
            </w:r>
            <w:proofErr w:type="gramStart"/>
            <w:r>
              <w:t>determined;</w:t>
            </w:r>
            <w:proofErr w:type="gramEnd"/>
          </w:p>
          <w:p w14:paraId="7B7059B3" w14:textId="06E460EA" w:rsidR="00454351" w:rsidRDefault="00454351" w:rsidP="00454351">
            <w:pPr>
              <w:overflowPunct w:val="0"/>
              <w:spacing w:after="60"/>
              <w:ind w:left="331"/>
              <w:textAlignment w:val="baseline"/>
            </w:pPr>
            <w:r>
              <w:t xml:space="preserve">(2) Terminate the collection </w:t>
            </w:r>
            <w:proofErr w:type="gramStart"/>
            <w:r>
              <w:t>process;</w:t>
            </w:r>
            <w:proofErr w:type="gramEnd"/>
          </w:p>
          <w:p w14:paraId="6398CA93" w14:textId="0266AB4E" w:rsidR="00454351" w:rsidRDefault="00454351" w:rsidP="00454351">
            <w:pPr>
              <w:overflowPunct w:val="0"/>
              <w:spacing w:after="60"/>
              <w:ind w:left="331"/>
              <w:textAlignment w:val="baseline"/>
            </w:pPr>
            <w:r>
              <w:t xml:space="preserve">(3) Describe </w:t>
            </w:r>
            <w:r w:rsidR="003F6504" w:rsidRPr="00612551">
              <w:t>the donor</w:t>
            </w:r>
            <w:r w:rsidR="005B4925">
              <w:t>’</w:t>
            </w:r>
            <w:r w:rsidR="003C7F79" w:rsidRPr="00612551">
              <w:t>s</w:t>
            </w:r>
            <w:r w:rsidR="003F6504" w:rsidRPr="00612551">
              <w:t xml:space="preserve"> action</w:t>
            </w:r>
            <w:r w:rsidR="003C7F79" w:rsidRPr="00612551">
              <w:t>(</w:t>
            </w:r>
            <w:r w:rsidR="003F6504" w:rsidRPr="00612551">
              <w:t>s</w:t>
            </w:r>
            <w:r w:rsidR="003C7F79" w:rsidRPr="00612551">
              <w:t xml:space="preserve">) </w:t>
            </w:r>
            <w:r w:rsidRPr="00612551">
              <w:t>on</w:t>
            </w:r>
            <w:r w:rsidRPr="00454351">
              <w:t xml:space="preserve"> </w:t>
            </w:r>
            <w:r w:rsidR="00A95BD4" w:rsidRPr="00612551">
              <w:t>the</w:t>
            </w:r>
            <w:r w:rsidR="003F6504" w:rsidRPr="00612551">
              <w:t xml:space="preserve"> </w:t>
            </w:r>
            <w:r w:rsidRPr="00612551">
              <w:t>Federal</w:t>
            </w:r>
            <w:r w:rsidRPr="00454351">
              <w:t xml:space="preserve"> </w:t>
            </w:r>
            <w:r w:rsidR="003F6504" w:rsidRPr="00612551">
              <w:t>CCF</w:t>
            </w:r>
            <w:r w:rsidR="003C7F79" w:rsidRPr="00612551">
              <w:t xml:space="preserve"> </w:t>
            </w:r>
            <w:r>
              <w:t>(OR</w:t>
            </w:r>
            <w:r w:rsidRPr="00612551">
              <w:t xml:space="preserve"> through another documentation method consistent with collection procedures</w:t>
            </w:r>
            <w:proofErr w:type="gramStart"/>
            <w:r>
              <w:t>)</w:t>
            </w:r>
            <w:r w:rsidRPr="00612551">
              <w:t>;</w:t>
            </w:r>
            <w:proofErr w:type="gramEnd"/>
          </w:p>
          <w:p w14:paraId="79392594" w14:textId="77A0494F" w:rsidR="00454351" w:rsidRDefault="00454351" w:rsidP="00454351">
            <w:pPr>
              <w:overflowPunct w:val="0"/>
              <w:spacing w:after="60"/>
              <w:ind w:left="331"/>
              <w:textAlignment w:val="baseline"/>
            </w:pPr>
            <w:r>
              <w:t xml:space="preserve">(4) Discard any specimen(s) provided unless the specimen is for a post-event </w:t>
            </w:r>
            <w:proofErr w:type="gramStart"/>
            <w:r>
              <w:t>test;</w:t>
            </w:r>
            <w:proofErr w:type="gramEnd"/>
          </w:p>
          <w:p w14:paraId="26281F2F" w14:textId="37C68EF3" w:rsidR="00EB4622" w:rsidRDefault="00A95BD4" w:rsidP="008E40FB">
            <w:pPr>
              <w:overflowPunct w:val="0"/>
              <w:spacing w:after="60"/>
              <w:ind w:left="331"/>
              <w:textAlignment w:val="baseline"/>
            </w:pPr>
            <w:r w:rsidRPr="00612551">
              <w:t>and</w:t>
            </w:r>
          </w:p>
          <w:p w14:paraId="76DB7805" w14:textId="05C542E3" w:rsidR="00A95BD4" w:rsidRDefault="00EB4622" w:rsidP="008E40FB">
            <w:pPr>
              <w:overflowPunct w:val="0"/>
              <w:spacing w:after="60"/>
              <w:ind w:left="331"/>
              <w:textAlignment w:val="baseline"/>
            </w:pPr>
            <w:r>
              <w:t>(5) C</w:t>
            </w:r>
            <w:r w:rsidR="00A95BD4" w:rsidRPr="00612551">
              <w:t>ontact FFD program management.</w:t>
            </w:r>
          </w:p>
          <w:p w14:paraId="08E3EC2E" w14:textId="624588E2" w:rsidR="00EB4622" w:rsidRPr="00612551" w:rsidRDefault="00454351" w:rsidP="008E40FB">
            <w:pPr>
              <w:numPr>
                <w:ilvl w:val="0"/>
                <w:numId w:val="1"/>
              </w:numPr>
              <w:tabs>
                <w:tab w:val="clear" w:pos="720"/>
                <w:tab w:val="num" w:pos="380"/>
              </w:tabs>
              <w:overflowPunct w:val="0"/>
              <w:spacing w:after="60"/>
              <w:ind w:left="302" w:hanging="288"/>
              <w:textAlignment w:val="baseline"/>
            </w:pPr>
            <w:r>
              <w:t>Contact FFD program management for direction</w:t>
            </w:r>
            <w:r w:rsidR="0006426B">
              <w:t>.</w:t>
            </w:r>
          </w:p>
          <w:p w14:paraId="5CC2FA8F" w14:textId="77777777" w:rsidR="00A95BD4" w:rsidRPr="008968A5" w:rsidRDefault="00A95BD4" w:rsidP="008E40FB">
            <w:pPr>
              <w:numPr>
                <w:ilvl w:val="0"/>
                <w:numId w:val="1"/>
              </w:numPr>
              <w:tabs>
                <w:tab w:val="clear" w:pos="720"/>
                <w:tab w:val="num" w:pos="380"/>
              </w:tabs>
              <w:overflowPunct w:val="0"/>
              <w:spacing w:after="60"/>
              <w:ind w:left="302" w:hanging="288"/>
              <w:textAlignment w:val="baseline"/>
            </w:pPr>
            <w:r w:rsidRPr="008968A5">
              <w:t>I don’t know.</w:t>
            </w:r>
          </w:p>
          <w:p w14:paraId="64664626" w14:textId="7B534E57" w:rsidR="00A95BD4" w:rsidRPr="008968A5" w:rsidRDefault="00A95BD4" w:rsidP="00454351">
            <w:pPr>
              <w:numPr>
                <w:ilvl w:val="0"/>
                <w:numId w:val="1"/>
              </w:numPr>
              <w:tabs>
                <w:tab w:val="clear" w:pos="720"/>
                <w:tab w:val="num" w:pos="380"/>
              </w:tabs>
              <w:overflowPunct w:val="0"/>
              <w:ind w:left="302" w:hanging="288"/>
              <w:textAlignment w:val="baseline"/>
            </w:pPr>
            <w:r>
              <w:t>Other:</w:t>
            </w:r>
          </w:p>
        </w:tc>
        <w:tc>
          <w:tcPr>
            <w:tcW w:w="5424" w:type="dxa"/>
          </w:tcPr>
          <w:p w14:paraId="7F2133D0" w14:textId="5766E249" w:rsidR="00553A04" w:rsidRDefault="00A95BD4" w:rsidP="00686F38">
            <w:r>
              <w:t>§ </w:t>
            </w:r>
            <w:r w:rsidRPr="008968A5">
              <w:t>26.89(c) states:</w:t>
            </w:r>
            <w:r w:rsidR="0057322F">
              <w:t xml:space="preserve"> </w:t>
            </w:r>
          </w:p>
          <w:p w14:paraId="0E0DE502" w14:textId="77777777" w:rsidR="00A95BD4" w:rsidRDefault="00A95BD4" w:rsidP="00686F38">
            <w:r w:rsidRPr="008968A5">
              <w:t>“If the donor refuses to cooperate in the collection procedures, the collector shall inform FFD program management to obtain guidance on the actions to be taken.”</w:t>
            </w:r>
          </w:p>
          <w:p w14:paraId="03A1EAB5" w14:textId="77777777" w:rsidR="00454351" w:rsidRDefault="00454351" w:rsidP="00454351"/>
          <w:p w14:paraId="75B5D8D3" w14:textId="77777777" w:rsidR="00454351" w:rsidRDefault="00454351" w:rsidP="00454351">
            <w:r>
              <w:t>§ </w:t>
            </w:r>
            <w:r w:rsidRPr="008968A5">
              <w:t>26.</w:t>
            </w:r>
            <w:r>
              <w:t>107(d) states:</w:t>
            </w:r>
          </w:p>
          <w:p w14:paraId="5C4C03E5" w14:textId="77777777" w:rsidR="00454351" w:rsidRDefault="00454351" w:rsidP="00454351">
            <w:r>
              <w:t>“If a refusal to test is determined at any point during the specimen collection process, the collector shall do the following:</w:t>
            </w:r>
          </w:p>
          <w:p w14:paraId="6B3E6219" w14:textId="77777777" w:rsidR="00454351" w:rsidRDefault="00454351" w:rsidP="00454351">
            <w:r>
              <w:t xml:space="preserve">(1) Inform the donor that a refusal to test has been </w:t>
            </w:r>
            <w:proofErr w:type="gramStart"/>
            <w:r>
              <w:t>determined;</w:t>
            </w:r>
            <w:proofErr w:type="gramEnd"/>
          </w:p>
          <w:p w14:paraId="5346473A" w14:textId="77777777" w:rsidR="00454351" w:rsidRDefault="00454351" w:rsidP="00454351">
            <w:r>
              <w:t xml:space="preserve">(2) Terminate the collection </w:t>
            </w:r>
            <w:proofErr w:type="gramStart"/>
            <w:r>
              <w:t>process;</w:t>
            </w:r>
            <w:proofErr w:type="gramEnd"/>
          </w:p>
          <w:p w14:paraId="4A275682" w14:textId="77777777" w:rsidR="00454351" w:rsidRDefault="00454351" w:rsidP="00454351">
            <w:r>
              <w:t xml:space="preserve">(3) Document a description of the refusal to test on the Federal CCF or through another documentation method consistent with the collection procedures of the licensee or other </w:t>
            </w:r>
            <w:proofErr w:type="gramStart"/>
            <w:r>
              <w:t>entity;</w:t>
            </w:r>
            <w:proofErr w:type="gramEnd"/>
          </w:p>
          <w:p w14:paraId="622E9C48" w14:textId="77777777" w:rsidR="00454351" w:rsidRDefault="00454351" w:rsidP="00454351">
            <w:r>
              <w:t>(4) Discard any urine specimen(s) provided by the donor, unless the specimen was collected for a post-event test under § </w:t>
            </w:r>
            <w:r w:rsidRPr="008968A5">
              <w:t>26.</w:t>
            </w:r>
            <w:r>
              <w:t>31(c)(3); and</w:t>
            </w:r>
          </w:p>
          <w:p w14:paraId="429E058F" w14:textId="312E54F1" w:rsidR="00F91F32" w:rsidRPr="008968A5" w:rsidRDefault="00454351" w:rsidP="00454351">
            <w:r>
              <w:t>(5) Immediately inform the FFD program manager.”</w:t>
            </w:r>
          </w:p>
        </w:tc>
      </w:tr>
      <w:tr w:rsidR="00A95BD4" w:rsidRPr="008968A5" w14:paraId="4CB750AB" w14:textId="77777777" w:rsidTr="00987F9A">
        <w:trPr>
          <w:cantSplit/>
        </w:trPr>
        <w:tc>
          <w:tcPr>
            <w:tcW w:w="853" w:type="dxa"/>
          </w:tcPr>
          <w:p w14:paraId="3E03250A" w14:textId="173F4964" w:rsidR="00A95BD4" w:rsidRPr="008968A5" w:rsidRDefault="00A95BD4" w:rsidP="00686F38">
            <w:pPr>
              <w:jc w:val="center"/>
            </w:pPr>
            <w:r w:rsidRPr="008968A5">
              <w:t>B2</w:t>
            </w:r>
            <w:r w:rsidR="00454351">
              <w:t>1</w:t>
            </w:r>
          </w:p>
        </w:tc>
        <w:tc>
          <w:tcPr>
            <w:tcW w:w="2851" w:type="dxa"/>
          </w:tcPr>
          <w:p w14:paraId="19B0D411" w14:textId="1DFE32C1" w:rsidR="00A95BD4" w:rsidRPr="008968A5" w:rsidRDefault="00A95BD4" w:rsidP="00686F38">
            <w:r w:rsidRPr="008968A5">
              <w:t xml:space="preserve">If the donor </w:t>
            </w:r>
            <w:r w:rsidR="003F6504">
              <w:t xml:space="preserve">cannot </w:t>
            </w:r>
            <w:r w:rsidRPr="008968A5">
              <w:t xml:space="preserve">provide a sufficient specimen within </w:t>
            </w:r>
            <w:r w:rsidR="003F6504">
              <w:t>3</w:t>
            </w:r>
            <w:r>
              <w:t> </w:t>
            </w:r>
            <w:r w:rsidRPr="008968A5">
              <w:t>hours of the first unsuccessful attempt, what do you do?</w:t>
            </w:r>
            <w:r w:rsidR="0057322F">
              <w:t xml:space="preserve"> </w:t>
            </w:r>
          </w:p>
        </w:tc>
        <w:tc>
          <w:tcPr>
            <w:tcW w:w="3802" w:type="dxa"/>
          </w:tcPr>
          <w:p w14:paraId="2FC44514" w14:textId="43F694DF" w:rsidR="00A95BD4" w:rsidRPr="00612551" w:rsidRDefault="00A95BD4" w:rsidP="00D80478">
            <w:pPr>
              <w:numPr>
                <w:ilvl w:val="0"/>
                <w:numId w:val="1"/>
              </w:numPr>
              <w:tabs>
                <w:tab w:val="clear" w:pos="720"/>
                <w:tab w:val="num" w:pos="380"/>
              </w:tabs>
              <w:overflowPunct w:val="0"/>
              <w:ind w:left="302" w:hanging="288"/>
              <w:textAlignment w:val="baseline"/>
            </w:pPr>
            <w:r w:rsidRPr="00612551">
              <w:t xml:space="preserve">Terminate the collection process, document </w:t>
            </w:r>
            <w:r w:rsidR="00454351">
              <w:t xml:space="preserve">on </w:t>
            </w:r>
            <w:r w:rsidRPr="00612551">
              <w:t xml:space="preserve">the </w:t>
            </w:r>
            <w:r w:rsidR="00454351" w:rsidRPr="00612551">
              <w:t>Federal</w:t>
            </w:r>
            <w:r w:rsidR="00454351" w:rsidRPr="00454351">
              <w:t xml:space="preserve"> </w:t>
            </w:r>
            <w:r w:rsidR="003F6504" w:rsidRPr="00612551">
              <w:t>CCF</w:t>
            </w:r>
            <w:r w:rsidRPr="00612551">
              <w:t xml:space="preserve"> the situation and notify the FFD program manager or MRO.</w:t>
            </w:r>
          </w:p>
          <w:p w14:paraId="20B8C1E2" w14:textId="77777777" w:rsidR="003F6504" w:rsidRPr="008968A5" w:rsidRDefault="003F6504" w:rsidP="00D80478">
            <w:pPr>
              <w:numPr>
                <w:ilvl w:val="0"/>
                <w:numId w:val="1"/>
              </w:numPr>
              <w:tabs>
                <w:tab w:val="clear" w:pos="720"/>
                <w:tab w:val="num" w:pos="380"/>
              </w:tabs>
              <w:overflowPunct w:val="0"/>
              <w:ind w:left="302" w:hanging="288"/>
              <w:textAlignment w:val="baseline"/>
            </w:pPr>
            <w:r>
              <w:t>Contact FFD program management for direction</w:t>
            </w:r>
            <w:r w:rsidRPr="008968A5">
              <w:t>.</w:t>
            </w:r>
          </w:p>
          <w:p w14:paraId="0517B70D" w14:textId="77777777" w:rsidR="00A95BD4" w:rsidRPr="008968A5" w:rsidRDefault="00A95BD4" w:rsidP="00D80478">
            <w:pPr>
              <w:numPr>
                <w:ilvl w:val="0"/>
                <w:numId w:val="1"/>
              </w:numPr>
              <w:tabs>
                <w:tab w:val="clear" w:pos="720"/>
                <w:tab w:val="num" w:pos="380"/>
              </w:tabs>
              <w:overflowPunct w:val="0"/>
              <w:ind w:left="302" w:hanging="288"/>
              <w:textAlignment w:val="baseline"/>
            </w:pPr>
            <w:r w:rsidRPr="008968A5">
              <w:t>I don’t know.</w:t>
            </w:r>
          </w:p>
          <w:p w14:paraId="2E6887A4" w14:textId="77777777" w:rsidR="00A95BD4" w:rsidRDefault="00A95BD4" w:rsidP="00D80478">
            <w:pPr>
              <w:numPr>
                <w:ilvl w:val="0"/>
                <w:numId w:val="1"/>
              </w:numPr>
              <w:tabs>
                <w:tab w:val="clear" w:pos="720"/>
                <w:tab w:val="num" w:pos="380"/>
              </w:tabs>
              <w:overflowPunct w:val="0"/>
              <w:ind w:left="302" w:hanging="288"/>
              <w:textAlignment w:val="baseline"/>
            </w:pPr>
            <w:r>
              <w:t>Other:</w:t>
            </w:r>
          </w:p>
          <w:p w14:paraId="6123F6CC" w14:textId="77777777" w:rsidR="00295ABE" w:rsidRDefault="00295ABE" w:rsidP="00295ABE">
            <w:pPr>
              <w:overflowPunct w:val="0"/>
              <w:textAlignment w:val="baseline"/>
            </w:pPr>
          </w:p>
          <w:p w14:paraId="5720EC93" w14:textId="4B9A67E4" w:rsidR="00A95BD4" w:rsidRPr="00944974" w:rsidRDefault="00A95BD4" w:rsidP="00295ABE">
            <w:pPr>
              <w:overflowPunct w:val="0"/>
              <w:textAlignment w:val="baseline"/>
            </w:pPr>
          </w:p>
        </w:tc>
        <w:tc>
          <w:tcPr>
            <w:tcW w:w="5424" w:type="dxa"/>
          </w:tcPr>
          <w:p w14:paraId="69417BAB" w14:textId="2103EB7B" w:rsidR="00553A04" w:rsidRDefault="00A95BD4" w:rsidP="00686F38">
            <w:r>
              <w:t>§ </w:t>
            </w:r>
            <w:r w:rsidRPr="008968A5">
              <w:t>26.109(b)(3) states:</w:t>
            </w:r>
            <w:r w:rsidR="0057322F">
              <w:t xml:space="preserve"> </w:t>
            </w:r>
          </w:p>
          <w:p w14:paraId="70AA34C5" w14:textId="10324B0E" w:rsidR="00A95BD4" w:rsidRPr="008968A5" w:rsidRDefault="00A95BD4" w:rsidP="00686F38">
            <w:r w:rsidRPr="008968A5">
              <w:t xml:space="preserve">“If the donor has not provided a specimen of at least </w:t>
            </w:r>
            <w:r>
              <w:t>30 mL</w:t>
            </w:r>
            <w:r w:rsidRPr="008968A5">
              <w:t xml:space="preserve"> within 3</w:t>
            </w:r>
            <w:r>
              <w:t> hour</w:t>
            </w:r>
            <w:r w:rsidRPr="008968A5">
              <w:t xml:space="preserve">s of the first unsuccessful attempt to provide a specimen of the predetermined quantity, the collector shall discontinue the collection and notify the FFD program manager or MRO to initiate the ‘‘shy bladder’’ procedures in </w:t>
            </w:r>
            <w:r>
              <w:t>§ </w:t>
            </w:r>
            <w:r w:rsidRPr="008968A5">
              <w:t>26.119.”</w:t>
            </w:r>
          </w:p>
        </w:tc>
      </w:tr>
      <w:tr w:rsidR="00A95BD4" w:rsidRPr="008968A5" w14:paraId="7F31F9C1" w14:textId="77777777" w:rsidTr="00987F9A">
        <w:trPr>
          <w:cantSplit/>
        </w:trPr>
        <w:tc>
          <w:tcPr>
            <w:tcW w:w="853" w:type="dxa"/>
          </w:tcPr>
          <w:p w14:paraId="2F9E8790" w14:textId="7DE841FD" w:rsidR="00A95BD4" w:rsidRPr="008968A5" w:rsidRDefault="00A95BD4" w:rsidP="00686F38">
            <w:pPr>
              <w:jc w:val="center"/>
            </w:pPr>
            <w:r w:rsidRPr="008968A5">
              <w:lastRenderedPageBreak/>
              <w:t>B2</w:t>
            </w:r>
            <w:r w:rsidR="00C45A50">
              <w:t>2</w:t>
            </w:r>
          </w:p>
        </w:tc>
        <w:tc>
          <w:tcPr>
            <w:tcW w:w="2851" w:type="dxa"/>
          </w:tcPr>
          <w:p w14:paraId="6FC3782D" w14:textId="6795B98F" w:rsidR="00A95BD4" w:rsidRPr="008968A5" w:rsidRDefault="00A95BD4" w:rsidP="00686F38">
            <w:r w:rsidRPr="008968A5">
              <w:t xml:space="preserve">What do you do with a specimen that has not been shipped to the </w:t>
            </w:r>
            <w:r>
              <w:t>HHS</w:t>
            </w:r>
            <w:r>
              <w:noBreakHyphen/>
            </w:r>
            <w:r w:rsidRPr="008968A5">
              <w:t>certified laboratory or the licensee testing facility within 24</w:t>
            </w:r>
            <w:r>
              <w:t> hour</w:t>
            </w:r>
            <w:r w:rsidRPr="008968A5">
              <w:t>s</w:t>
            </w:r>
            <w:r w:rsidR="00BF13EE">
              <w:t xml:space="preserve"> of specimen collection</w:t>
            </w:r>
            <w:r w:rsidRPr="008968A5">
              <w:t>?</w:t>
            </w:r>
          </w:p>
        </w:tc>
        <w:tc>
          <w:tcPr>
            <w:tcW w:w="3802" w:type="dxa"/>
          </w:tcPr>
          <w:p w14:paraId="38E64086" w14:textId="2ABC1E59" w:rsidR="00A95BD4" w:rsidRPr="002346C4" w:rsidRDefault="00BF13EE" w:rsidP="00D80478">
            <w:pPr>
              <w:numPr>
                <w:ilvl w:val="0"/>
                <w:numId w:val="1"/>
              </w:numPr>
              <w:tabs>
                <w:tab w:val="clear" w:pos="720"/>
                <w:tab w:val="num" w:pos="380"/>
              </w:tabs>
              <w:overflowPunct w:val="0"/>
              <w:ind w:left="302" w:hanging="288"/>
              <w:textAlignment w:val="baseline"/>
            </w:pPr>
            <w:r>
              <w:t>We p</w:t>
            </w:r>
            <w:r w:rsidR="00A95BD4" w:rsidRPr="008968A5">
              <w:t>lace the specimen</w:t>
            </w:r>
            <w:r w:rsidRPr="008968A5">
              <w:t xml:space="preserve"> </w:t>
            </w:r>
            <w:r>
              <w:t xml:space="preserve">in the refrigerator until shipped, so the </w:t>
            </w:r>
            <w:r w:rsidR="00A95BD4" w:rsidRPr="008968A5">
              <w:t>te</w:t>
            </w:r>
            <w:r w:rsidR="002346C4">
              <w:t xml:space="preserve">mperature does not rise above </w:t>
            </w:r>
            <w:r w:rsidR="002346C4" w:rsidRPr="002346C4">
              <w:t>6</w:t>
            </w:r>
            <w:r w:rsidR="00AF4D8D" w:rsidRPr="00AF4D8D">
              <w:rPr>
                <w:vertAlign w:val="superscript"/>
              </w:rPr>
              <w:t>o</w:t>
            </w:r>
            <w:r w:rsidR="00A95BD4" w:rsidRPr="002346C4">
              <w:t xml:space="preserve">C </w:t>
            </w:r>
            <w:r w:rsidRPr="002346C4">
              <w:t xml:space="preserve">or </w:t>
            </w:r>
            <w:r w:rsidR="002346C4" w:rsidRPr="002346C4">
              <w:t>42.8</w:t>
            </w:r>
            <w:r w:rsidR="00AF4D8D" w:rsidRPr="00E803CF">
              <w:rPr>
                <w:vertAlign w:val="superscript"/>
              </w:rPr>
              <w:t>o</w:t>
            </w:r>
            <w:r w:rsidR="00A95BD4" w:rsidRPr="002346C4">
              <w:t>F.</w:t>
            </w:r>
          </w:p>
          <w:p w14:paraId="5607962F" w14:textId="77777777" w:rsidR="00BF13EE" w:rsidRDefault="00BF13EE" w:rsidP="00D80478">
            <w:pPr>
              <w:numPr>
                <w:ilvl w:val="0"/>
                <w:numId w:val="1"/>
              </w:numPr>
              <w:tabs>
                <w:tab w:val="clear" w:pos="720"/>
                <w:tab w:val="num" w:pos="380"/>
              </w:tabs>
              <w:overflowPunct w:val="0"/>
              <w:ind w:left="302" w:hanging="288"/>
              <w:textAlignment w:val="baseline"/>
            </w:pPr>
            <w:r>
              <w:t>We refrigerate all specimens until shipment to the laboratory.</w:t>
            </w:r>
          </w:p>
          <w:p w14:paraId="3FECDE99" w14:textId="77777777" w:rsidR="00A95BD4" w:rsidRPr="008968A5" w:rsidRDefault="00A95BD4" w:rsidP="00D80478">
            <w:pPr>
              <w:numPr>
                <w:ilvl w:val="0"/>
                <w:numId w:val="1"/>
              </w:numPr>
              <w:tabs>
                <w:tab w:val="clear" w:pos="720"/>
                <w:tab w:val="num" w:pos="380"/>
              </w:tabs>
              <w:overflowPunct w:val="0"/>
              <w:ind w:left="302" w:hanging="288"/>
              <w:textAlignment w:val="baseline"/>
            </w:pPr>
            <w:r w:rsidRPr="008968A5">
              <w:t>I don’t know.</w:t>
            </w:r>
          </w:p>
          <w:p w14:paraId="227C6154" w14:textId="4168BCE3" w:rsidR="00192180" w:rsidRPr="008968A5" w:rsidRDefault="00A95BD4" w:rsidP="00612551">
            <w:pPr>
              <w:numPr>
                <w:ilvl w:val="0"/>
                <w:numId w:val="1"/>
              </w:numPr>
              <w:tabs>
                <w:tab w:val="clear" w:pos="720"/>
                <w:tab w:val="num" w:pos="380"/>
              </w:tabs>
              <w:overflowPunct w:val="0"/>
              <w:ind w:left="302" w:hanging="288"/>
              <w:textAlignment w:val="baseline"/>
            </w:pPr>
            <w:r>
              <w:t>Other:</w:t>
            </w:r>
          </w:p>
        </w:tc>
        <w:tc>
          <w:tcPr>
            <w:tcW w:w="5424" w:type="dxa"/>
          </w:tcPr>
          <w:p w14:paraId="74761C31" w14:textId="2E6D82CF" w:rsidR="00553A04" w:rsidRDefault="00A95BD4" w:rsidP="00686F38">
            <w:r>
              <w:t>§ </w:t>
            </w:r>
            <w:r w:rsidRPr="008968A5">
              <w:t>26.117(j) states:</w:t>
            </w:r>
            <w:r w:rsidR="0057322F">
              <w:t xml:space="preserve"> </w:t>
            </w:r>
          </w:p>
          <w:p w14:paraId="18AEA664" w14:textId="32DB00DD" w:rsidR="00A95BD4" w:rsidRPr="008968A5" w:rsidRDefault="00A95BD4" w:rsidP="00686F38">
            <w:r w:rsidRPr="008968A5">
              <w:t>“</w:t>
            </w:r>
            <w:r w:rsidR="00454351">
              <w:t>Urine s</w:t>
            </w:r>
            <w:r w:rsidRPr="008968A5">
              <w:t xml:space="preserve">pecimens that have not shipped to the </w:t>
            </w:r>
            <w:r>
              <w:t>HHS</w:t>
            </w:r>
            <w:r>
              <w:noBreakHyphen/>
            </w:r>
            <w:r w:rsidRPr="008968A5">
              <w:t>certified laboratory or the licensee testing facility within 24</w:t>
            </w:r>
            <w:r>
              <w:t> hour</w:t>
            </w:r>
            <w:r w:rsidRPr="008968A5">
              <w:t xml:space="preserve">s of collection and any </w:t>
            </w:r>
            <w:r w:rsidR="00454351">
              <w:t>urine</w:t>
            </w:r>
            <w:r w:rsidR="00454351" w:rsidRPr="008968A5">
              <w:t xml:space="preserve"> </w:t>
            </w:r>
            <w:r w:rsidRPr="008968A5">
              <w:t>specimen that is suspected of having been substituted, adulterated, or tampered with in any way must be maintained cooled to not more than 6°C (42.</w:t>
            </w:r>
            <w:r>
              <w:t>8</w:t>
            </w:r>
            <w:r w:rsidRPr="008968A5">
              <w:t xml:space="preserve">°F) until they are shipped to the </w:t>
            </w:r>
            <w:r>
              <w:t>HHS</w:t>
            </w:r>
            <w:r>
              <w:noBreakHyphen/>
            </w:r>
            <w:r w:rsidRPr="008968A5">
              <w:t>certified laboratory.</w:t>
            </w:r>
            <w:r w:rsidR="00BF7622">
              <w:t>...</w:t>
            </w:r>
            <w:r w:rsidRPr="008968A5">
              <w:t>”</w:t>
            </w:r>
          </w:p>
        </w:tc>
      </w:tr>
      <w:tr w:rsidR="00A95BD4" w:rsidRPr="008968A5" w14:paraId="69DD1E45" w14:textId="77777777" w:rsidTr="00987F9A">
        <w:trPr>
          <w:cantSplit/>
        </w:trPr>
        <w:tc>
          <w:tcPr>
            <w:tcW w:w="853" w:type="dxa"/>
          </w:tcPr>
          <w:p w14:paraId="3B47607E" w14:textId="2E317053" w:rsidR="00A95BD4" w:rsidRPr="008968A5" w:rsidRDefault="00A95BD4" w:rsidP="00686F38">
            <w:pPr>
              <w:jc w:val="center"/>
            </w:pPr>
            <w:r w:rsidRPr="008968A5">
              <w:t>B2</w:t>
            </w:r>
            <w:r w:rsidR="00454351">
              <w:t>3</w:t>
            </w:r>
          </w:p>
        </w:tc>
        <w:tc>
          <w:tcPr>
            <w:tcW w:w="2851" w:type="dxa"/>
          </w:tcPr>
          <w:p w14:paraId="3C4D9385" w14:textId="3A4010B9" w:rsidR="00A95BD4" w:rsidRPr="008968A5" w:rsidRDefault="00A95BD4" w:rsidP="00686F38">
            <w:r w:rsidRPr="008968A5">
              <w:t xml:space="preserve">If </w:t>
            </w:r>
            <w:r w:rsidR="00BF13EE">
              <w:t xml:space="preserve">the </w:t>
            </w:r>
            <w:r w:rsidRPr="008968A5">
              <w:t>initial specimen is out of temperature range, and a second specimen is collected under direct observa</w:t>
            </w:r>
            <w:r w:rsidR="00AB1173">
              <w:t>tion, which specimen(</w:t>
            </w:r>
            <w:r w:rsidRPr="008968A5">
              <w:t>s</w:t>
            </w:r>
            <w:r w:rsidR="00AB1173">
              <w:t>)</w:t>
            </w:r>
            <w:r w:rsidRPr="008968A5">
              <w:t xml:space="preserve"> are sent to the lab?</w:t>
            </w:r>
          </w:p>
          <w:p w14:paraId="072135AE" w14:textId="77777777" w:rsidR="00A95BD4" w:rsidRPr="002B32F4" w:rsidRDefault="00A95BD4" w:rsidP="00686F38"/>
        </w:tc>
        <w:tc>
          <w:tcPr>
            <w:tcW w:w="3802" w:type="dxa"/>
          </w:tcPr>
          <w:p w14:paraId="2014F7F4" w14:textId="0B1C7E33" w:rsidR="00A95BD4" w:rsidRPr="008968A5" w:rsidRDefault="00A95BD4" w:rsidP="00D80478">
            <w:pPr>
              <w:numPr>
                <w:ilvl w:val="0"/>
                <w:numId w:val="1"/>
              </w:numPr>
              <w:tabs>
                <w:tab w:val="clear" w:pos="720"/>
                <w:tab w:val="num" w:pos="380"/>
              </w:tabs>
              <w:overflowPunct w:val="0"/>
              <w:ind w:left="302" w:hanging="288"/>
              <w:textAlignment w:val="baseline"/>
            </w:pPr>
            <w:r w:rsidRPr="008968A5">
              <w:t>Both</w:t>
            </w:r>
            <w:r w:rsidR="00BF13EE">
              <w:t xml:space="preserve"> specimens</w:t>
            </w:r>
            <w:r w:rsidRPr="008968A5">
              <w:t>.</w:t>
            </w:r>
          </w:p>
          <w:p w14:paraId="4391A906" w14:textId="3B81170D" w:rsidR="00A95BD4" w:rsidRPr="008968A5" w:rsidRDefault="004457DE" w:rsidP="00D80478">
            <w:pPr>
              <w:numPr>
                <w:ilvl w:val="0"/>
                <w:numId w:val="1"/>
              </w:numPr>
              <w:tabs>
                <w:tab w:val="clear" w:pos="720"/>
                <w:tab w:val="num" w:pos="380"/>
              </w:tabs>
              <w:overflowPunct w:val="0"/>
              <w:ind w:left="302" w:hanging="288"/>
              <w:textAlignment w:val="baseline"/>
            </w:pPr>
            <w:r>
              <w:t>Only t</w:t>
            </w:r>
            <w:r w:rsidR="00A95BD4" w:rsidRPr="008968A5">
              <w:t xml:space="preserve">he </w:t>
            </w:r>
            <w:r>
              <w:t xml:space="preserve">second, </w:t>
            </w:r>
            <w:r w:rsidR="00A95BD4" w:rsidRPr="008968A5">
              <w:t>observed</w:t>
            </w:r>
            <w:r>
              <w:t xml:space="preserve"> specimen</w:t>
            </w:r>
            <w:r w:rsidR="00A95BD4" w:rsidRPr="008968A5">
              <w:t>.</w:t>
            </w:r>
          </w:p>
          <w:p w14:paraId="460E1775" w14:textId="52348491" w:rsidR="00A95BD4" w:rsidRPr="008968A5" w:rsidRDefault="004457DE" w:rsidP="00D80478">
            <w:pPr>
              <w:numPr>
                <w:ilvl w:val="0"/>
                <w:numId w:val="1"/>
              </w:numPr>
              <w:tabs>
                <w:tab w:val="clear" w:pos="720"/>
                <w:tab w:val="num" w:pos="380"/>
              </w:tabs>
              <w:overflowPunct w:val="0"/>
              <w:ind w:left="302" w:hanging="288"/>
              <w:textAlignment w:val="baseline"/>
            </w:pPr>
            <w:r>
              <w:t>Only t</w:t>
            </w:r>
            <w:r w:rsidR="00A95BD4" w:rsidRPr="008968A5">
              <w:t>he first</w:t>
            </w:r>
            <w:r>
              <w:t>,</w:t>
            </w:r>
            <w:r w:rsidR="00A95BD4" w:rsidRPr="008968A5">
              <w:t xml:space="preserve"> out of </w:t>
            </w:r>
            <w:r>
              <w:t>temperature</w:t>
            </w:r>
            <w:r w:rsidRPr="008968A5">
              <w:t xml:space="preserve"> </w:t>
            </w:r>
            <w:r w:rsidR="00A95BD4" w:rsidRPr="008968A5">
              <w:t>range</w:t>
            </w:r>
            <w:r>
              <w:t xml:space="preserve"> specimen</w:t>
            </w:r>
            <w:r w:rsidR="00A95BD4" w:rsidRPr="008968A5">
              <w:t>.</w:t>
            </w:r>
          </w:p>
          <w:p w14:paraId="47DF59AC" w14:textId="77777777" w:rsidR="004457DE" w:rsidRPr="008968A5" w:rsidRDefault="004457DE" w:rsidP="00D80478">
            <w:pPr>
              <w:numPr>
                <w:ilvl w:val="0"/>
                <w:numId w:val="1"/>
              </w:numPr>
              <w:tabs>
                <w:tab w:val="clear" w:pos="720"/>
                <w:tab w:val="num" w:pos="380"/>
              </w:tabs>
              <w:overflowPunct w:val="0"/>
              <w:ind w:left="302" w:hanging="288"/>
              <w:textAlignment w:val="baseline"/>
            </w:pPr>
            <w:r w:rsidRPr="008968A5">
              <w:t>Contact FFD program management</w:t>
            </w:r>
            <w:r>
              <w:t xml:space="preserve"> for direction</w:t>
            </w:r>
            <w:r w:rsidRPr="008968A5">
              <w:t>.</w:t>
            </w:r>
          </w:p>
          <w:p w14:paraId="08367098" w14:textId="77777777" w:rsidR="00A95BD4" w:rsidRPr="008968A5" w:rsidRDefault="00A95BD4" w:rsidP="00D80478">
            <w:pPr>
              <w:numPr>
                <w:ilvl w:val="0"/>
                <w:numId w:val="1"/>
              </w:numPr>
              <w:tabs>
                <w:tab w:val="clear" w:pos="720"/>
                <w:tab w:val="num" w:pos="380"/>
              </w:tabs>
              <w:overflowPunct w:val="0"/>
              <w:ind w:left="302" w:hanging="288"/>
              <w:textAlignment w:val="baseline"/>
            </w:pPr>
            <w:r w:rsidRPr="008968A5">
              <w:t>I don’t know.</w:t>
            </w:r>
          </w:p>
          <w:p w14:paraId="3335D9DA" w14:textId="37BCB211" w:rsidR="00192180" w:rsidRPr="008968A5" w:rsidRDefault="00A95BD4" w:rsidP="00612551">
            <w:pPr>
              <w:numPr>
                <w:ilvl w:val="0"/>
                <w:numId w:val="1"/>
              </w:numPr>
              <w:tabs>
                <w:tab w:val="clear" w:pos="720"/>
                <w:tab w:val="num" w:pos="380"/>
              </w:tabs>
              <w:overflowPunct w:val="0"/>
              <w:ind w:left="302" w:hanging="288"/>
              <w:textAlignment w:val="baseline"/>
            </w:pPr>
            <w:r>
              <w:t>Other:</w:t>
            </w:r>
          </w:p>
        </w:tc>
        <w:tc>
          <w:tcPr>
            <w:tcW w:w="5424" w:type="dxa"/>
          </w:tcPr>
          <w:p w14:paraId="7E8CC4A9" w14:textId="46CE54A9" w:rsidR="00553A04" w:rsidRDefault="00A95BD4" w:rsidP="00686F38">
            <w:r>
              <w:t>§ </w:t>
            </w:r>
            <w:r w:rsidRPr="008968A5">
              <w:t>26.111(d) states:</w:t>
            </w:r>
            <w:r w:rsidR="0057322F">
              <w:t xml:space="preserve"> </w:t>
            </w:r>
          </w:p>
          <w:p w14:paraId="1A81350E" w14:textId="483F8AB1" w:rsidR="00A95BD4" w:rsidRPr="008968A5" w:rsidRDefault="00A95BD4" w:rsidP="00686F38">
            <w:r w:rsidRPr="008968A5">
              <w:t xml:space="preserve">“Any specimen of </w:t>
            </w:r>
            <w:r>
              <w:t>15 mL</w:t>
            </w:r>
            <w:r w:rsidRPr="008968A5">
              <w:t xml:space="preserve"> or more that the collector suspects has been diluted, substituted, or adulterated, and any specimen of </w:t>
            </w:r>
            <w:r>
              <w:t>15 mL</w:t>
            </w:r>
            <w:r w:rsidRPr="008968A5">
              <w:t xml:space="preserve"> or more that has been collected under direct observation under paragraph (c) of this </w:t>
            </w:r>
            <w:r w:rsidR="0026251F">
              <w:t>section</w:t>
            </w:r>
            <w:r w:rsidRPr="008968A5">
              <w:t xml:space="preserve">, must be sent directly to the </w:t>
            </w:r>
            <w:r>
              <w:t>HHS</w:t>
            </w:r>
            <w:r>
              <w:noBreakHyphen/>
            </w:r>
            <w:r w:rsidRPr="008968A5">
              <w:t>certified laboratory for initial and, if required, confirmatory testing, and may not be subject to initial testing at a licensee testing facility.”</w:t>
            </w:r>
          </w:p>
        </w:tc>
      </w:tr>
      <w:tr w:rsidR="00A95BD4" w:rsidRPr="008968A5" w14:paraId="4A02B722" w14:textId="77777777" w:rsidTr="00987F9A">
        <w:trPr>
          <w:cantSplit/>
        </w:trPr>
        <w:tc>
          <w:tcPr>
            <w:tcW w:w="853" w:type="dxa"/>
          </w:tcPr>
          <w:p w14:paraId="62DF2225" w14:textId="193DE978" w:rsidR="00A95BD4" w:rsidRPr="008968A5" w:rsidRDefault="00A95BD4" w:rsidP="00686F38">
            <w:pPr>
              <w:jc w:val="center"/>
            </w:pPr>
            <w:r w:rsidRPr="008968A5">
              <w:t>B2</w:t>
            </w:r>
            <w:r w:rsidR="00454351">
              <w:t>4</w:t>
            </w:r>
          </w:p>
        </w:tc>
        <w:tc>
          <w:tcPr>
            <w:tcW w:w="2851" w:type="dxa"/>
          </w:tcPr>
          <w:p w14:paraId="252DC08E" w14:textId="7492ADDC" w:rsidR="00A95BD4" w:rsidRPr="008968A5" w:rsidRDefault="00A95BD4" w:rsidP="00686F38">
            <w:r w:rsidRPr="008968A5">
              <w:t xml:space="preserve">If you </w:t>
            </w:r>
            <w:r>
              <w:t>believe</w:t>
            </w:r>
            <w:r w:rsidRPr="008968A5">
              <w:t xml:space="preserve"> that </w:t>
            </w:r>
            <w:r>
              <w:t>the</w:t>
            </w:r>
            <w:r w:rsidRPr="008968A5">
              <w:t xml:space="preserve"> donor has tampered with the initial specimen, and a second specimen is collected under direct observation, which specimens are sent to the lab?</w:t>
            </w:r>
          </w:p>
          <w:p w14:paraId="6740DCA1" w14:textId="77777777" w:rsidR="00A95BD4" w:rsidRPr="008968A5" w:rsidRDefault="00A95BD4" w:rsidP="00686F38">
            <w:pPr>
              <w:rPr>
                <w:color w:val="FF0000"/>
              </w:rPr>
            </w:pPr>
          </w:p>
        </w:tc>
        <w:tc>
          <w:tcPr>
            <w:tcW w:w="3802" w:type="dxa"/>
          </w:tcPr>
          <w:p w14:paraId="3E5CEC8C" w14:textId="0D8B95A2" w:rsidR="00A95BD4" w:rsidRPr="008968A5" w:rsidRDefault="00A95BD4" w:rsidP="00DE43CA">
            <w:pPr>
              <w:numPr>
                <w:ilvl w:val="0"/>
                <w:numId w:val="1"/>
              </w:numPr>
              <w:tabs>
                <w:tab w:val="clear" w:pos="720"/>
                <w:tab w:val="num" w:pos="380"/>
              </w:tabs>
              <w:overflowPunct w:val="0"/>
              <w:ind w:left="302" w:hanging="288"/>
              <w:textAlignment w:val="baseline"/>
            </w:pPr>
            <w:r w:rsidRPr="008968A5">
              <w:t>Both specimens.</w:t>
            </w:r>
          </w:p>
          <w:p w14:paraId="0DEB8B75" w14:textId="5696B005" w:rsidR="00A95BD4" w:rsidRPr="008968A5" w:rsidRDefault="00AB1173" w:rsidP="00DE43CA">
            <w:pPr>
              <w:numPr>
                <w:ilvl w:val="0"/>
                <w:numId w:val="1"/>
              </w:numPr>
              <w:tabs>
                <w:tab w:val="clear" w:pos="720"/>
                <w:tab w:val="num" w:pos="380"/>
              </w:tabs>
              <w:overflowPunct w:val="0"/>
              <w:ind w:left="302" w:hanging="288"/>
              <w:textAlignment w:val="baseline"/>
            </w:pPr>
            <w:r>
              <w:t>Only the second specimen (i.e., </w:t>
            </w:r>
            <w:r w:rsidR="002346C4">
              <w:t>t</w:t>
            </w:r>
            <w:r w:rsidR="00A95BD4">
              <w:t xml:space="preserve">he </w:t>
            </w:r>
            <w:r w:rsidR="00A95BD4" w:rsidRPr="008968A5">
              <w:t xml:space="preserve">observed </w:t>
            </w:r>
            <w:r>
              <w:t>specimen)</w:t>
            </w:r>
            <w:r w:rsidR="00A95BD4" w:rsidRPr="008968A5">
              <w:t>.</w:t>
            </w:r>
          </w:p>
          <w:p w14:paraId="2051BDC1" w14:textId="28EB9827" w:rsidR="00A95BD4" w:rsidRPr="008968A5" w:rsidRDefault="00AB1173" w:rsidP="00DE43CA">
            <w:pPr>
              <w:numPr>
                <w:ilvl w:val="0"/>
                <w:numId w:val="1"/>
              </w:numPr>
              <w:tabs>
                <w:tab w:val="clear" w:pos="720"/>
                <w:tab w:val="num" w:pos="380"/>
              </w:tabs>
              <w:overflowPunct w:val="0"/>
              <w:ind w:left="302" w:hanging="288"/>
              <w:textAlignment w:val="baseline"/>
            </w:pPr>
            <w:r>
              <w:t xml:space="preserve">Only the initial specimen (i.e., the </w:t>
            </w:r>
            <w:r w:rsidR="00A95BD4" w:rsidRPr="008968A5">
              <w:t xml:space="preserve">tampered-with </w:t>
            </w:r>
            <w:r>
              <w:t>specimen).</w:t>
            </w:r>
          </w:p>
          <w:p w14:paraId="7AE95C11" w14:textId="3A24C24A" w:rsidR="00A95BD4" w:rsidRDefault="00A95BD4" w:rsidP="00DE43CA">
            <w:pPr>
              <w:numPr>
                <w:ilvl w:val="0"/>
                <w:numId w:val="1"/>
              </w:numPr>
              <w:tabs>
                <w:tab w:val="clear" w:pos="720"/>
                <w:tab w:val="num" w:pos="380"/>
              </w:tabs>
              <w:overflowPunct w:val="0"/>
              <w:ind w:left="302" w:hanging="288"/>
              <w:textAlignment w:val="baseline"/>
            </w:pPr>
            <w:r>
              <w:t>C</w:t>
            </w:r>
            <w:r w:rsidRPr="008968A5">
              <w:t>ontact FFD program</w:t>
            </w:r>
            <w:r>
              <w:t xml:space="preserve"> </w:t>
            </w:r>
            <w:r w:rsidRPr="008968A5">
              <w:t>manage</w:t>
            </w:r>
            <w:r w:rsidR="002346C4">
              <w:t>r</w:t>
            </w:r>
            <w:r w:rsidR="004619AB">
              <w:t xml:space="preserve"> for direction</w:t>
            </w:r>
            <w:r w:rsidRPr="008968A5">
              <w:t>.</w:t>
            </w:r>
            <w:r w:rsidR="0057322F">
              <w:t xml:space="preserve"> </w:t>
            </w:r>
          </w:p>
          <w:p w14:paraId="657DF8E7" w14:textId="77777777" w:rsidR="00A95BD4" w:rsidRPr="008968A5" w:rsidRDefault="00A95BD4" w:rsidP="00DE43CA">
            <w:pPr>
              <w:numPr>
                <w:ilvl w:val="0"/>
                <w:numId w:val="1"/>
              </w:numPr>
              <w:tabs>
                <w:tab w:val="clear" w:pos="720"/>
                <w:tab w:val="num" w:pos="380"/>
              </w:tabs>
              <w:overflowPunct w:val="0"/>
              <w:ind w:left="302" w:hanging="288"/>
              <w:textAlignment w:val="baseline"/>
            </w:pPr>
            <w:r w:rsidRPr="008968A5">
              <w:t>I don’t know.</w:t>
            </w:r>
          </w:p>
          <w:p w14:paraId="34B9A0E1" w14:textId="6179FA9D" w:rsidR="00192180" w:rsidRPr="008968A5" w:rsidRDefault="00A95BD4" w:rsidP="00612551">
            <w:pPr>
              <w:numPr>
                <w:ilvl w:val="0"/>
                <w:numId w:val="1"/>
              </w:numPr>
              <w:tabs>
                <w:tab w:val="clear" w:pos="720"/>
                <w:tab w:val="num" w:pos="380"/>
              </w:tabs>
              <w:overflowPunct w:val="0"/>
              <w:ind w:left="302" w:hanging="288"/>
              <w:textAlignment w:val="baseline"/>
            </w:pPr>
            <w:r>
              <w:t>Other:</w:t>
            </w:r>
          </w:p>
        </w:tc>
        <w:tc>
          <w:tcPr>
            <w:tcW w:w="5424" w:type="dxa"/>
          </w:tcPr>
          <w:p w14:paraId="2CD85320" w14:textId="2F3E63FB" w:rsidR="00553A04" w:rsidRDefault="00A95BD4" w:rsidP="00686F38">
            <w:r>
              <w:t>§ </w:t>
            </w:r>
            <w:r w:rsidRPr="008968A5">
              <w:t>26.111(d) states:</w:t>
            </w:r>
            <w:r w:rsidR="0057322F">
              <w:t xml:space="preserve"> </w:t>
            </w:r>
          </w:p>
          <w:p w14:paraId="33B1E09D" w14:textId="6B53DA81" w:rsidR="00A95BD4" w:rsidRPr="008968A5" w:rsidRDefault="00A95BD4" w:rsidP="00686F38">
            <w:r w:rsidRPr="008968A5">
              <w:t xml:space="preserve">“Any specimen of </w:t>
            </w:r>
            <w:r>
              <w:t>15 mL</w:t>
            </w:r>
            <w:r w:rsidRPr="008968A5">
              <w:t xml:space="preserve"> or more that the collector suspects has been diluted, substituted, or adulterated, and any specimen of </w:t>
            </w:r>
            <w:r>
              <w:t>15 mL</w:t>
            </w:r>
            <w:r w:rsidRPr="008968A5">
              <w:t xml:space="preserve"> or more that has been collected under direct observation under paragraph (c) of this </w:t>
            </w:r>
            <w:r w:rsidR="0026251F">
              <w:t>section</w:t>
            </w:r>
            <w:r w:rsidRPr="008968A5">
              <w:t xml:space="preserve">, must be sent directly to the </w:t>
            </w:r>
            <w:r>
              <w:t>HHS</w:t>
            </w:r>
            <w:r>
              <w:noBreakHyphen/>
            </w:r>
            <w:r w:rsidRPr="008968A5">
              <w:t>certified laboratory for initial and, if required, confirmatory testing, and may not be subject to initial testing at a licensee testing facility.”</w:t>
            </w:r>
          </w:p>
        </w:tc>
      </w:tr>
      <w:tr w:rsidR="00A95BD4" w:rsidRPr="008968A5" w14:paraId="30FAB666" w14:textId="77777777" w:rsidTr="00987F9A">
        <w:trPr>
          <w:cantSplit/>
        </w:trPr>
        <w:tc>
          <w:tcPr>
            <w:tcW w:w="853" w:type="dxa"/>
          </w:tcPr>
          <w:p w14:paraId="653873DB" w14:textId="27A36107" w:rsidR="00A95BD4" w:rsidRPr="008968A5" w:rsidRDefault="00A95BD4" w:rsidP="004459D8">
            <w:pPr>
              <w:jc w:val="center"/>
            </w:pPr>
            <w:r w:rsidRPr="008968A5">
              <w:lastRenderedPageBreak/>
              <w:t>B2</w:t>
            </w:r>
            <w:r w:rsidR="00454351">
              <w:t>5</w:t>
            </w:r>
          </w:p>
        </w:tc>
        <w:tc>
          <w:tcPr>
            <w:tcW w:w="2851" w:type="dxa"/>
          </w:tcPr>
          <w:p w14:paraId="41C196F6" w14:textId="078E5886" w:rsidR="00A95BD4" w:rsidRDefault="00A95BD4" w:rsidP="004459D8">
            <w:r w:rsidRPr="008968A5">
              <w:t>What do you do with a specimen of insufficient quantity (less than</w:t>
            </w:r>
          </w:p>
          <w:p w14:paraId="3AC9459E" w14:textId="532FE16D" w:rsidR="00A95BD4" w:rsidRPr="008968A5" w:rsidRDefault="00A95BD4" w:rsidP="004459D8">
            <w:r>
              <w:t>30 mL</w:t>
            </w:r>
            <w:r w:rsidRPr="008968A5">
              <w:t>)?</w:t>
            </w:r>
          </w:p>
        </w:tc>
        <w:tc>
          <w:tcPr>
            <w:tcW w:w="3802" w:type="dxa"/>
          </w:tcPr>
          <w:p w14:paraId="5680879A" w14:textId="3BEDC6E4" w:rsidR="00A95BD4" w:rsidRPr="008968A5" w:rsidRDefault="00A95BD4" w:rsidP="005546C3">
            <w:pPr>
              <w:numPr>
                <w:ilvl w:val="0"/>
                <w:numId w:val="1"/>
              </w:numPr>
              <w:tabs>
                <w:tab w:val="clear" w:pos="720"/>
                <w:tab w:val="num" w:pos="380"/>
              </w:tabs>
              <w:overflowPunct w:val="0"/>
              <w:spacing w:after="60"/>
              <w:ind w:left="302" w:hanging="288"/>
              <w:textAlignment w:val="baseline"/>
            </w:pPr>
            <w:r w:rsidRPr="008968A5">
              <w:t>Discard it, unless the specimen shows signs of tampering, adulteration, or the temperature or color was out of range.</w:t>
            </w:r>
            <w:r w:rsidR="0057322F">
              <w:t xml:space="preserve"> </w:t>
            </w:r>
            <w:r w:rsidRPr="008968A5">
              <w:t xml:space="preserve">If so, contact FFD program management and send the sample to the </w:t>
            </w:r>
            <w:r>
              <w:t>HHS</w:t>
            </w:r>
            <w:r>
              <w:noBreakHyphen/>
            </w:r>
            <w:r w:rsidRPr="008968A5">
              <w:t>certified laboratory.</w:t>
            </w:r>
          </w:p>
          <w:p w14:paraId="1BDF0A8B" w14:textId="77777777" w:rsidR="00A95BD4" w:rsidRPr="008968A5" w:rsidRDefault="00A95BD4" w:rsidP="005546C3">
            <w:pPr>
              <w:numPr>
                <w:ilvl w:val="0"/>
                <w:numId w:val="1"/>
              </w:numPr>
              <w:tabs>
                <w:tab w:val="clear" w:pos="720"/>
                <w:tab w:val="num" w:pos="380"/>
              </w:tabs>
              <w:overflowPunct w:val="0"/>
              <w:spacing w:after="60"/>
              <w:ind w:left="302" w:hanging="288"/>
              <w:textAlignment w:val="baseline"/>
            </w:pPr>
            <w:r w:rsidRPr="008968A5">
              <w:t>Discard it.</w:t>
            </w:r>
          </w:p>
          <w:p w14:paraId="56A44A0A" w14:textId="77777777" w:rsidR="00A95BD4" w:rsidRPr="008968A5" w:rsidRDefault="00A95BD4" w:rsidP="005546C3">
            <w:pPr>
              <w:numPr>
                <w:ilvl w:val="0"/>
                <w:numId w:val="1"/>
              </w:numPr>
              <w:tabs>
                <w:tab w:val="clear" w:pos="720"/>
                <w:tab w:val="num" w:pos="380"/>
              </w:tabs>
              <w:overflowPunct w:val="0"/>
              <w:spacing w:after="60"/>
              <w:ind w:left="302" w:hanging="288"/>
              <w:textAlignment w:val="baseline"/>
            </w:pPr>
            <w:r w:rsidRPr="008968A5">
              <w:t>Send it to the lab.</w:t>
            </w:r>
          </w:p>
          <w:p w14:paraId="3ADD14CA" w14:textId="77777777" w:rsidR="004619AB" w:rsidRDefault="004619AB" w:rsidP="005546C3">
            <w:pPr>
              <w:numPr>
                <w:ilvl w:val="0"/>
                <w:numId w:val="1"/>
              </w:numPr>
              <w:tabs>
                <w:tab w:val="clear" w:pos="720"/>
                <w:tab w:val="num" w:pos="380"/>
              </w:tabs>
              <w:overflowPunct w:val="0"/>
              <w:spacing w:after="60"/>
              <w:ind w:left="302" w:hanging="288"/>
              <w:textAlignment w:val="baseline"/>
            </w:pPr>
            <w:r>
              <w:t>Contact FFD program management for direction.</w:t>
            </w:r>
          </w:p>
          <w:p w14:paraId="1B365F96" w14:textId="77777777" w:rsidR="00A95BD4" w:rsidRPr="008968A5" w:rsidRDefault="00A95BD4" w:rsidP="005546C3">
            <w:pPr>
              <w:numPr>
                <w:ilvl w:val="0"/>
                <w:numId w:val="1"/>
              </w:numPr>
              <w:tabs>
                <w:tab w:val="clear" w:pos="720"/>
                <w:tab w:val="num" w:pos="380"/>
              </w:tabs>
              <w:overflowPunct w:val="0"/>
              <w:spacing w:after="60"/>
              <w:ind w:left="302" w:hanging="288"/>
              <w:textAlignment w:val="baseline"/>
            </w:pPr>
            <w:r w:rsidRPr="008968A5">
              <w:t>I don’t know.</w:t>
            </w:r>
          </w:p>
          <w:p w14:paraId="0FFDAC53" w14:textId="77777777" w:rsidR="00A95BD4" w:rsidRPr="008968A5" w:rsidRDefault="00A95BD4" w:rsidP="004459D8">
            <w:pPr>
              <w:numPr>
                <w:ilvl w:val="0"/>
                <w:numId w:val="1"/>
              </w:numPr>
              <w:tabs>
                <w:tab w:val="clear" w:pos="720"/>
                <w:tab w:val="num" w:pos="380"/>
              </w:tabs>
              <w:overflowPunct w:val="0"/>
              <w:ind w:left="302" w:hanging="288"/>
              <w:textAlignment w:val="baseline"/>
            </w:pPr>
            <w:r>
              <w:t>Other:</w:t>
            </w:r>
          </w:p>
          <w:p w14:paraId="11C8B3C9" w14:textId="77777777" w:rsidR="00A95BD4" w:rsidRPr="008968A5" w:rsidRDefault="00A95BD4" w:rsidP="004459D8">
            <w:pPr>
              <w:ind w:left="14"/>
            </w:pPr>
          </w:p>
          <w:p w14:paraId="5BA5F25F" w14:textId="77777777" w:rsidR="00A95BD4" w:rsidRPr="008968A5" w:rsidRDefault="00A95BD4" w:rsidP="004459D8"/>
          <w:p w14:paraId="085003E0" w14:textId="77777777" w:rsidR="00A95BD4" w:rsidRPr="008968A5" w:rsidRDefault="00A95BD4" w:rsidP="004459D8"/>
        </w:tc>
        <w:tc>
          <w:tcPr>
            <w:tcW w:w="5424" w:type="dxa"/>
          </w:tcPr>
          <w:p w14:paraId="6423658F" w14:textId="7AE6B2F7" w:rsidR="00553A04" w:rsidRDefault="00A95BD4" w:rsidP="004459D8">
            <w:r>
              <w:t>§ </w:t>
            </w:r>
            <w:r w:rsidRPr="008968A5">
              <w:t>26.109(b)(4) states:</w:t>
            </w:r>
            <w:r w:rsidR="0057322F">
              <w:t xml:space="preserve"> </w:t>
            </w:r>
          </w:p>
          <w:p w14:paraId="00B1684B" w14:textId="35E9C139" w:rsidR="00A95BD4" w:rsidRPr="008968A5" w:rsidRDefault="00A95BD4" w:rsidP="004459D8">
            <w:r w:rsidRPr="008968A5">
              <w:t xml:space="preserve">“Neither the donor nor the collector may combine specimens. The collector shall discard specimens of less than </w:t>
            </w:r>
            <w:r>
              <w:t>30 mL</w:t>
            </w:r>
            <w:r w:rsidRPr="008968A5">
              <w:t>, except if there is reason to believe that the donor has diluted, adulterated, substituted, or otherwise tampered with the specimen, based on the collector’s observations of the donor’s behavior during the colle</w:t>
            </w:r>
            <w:r w:rsidR="00D80132">
              <w:t xml:space="preserve">ction process or the specimen’s </w:t>
            </w:r>
            <w:r w:rsidRPr="008968A5">
              <w:t xml:space="preserve">characteristics, as specified in </w:t>
            </w:r>
            <w:r>
              <w:t>§ </w:t>
            </w:r>
            <w:r w:rsidRPr="008968A5">
              <w:t xml:space="preserve">26.111. If the collector has a reason to believe that a specimen that is </w:t>
            </w:r>
            <w:r>
              <w:t>15 mL</w:t>
            </w:r>
            <w:r w:rsidRPr="008968A5">
              <w:t xml:space="preserve"> or more, but less than </w:t>
            </w:r>
            <w:r>
              <w:t>30 mL</w:t>
            </w:r>
            <w:r w:rsidRPr="008968A5">
              <w:t xml:space="preserve">, has been diluted, adulterated, substituted, or altered, the collector shall prepare the suspect specimen for shipping to the </w:t>
            </w:r>
            <w:r>
              <w:t>HHS</w:t>
            </w:r>
            <w:r>
              <w:noBreakHyphen/>
            </w:r>
            <w:r w:rsidRPr="008968A5">
              <w:t xml:space="preserve">certified laboratory and contact FFD program management to determine whether a directly observed collection is required, as described in </w:t>
            </w:r>
            <w:r>
              <w:t>§ </w:t>
            </w:r>
            <w:r w:rsidRPr="008968A5">
              <w:t>26.115.”</w:t>
            </w:r>
          </w:p>
        </w:tc>
      </w:tr>
      <w:tr w:rsidR="00A95BD4" w:rsidRPr="008968A5" w14:paraId="4A88AFCD" w14:textId="77777777" w:rsidTr="00987F9A">
        <w:trPr>
          <w:cantSplit/>
        </w:trPr>
        <w:tc>
          <w:tcPr>
            <w:tcW w:w="853" w:type="dxa"/>
          </w:tcPr>
          <w:p w14:paraId="1D3446E4" w14:textId="6797FCE1" w:rsidR="00A95BD4" w:rsidRPr="008968A5" w:rsidRDefault="00A95BD4" w:rsidP="004459D8">
            <w:pPr>
              <w:jc w:val="center"/>
            </w:pPr>
            <w:r w:rsidRPr="008968A5">
              <w:t>B2</w:t>
            </w:r>
            <w:r w:rsidR="009C3266">
              <w:t>6</w:t>
            </w:r>
          </w:p>
        </w:tc>
        <w:tc>
          <w:tcPr>
            <w:tcW w:w="2851" w:type="dxa"/>
          </w:tcPr>
          <w:p w14:paraId="79906404" w14:textId="17605A63" w:rsidR="00A95BD4" w:rsidRPr="008968A5" w:rsidRDefault="00A95BD4" w:rsidP="004459D8">
            <w:r w:rsidRPr="008968A5">
              <w:t xml:space="preserve">If a specimen has been collected but not yet packaged for transfer, and you momentarily </w:t>
            </w:r>
            <w:proofErr w:type="gramStart"/>
            <w:r w:rsidRPr="008968A5">
              <w:t>have to</w:t>
            </w:r>
            <w:proofErr w:type="gramEnd"/>
            <w:r w:rsidRPr="008968A5">
              <w:t xml:space="preserve"> leave your workstation, what do you do with the sealed specimen(s) and </w:t>
            </w:r>
            <w:r w:rsidR="009C3266">
              <w:t xml:space="preserve">Federal </w:t>
            </w:r>
            <w:r w:rsidR="004619AB">
              <w:t>CCF</w:t>
            </w:r>
            <w:r w:rsidRPr="008968A5">
              <w:t>(s)?</w:t>
            </w:r>
          </w:p>
        </w:tc>
        <w:tc>
          <w:tcPr>
            <w:tcW w:w="3802" w:type="dxa"/>
          </w:tcPr>
          <w:p w14:paraId="3359E514" w14:textId="6176E123" w:rsidR="00A95BD4" w:rsidRPr="008968A5" w:rsidRDefault="00A95BD4" w:rsidP="005546C3">
            <w:pPr>
              <w:numPr>
                <w:ilvl w:val="0"/>
                <w:numId w:val="1"/>
              </w:numPr>
              <w:tabs>
                <w:tab w:val="clear" w:pos="720"/>
                <w:tab w:val="num" w:pos="380"/>
              </w:tabs>
              <w:overflowPunct w:val="0"/>
              <w:spacing w:after="60"/>
              <w:ind w:left="302" w:hanging="288"/>
              <w:textAlignment w:val="baseline"/>
            </w:pPr>
            <w:r w:rsidRPr="008968A5">
              <w:t xml:space="preserve">Take both the specimen(s) and </w:t>
            </w:r>
            <w:r w:rsidR="009C3266">
              <w:t xml:space="preserve">Federal </w:t>
            </w:r>
            <w:r>
              <w:t>CCF</w:t>
            </w:r>
            <w:r w:rsidRPr="008968A5">
              <w:t>(s) with me or secure them.</w:t>
            </w:r>
          </w:p>
          <w:p w14:paraId="1AB5F6A0" w14:textId="77777777" w:rsidR="00A95BD4" w:rsidRPr="008968A5" w:rsidRDefault="00A95BD4" w:rsidP="005546C3">
            <w:pPr>
              <w:numPr>
                <w:ilvl w:val="0"/>
                <w:numId w:val="1"/>
              </w:numPr>
              <w:tabs>
                <w:tab w:val="clear" w:pos="720"/>
                <w:tab w:val="num" w:pos="380"/>
              </w:tabs>
              <w:overflowPunct w:val="0"/>
              <w:spacing w:after="60"/>
              <w:ind w:left="302" w:hanging="288"/>
              <w:textAlignment w:val="baseline"/>
            </w:pPr>
            <w:r w:rsidRPr="008968A5">
              <w:t>Leave the specimen(s) with another authorized collector.</w:t>
            </w:r>
          </w:p>
          <w:p w14:paraId="51C3211B" w14:textId="77777777" w:rsidR="00A95BD4" w:rsidRPr="008968A5" w:rsidRDefault="00A95BD4" w:rsidP="005546C3">
            <w:pPr>
              <w:numPr>
                <w:ilvl w:val="0"/>
                <w:numId w:val="1"/>
              </w:numPr>
              <w:tabs>
                <w:tab w:val="clear" w:pos="720"/>
                <w:tab w:val="num" w:pos="380"/>
              </w:tabs>
              <w:overflowPunct w:val="0"/>
              <w:spacing w:after="60"/>
              <w:ind w:left="302" w:hanging="288"/>
              <w:textAlignment w:val="baseline"/>
            </w:pPr>
            <w:r w:rsidRPr="008968A5">
              <w:t>I don’t know.</w:t>
            </w:r>
          </w:p>
          <w:p w14:paraId="0981D95A" w14:textId="77777777" w:rsidR="00A95BD4" w:rsidRDefault="00A95BD4" w:rsidP="005546C3">
            <w:pPr>
              <w:numPr>
                <w:ilvl w:val="0"/>
                <w:numId w:val="1"/>
              </w:numPr>
              <w:tabs>
                <w:tab w:val="clear" w:pos="720"/>
                <w:tab w:val="num" w:pos="380"/>
              </w:tabs>
              <w:overflowPunct w:val="0"/>
              <w:spacing w:after="60"/>
              <w:ind w:left="302" w:hanging="288"/>
              <w:textAlignment w:val="baseline"/>
            </w:pPr>
            <w:r w:rsidRPr="008968A5">
              <w:t>Other:</w:t>
            </w:r>
          </w:p>
          <w:p w14:paraId="557BFD61" w14:textId="77777777" w:rsidR="00A95BD4" w:rsidRDefault="00A95BD4" w:rsidP="004459D8">
            <w:pPr>
              <w:overflowPunct w:val="0"/>
              <w:textAlignment w:val="baseline"/>
            </w:pPr>
          </w:p>
          <w:p w14:paraId="10B4481C" w14:textId="77777777" w:rsidR="00A95BD4" w:rsidRDefault="00A95BD4" w:rsidP="004459D8">
            <w:pPr>
              <w:overflowPunct w:val="0"/>
              <w:textAlignment w:val="baseline"/>
            </w:pPr>
          </w:p>
          <w:p w14:paraId="45D9DF80" w14:textId="77777777" w:rsidR="00A95BD4" w:rsidRPr="00D932D3" w:rsidRDefault="00A95BD4" w:rsidP="004459D8">
            <w:pPr>
              <w:overflowPunct w:val="0"/>
              <w:textAlignment w:val="baseline"/>
            </w:pPr>
          </w:p>
        </w:tc>
        <w:tc>
          <w:tcPr>
            <w:tcW w:w="5424" w:type="dxa"/>
          </w:tcPr>
          <w:p w14:paraId="2DFC5296" w14:textId="7F6CA6F6" w:rsidR="00553A04" w:rsidRDefault="00A95BD4" w:rsidP="004459D8">
            <w:r>
              <w:t>§ </w:t>
            </w:r>
            <w:r w:rsidRPr="008968A5">
              <w:t>26.117(g) states:</w:t>
            </w:r>
            <w:r w:rsidR="0057322F">
              <w:t xml:space="preserve"> </w:t>
            </w:r>
          </w:p>
          <w:p w14:paraId="52601168" w14:textId="6D684418" w:rsidR="00A95BD4" w:rsidRPr="008968A5" w:rsidRDefault="00A95BD4" w:rsidP="004459D8">
            <w:r w:rsidRPr="008968A5">
              <w:t>“If the involved collector momentarily leaves his or her workstation, the sealed specimens and</w:t>
            </w:r>
            <w:r w:rsidR="005E3ACB">
              <w:t xml:space="preserve"> </w:t>
            </w:r>
            <w:r w:rsidR="009C3266">
              <w:t>Federal CCFs</w:t>
            </w:r>
            <w:r w:rsidRPr="008968A5">
              <w:t xml:space="preserve"> must be secured or taken with him or her.”</w:t>
            </w:r>
          </w:p>
        </w:tc>
      </w:tr>
      <w:tr w:rsidR="00A95BD4" w:rsidRPr="008968A5" w14:paraId="2F3705EB" w14:textId="77777777" w:rsidTr="00987F9A">
        <w:trPr>
          <w:cantSplit/>
        </w:trPr>
        <w:tc>
          <w:tcPr>
            <w:tcW w:w="853" w:type="dxa"/>
          </w:tcPr>
          <w:p w14:paraId="78CD3053" w14:textId="7E5533D4" w:rsidR="00A95BD4" w:rsidRPr="009B7EA8" w:rsidRDefault="00A95BD4" w:rsidP="004459D8">
            <w:pPr>
              <w:jc w:val="center"/>
            </w:pPr>
            <w:r w:rsidRPr="009B7EA8">
              <w:lastRenderedPageBreak/>
              <w:t>B2</w:t>
            </w:r>
            <w:r w:rsidR="009C3266">
              <w:t>7</w:t>
            </w:r>
          </w:p>
        </w:tc>
        <w:tc>
          <w:tcPr>
            <w:tcW w:w="2851" w:type="dxa"/>
          </w:tcPr>
          <w:p w14:paraId="72C3CCB8" w14:textId="136D8EEB" w:rsidR="00A95BD4" w:rsidRPr="009B7EA8" w:rsidRDefault="008E0BAC" w:rsidP="004459D8">
            <w:r w:rsidRPr="009B7EA8">
              <w:t>In the exceptional event that</w:t>
            </w:r>
            <w:r w:rsidR="00A95BD4" w:rsidRPr="009B7EA8">
              <w:t xml:space="preserve"> a non-dedicated facility (public restroom or hospital examining room) is used for a collection</w:t>
            </w:r>
            <w:r>
              <w:t xml:space="preserve"> </w:t>
            </w:r>
            <w:r w:rsidRPr="009B7EA8">
              <w:t>(e.g., post-event test)</w:t>
            </w:r>
            <w:r w:rsidR="00A95BD4" w:rsidRPr="009B7EA8">
              <w:t>:</w:t>
            </w:r>
          </w:p>
          <w:p w14:paraId="5C91B6B0" w14:textId="77777777" w:rsidR="00A95BD4" w:rsidRPr="009B7EA8" w:rsidRDefault="00A95BD4" w:rsidP="004459D8"/>
          <w:p w14:paraId="5D1A63EA" w14:textId="77777777" w:rsidR="00A95BD4" w:rsidRPr="009B7EA8" w:rsidRDefault="00A95BD4" w:rsidP="004459D8">
            <w:r w:rsidRPr="009B7EA8">
              <w:t xml:space="preserve">How do you secure the location used for testing? </w:t>
            </w:r>
          </w:p>
        </w:tc>
        <w:tc>
          <w:tcPr>
            <w:tcW w:w="3802" w:type="dxa"/>
          </w:tcPr>
          <w:p w14:paraId="5877EA03" w14:textId="77777777" w:rsidR="00A95BD4" w:rsidRPr="008968A5" w:rsidRDefault="00A95BD4" w:rsidP="004610F6">
            <w:pPr>
              <w:numPr>
                <w:ilvl w:val="0"/>
                <w:numId w:val="1"/>
              </w:numPr>
              <w:tabs>
                <w:tab w:val="clear" w:pos="720"/>
                <w:tab w:val="num" w:pos="380"/>
              </w:tabs>
              <w:overflowPunct w:val="0"/>
              <w:spacing w:after="60"/>
              <w:ind w:left="302" w:hanging="288"/>
              <w:textAlignment w:val="baseline"/>
            </w:pPr>
            <w:r w:rsidRPr="008968A5">
              <w:t>Visually inspect the facility, add a coloring agent to the water in the toilet, assure that undetected access is prevented, and post limited access signs or assign an individual to ensure no unauthorized personnel are present during the collection process.</w:t>
            </w:r>
          </w:p>
          <w:p w14:paraId="0B596569" w14:textId="2C784306" w:rsidR="00A95BD4" w:rsidRPr="008968A5" w:rsidRDefault="00A95BD4" w:rsidP="004610F6">
            <w:pPr>
              <w:numPr>
                <w:ilvl w:val="0"/>
                <w:numId w:val="1"/>
              </w:numPr>
              <w:tabs>
                <w:tab w:val="clear" w:pos="720"/>
                <w:tab w:val="num" w:pos="380"/>
              </w:tabs>
              <w:overflowPunct w:val="0"/>
              <w:spacing w:after="60"/>
              <w:ind w:left="302" w:hanging="288"/>
              <w:textAlignment w:val="baseline"/>
            </w:pPr>
            <w:r w:rsidRPr="008968A5">
              <w:t>I don’t know</w:t>
            </w:r>
            <w:r w:rsidR="008E0BAC">
              <w:t>, I’ve never conducted a collection under these circumstances</w:t>
            </w:r>
            <w:r w:rsidRPr="008968A5">
              <w:t>.</w:t>
            </w:r>
          </w:p>
          <w:p w14:paraId="7F942B55" w14:textId="77777777" w:rsidR="00A95BD4" w:rsidRPr="00944974" w:rsidRDefault="00A95BD4" w:rsidP="004610F6">
            <w:pPr>
              <w:numPr>
                <w:ilvl w:val="0"/>
                <w:numId w:val="1"/>
              </w:numPr>
              <w:tabs>
                <w:tab w:val="clear" w:pos="720"/>
                <w:tab w:val="num" w:pos="380"/>
              </w:tabs>
              <w:overflowPunct w:val="0"/>
              <w:spacing w:after="60"/>
              <w:ind w:left="302" w:hanging="288"/>
              <w:textAlignment w:val="baseline"/>
            </w:pPr>
            <w:r>
              <w:t>Other:</w:t>
            </w:r>
          </w:p>
          <w:p w14:paraId="724F52F0" w14:textId="77777777" w:rsidR="00A95BD4" w:rsidRDefault="00A95BD4" w:rsidP="004459D8"/>
          <w:p w14:paraId="7A758525" w14:textId="77777777" w:rsidR="00A95BD4" w:rsidRDefault="00A95BD4" w:rsidP="004459D8"/>
          <w:p w14:paraId="682DB327" w14:textId="77777777" w:rsidR="00A95BD4" w:rsidRPr="008968A5" w:rsidRDefault="00A95BD4" w:rsidP="004459D8"/>
        </w:tc>
        <w:tc>
          <w:tcPr>
            <w:tcW w:w="5424" w:type="dxa"/>
          </w:tcPr>
          <w:p w14:paraId="5D844BCB" w14:textId="5417F064" w:rsidR="008E0BAC" w:rsidRDefault="00A95BD4" w:rsidP="004459D8">
            <w:r>
              <w:t>§ </w:t>
            </w:r>
            <w:r w:rsidRPr="008968A5">
              <w:t>26.87(f)</w:t>
            </w:r>
            <w:r>
              <w:t xml:space="preserve"> </w:t>
            </w:r>
            <w:r w:rsidR="008E0BAC">
              <w:t>states:</w:t>
            </w:r>
            <w:r w:rsidR="002346C4">
              <w:t xml:space="preserve"> </w:t>
            </w:r>
            <w:r w:rsidR="008E0BAC">
              <w:t>“</w:t>
            </w:r>
            <w:r w:rsidR="008E0BAC" w:rsidRPr="009B7EA8">
              <w:t>In the exceptional event that a designated collection site is inaccessible and there is an immediate requirement to collect a specimen</w:t>
            </w:r>
            <w:r w:rsidR="009C3266">
              <w:t xml:space="preserve"> for drug testing</w:t>
            </w:r>
            <w:r w:rsidR="008E0BAC" w:rsidRPr="009B7EA8">
              <w:t>, including, but not limited to, an event investigation, then the licensee or other entity may use a public rest room, onsite rest room, or hospital examining room according to the following procedures:</w:t>
            </w:r>
          </w:p>
          <w:p w14:paraId="4EE48109" w14:textId="2BF3FC2F" w:rsidR="00553A04" w:rsidRPr="00FD5A94" w:rsidRDefault="00A95BD4" w:rsidP="004459D8">
            <w:r w:rsidRPr="00FD5A94">
              <w:t>(1</w:t>
            </w:r>
            <w:r>
              <w:t>)</w:t>
            </w:r>
            <w:r w:rsidR="008E0BAC">
              <w:t xml:space="preserve"> </w:t>
            </w:r>
            <w:r w:rsidRPr="00FD5A94">
              <w:t>The facility must be secured by visual inspection to ensure that no unauthorized persons are present, and that undetected access (e.g., through a rear door not in the view of the collector) is impossible.</w:t>
            </w:r>
            <w:r w:rsidR="0057322F">
              <w:t xml:space="preserve"> </w:t>
            </w:r>
            <w:r w:rsidRPr="00FD5A94">
              <w:t>Security during the collection may be maintained by restricting access to collection materials and specimens. In the case of a public rest room, a sign must be posted or an individual assigned to ensure that no unauthorized personnel are present during the entire collection procedure to avoid embarrassment of the donor and distraction of the collector.”</w:t>
            </w:r>
          </w:p>
        </w:tc>
      </w:tr>
      <w:tr w:rsidR="00A95BD4" w:rsidRPr="008968A5" w14:paraId="03C81C6F" w14:textId="77777777" w:rsidTr="00987F9A">
        <w:trPr>
          <w:cantSplit/>
        </w:trPr>
        <w:tc>
          <w:tcPr>
            <w:tcW w:w="853" w:type="dxa"/>
          </w:tcPr>
          <w:p w14:paraId="6CEAE56E" w14:textId="7AF2996B" w:rsidR="00A95BD4" w:rsidRPr="008968A5" w:rsidRDefault="00A95BD4" w:rsidP="004459D8">
            <w:pPr>
              <w:jc w:val="center"/>
            </w:pPr>
            <w:r w:rsidRPr="008968A5">
              <w:t>B2</w:t>
            </w:r>
            <w:r w:rsidR="00C45A50">
              <w:t>8</w:t>
            </w:r>
          </w:p>
        </w:tc>
        <w:tc>
          <w:tcPr>
            <w:tcW w:w="2851" w:type="dxa"/>
          </w:tcPr>
          <w:p w14:paraId="0A709DBB" w14:textId="48B12E23" w:rsidR="00A95BD4" w:rsidRPr="008968A5" w:rsidRDefault="006469F4" w:rsidP="004459D8">
            <w:r w:rsidRPr="008968A5">
              <w:t>I</w:t>
            </w:r>
            <w:r w:rsidRPr="009B7EA8">
              <w:t xml:space="preserve">n the exceptional event </w:t>
            </w:r>
            <w:r>
              <w:t xml:space="preserve">that </w:t>
            </w:r>
            <w:r w:rsidR="00A95BD4" w:rsidRPr="008968A5">
              <w:t xml:space="preserve">a non-dedicated facility (public restroom or hospital examining room) is used for </w:t>
            </w:r>
            <w:r>
              <w:t xml:space="preserve">a </w:t>
            </w:r>
            <w:r w:rsidR="00A95BD4" w:rsidRPr="008968A5">
              <w:t>collection</w:t>
            </w:r>
            <w:r w:rsidR="00A95BD4">
              <w:t xml:space="preserve"> </w:t>
            </w:r>
            <w:r>
              <w:t>(</w:t>
            </w:r>
            <w:r w:rsidRPr="009B7EA8">
              <w:t>e.g., post-event test)</w:t>
            </w:r>
            <w:r w:rsidRPr="008968A5">
              <w:t>:</w:t>
            </w:r>
          </w:p>
          <w:p w14:paraId="1D5FD0A6" w14:textId="77777777" w:rsidR="00A95BD4" w:rsidRPr="008968A5" w:rsidRDefault="00A95BD4" w:rsidP="004459D8"/>
          <w:p w14:paraId="7FD42F3E" w14:textId="44C97447" w:rsidR="00A95BD4" w:rsidRPr="008968A5" w:rsidRDefault="00A95BD4" w:rsidP="004459D8">
            <w:r w:rsidRPr="008968A5">
              <w:t xml:space="preserve">Where do you (or a different collector of the same gender as the donor) go while the donor is in </w:t>
            </w:r>
            <w:r w:rsidR="006469F4">
              <w:t>a multi-unit stall</w:t>
            </w:r>
            <w:r w:rsidR="006469F4" w:rsidRPr="008968A5">
              <w:t xml:space="preserve"> </w:t>
            </w:r>
            <w:r w:rsidR="006469F4">
              <w:t>or single restroom</w:t>
            </w:r>
            <w:r w:rsidRPr="008968A5">
              <w:t>?</w:t>
            </w:r>
          </w:p>
        </w:tc>
        <w:tc>
          <w:tcPr>
            <w:tcW w:w="3802" w:type="dxa"/>
          </w:tcPr>
          <w:p w14:paraId="0A254D8B" w14:textId="38D1EC9A" w:rsidR="00A95BD4" w:rsidRPr="008968A5" w:rsidRDefault="006469F4" w:rsidP="004610F6">
            <w:pPr>
              <w:numPr>
                <w:ilvl w:val="0"/>
                <w:numId w:val="1"/>
              </w:numPr>
              <w:tabs>
                <w:tab w:val="clear" w:pos="720"/>
                <w:tab w:val="num" w:pos="380"/>
              </w:tabs>
              <w:overflowPunct w:val="0"/>
              <w:spacing w:after="60"/>
              <w:ind w:left="302" w:hanging="288"/>
              <w:textAlignment w:val="baseline"/>
            </w:pPr>
            <w:r>
              <w:t xml:space="preserve">Stand directly </w:t>
            </w:r>
            <w:r w:rsidR="00A95BD4" w:rsidRPr="008968A5">
              <w:t>outside the stall</w:t>
            </w:r>
            <w:r>
              <w:t xml:space="preserve"> (if multi-stall restroom) or outside the door to the room (if a single restroom)</w:t>
            </w:r>
            <w:r w:rsidR="00A95BD4" w:rsidRPr="008968A5">
              <w:t>.</w:t>
            </w:r>
          </w:p>
          <w:p w14:paraId="541C9640" w14:textId="52E5276D" w:rsidR="00A95BD4" w:rsidRPr="008968A5" w:rsidRDefault="006469F4" w:rsidP="004610F6">
            <w:pPr>
              <w:numPr>
                <w:ilvl w:val="0"/>
                <w:numId w:val="1"/>
              </w:numPr>
              <w:tabs>
                <w:tab w:val="clear" w:pos="720"/>
                <w:tab w:val="num" w:pos="380"/>
              </w:tabs>
              <w:overflowPunct w:val="0"/>
              <w:spacing w:after="60"/>
              <w:ind w:left="302" w:hanging="288"/>
              <w:textAlignment w:val="baseline"/>
            </w:pPr>
            <w:r>
              <w:t>Stand i</w:t>
            </w:r>
            <w:r w:rsidR="00A95BD4" w:rsidRPr="008968A5">
              <w:t>nside the stall</w:t>
            </w:r>
            <w:r>
              <w:t xml:space="preserve"> or restroom</w:t>
            </w:r>
            <w:r w:rsidR="00A95BD4" w:rsidRPr="008968A5">
              <w:t>.</w:t>
            </w:r>
          </w:p>
          <w:p w14:paraId="67BCFD66" w14:textId="72C025C8" w:rsidR="00A95BD4" w:rsidRPr="008968A5" w:rsidRDefault="00A95BD4" w:rsidP="004610F6">
            <w:pPr>
              <w:numPr>
                <w:ilvl w:val="0"/>
                <w:numId w:val="1"/>
              </w:numPr>
              <w:tabs>
                <w:tab w:val="clear" w:pos="720"/>
                <w:tab w:val="num" w:pos="380"/>
              </w:tabs>
              <w:overflowPunct w:val="0"/>
              <w:spacing w:after="60"/>
              <w:ind w:left="302" w:hanging="288"/>
              <w:textAlignment w:val="baseline"/>
            </w:pPr>
            <w:r w:rsidRPr="008968A5">
              <w:t>I don’t know</w:t>
            </w:r>
            <w:r w:rsidR="006469F4">
              <w:t>, I’ve never conducted a collection under these circumstances</w:t>
            </w:r>
            <w:r w:rsidRPr="008968A5">
              <w:t>.</w:t>
            </w:r>
          </w:p>
          <w:p w14:paraId="58521E53" w14:textId="77777777" w:rsidR="00A95BD4" w:rsidRPr="008968A5" w:rsidRDefault="00A95BD4" w:rsidP="004610F6">
            <w:pPr>
              <w:numPr>
                <w:ilvl w:val="0"/>
                <w:numId w:val="1"/>
              </w:numPr>
              <w:tabs>
                <w:tab w:val="clear" w:pos="720"/>
                <w:tab w:val="num" w:pos="380"/>
              </w:tabs>
              <w:overflowPunct w:val="0"/>
              <w:spacing w:after="60"/>
              <w:ind w:left="302" w:hanging="288"/>
              <w:textAlignment w:val="baseline"/>
            </w:pPr>
            <w:r>
              <w:t>Other:</w:t>
            </w:r>
          </w:p>
          <w:p w14:paraId="6162420C" w14:textId="77777777" w:rsidR="00A95BD4" w:rsidRDefault="00A95BD4" w:rsidP="004459D8">
            <w:pPr>
              <w:ind w:left="14"/>
            </w:pPr>
          </w:p>
          <w:p w14:paraId="38751C6E" w14:textId="77777777" w:rsidR="00A95BD4" w:rsidRPr="008968A5" w:rsidRDefault="00A95BD4" w:rsidP="004459D8">
            <w:pPr>
              <w:ind w:left="14"/>
            </w:pPr>
          </w:p>
          <w:p w14:paraId="118CB5C8" w14:textId="77777777" w:rsidR="00A95BD4" w:rsidRPr="00944974" w:rsidRDefault="00A95BD4" w:rsidP="004459D8"/>
        </w:tc>
        <w:tc>
          <w:tcPr>
            <w:tcW w:w="5424" w:type="dxa"/>
          </w:tcPr>
          <w:p w14:paraId="40696DCC" w14:textId="064E27AD" w:rsidR="00553A04" w:rsidRDefault="00A95BD4" w:rsidP="004459D8">
            <w:r>
              <w:t>§ </w:t>
            </w:r>
            <w:r w:rsidRPr="008968A5">
              <w:t>26.87(f)(3) states:</w:t>
            </w:r>
            <w:r w:rsidR="0057322F">
              <w:t xml:space="preserve"> </w:t>
            </w:r>
          </w:p>
          <w:p w14:paraId="5E2670F4" w14:textId="0C09DC41" w:rsidR="00A95BD4" w:rsidRPr="008968A5" w:rsidRDefault="00A95BD4" w:rsidP="004459D8">
            <w:r w:rsidRPr="008968A5">
              <w:t xml:space="preserve">“A collector of the same gender as the donor shall accompany the donor into the area that will be used for </w:t>
            </w:r>
            <w:r w:rsidR="009C3266">
              <w:t xml:space="preserve">a urine </w:t>
            </w:r>
            <w:r w:rsidRPr="008968A5">
              <w:t>specimen collection, but remain outside of the stall, if it is a multi-stalled rest room, or outside of the door to the room, if it is a single rest room, in which the donor will provide the specimen.</w:t>
            </w:r>
            <w:r w:rsidR="0057322F">
              <w:t xml:space="preserve"> </w:t>
            </w:r>
            <w:r w:rsidRPr="008968A5">
              <w:t>If a collector of the same gender is not available, the collector shall select a same-gender person to accompany the donor.</w:t>
            </w:r>
            <w:r w:rsidR="0057322F">
              <w:t xml:space="preserve"> </w:t>
            </w:r>
            <w:r w:rsidRPr="008968A5">
              <w:t xml:space="preserve">This person shall be instructed on the collection procedures specified in this subpart and his or her identity must be documented on the </w:t>
            </w:r>
            <w:r w:rsidR="009C3266">
              <w:t>Federal CCF</w:t>
            </w:r>
            <w:r w:rsidRPr="008968A5">
              <w:t>.”</w:t>
            </w:r>
          </w:p>
        </w:tc>
      </w:tr>
      <w:tr w:rsidR="00A95BD4" w:rsidRPr="008968A5" w14:paraId="145ED2A0" w14:textId="77777777" w:rsidTr="00987F9A">
        <w:trPr>
          <w:cantSplit/>
        </w:trPr>
        <w:tc>
          <w:tcPr>
            <w:tcW w:w="853" w:type="dxa"/>
          </w:tcPr>
          <w:p w14:paraId="2EF76EFF" w14:textId="4C25606B" w:rsidR="00A95BD4" w:rsidRPr="008968A5" w:rsidRDefault="00A95BD4" w:rsidP="004459D8">
            <w:pPr>
              <w:jc w:val="center"/>
            </w:pPr>
            <w:r w:rsidRPr="008968A5">
              <w:lastRenderedPageBreak/>
              <w:t>B2</w:t>
            </w:r>
            <w:r w:rsidR="009C3266">
              <w:t>9</w:t>
            </w:r>
          </w:p>
        </w:tc>
        <w:tc>
          <w:tcPr>
            <w:tcW w:w="2851" w:type="dxa"/>
          </w:tcPr>
          <w:p w14:paraId="6569E79A" w14:textId="1BA98F24" w:rsidR="00A95BD4" w:rsidRDefault="00E625EC" w:rsidP="004459D8">
            <w:r w:rsidRPr="008968A5">
              <w:t>I</w:t>
            </w:r>
            <w:r>
              <w:t xml:space="preserve">n the exceptional event that </w:t>
            </w:r>
            <w:r w:rsidR="00A95BD4" w:rsidRPr="008968A5">
              <w:t>a non-dedicated facility (public restroom or hospital examining room) is used for collections</w:t>
            </w:r>
            <w:r>
              <w:t xml:space="preserve"> </w:t>
            </w:r>
            <w:r w:rsidRPr="009B7EA8">
              <w:t>(e.g., post-event test)</w:t>
            </w:r>
            <w:r>
              <w:t>:</w:t>
            </w:r>
          </w:p>
          <w:p w14:paraId="2AE6FD47" w14:textId="77777777" w:rsidR="00A95BD4" w:rsidRDefault="00A95BD4" w:rsidP="004459D8"/>
          <w:p w14:paraId="7A8F49B5" w14:textId="686E9999" w:rsidR="00A95BD4" w:rsidRPr="008968A5" w:rsidRDefault="00E625EC" w:rsidP="004459D8">
            <w:r>
              <w:t>W</w:t>
            </w:r>
            <w:r w:rsidR="00A95BD4" w:rsidRPr="008968A5">
              <w:t>hat do you do after the collection?</w:t>
            </w:r>
          </w:p>
        </w:tc>
        <w:tc>
          <w:tcPr>
            <w:tcW w:w="3802" w:type="dxa"/>
          </w:tcPr>
          <w:p w14:paraId="660B9871" w14:textId="6BFF9937" w:rsidR="00A95BD4" w:rsidRPr="008968A5" w:rsidRDefault="00A95BD4" w:rsidP="004610F6">
            <w:pPr>
              <w:numPr>
                <w:ilvl w:val="0"/>
                <w:numId w:val="1"/>
              </w:numPr>
              <w:tabs>
                <w:tab w:val="clear" w:pos="720"/>
                <w:tab w:val="num" w:pos="380"/>
              </w:tabs>
              <w:overflowPunct w:val="0"/>
              <w:spacing w:after="60"/>
              <w:ind w:left="302" w:hanging="288"/>
              <w:textAlignment w:val="baseline"/>
            </w:pPr>
            <w:r w:rsidRPr="008968A5">
              <w:t>Inspect the toilet bowl and area and then flush the toilet.</w:t>
            </w:r>
          </w:p>
          <w:p w14:paraId="65E41245" w14:textId="77777777" w:rsidR="00A95BD4" w:rsidRPr="008968A5" w:rsidRDefault="00A95BD4" w:rsidP="004610F6">
            <w:pPr>
              <w:numPr>
                <w:ilvl w:val="0"/>
                <w:numId w:val="1"/>
              </w:numPr>
              <w:tabs>
                <w:tab w:val="clear" w:pos="720"/>
                <w:tab w:val="num" w:pos="380"/>
              </w:tabs>
              <w:overflowPunct w:val="0"/>
              <w:spacing w:after="60"/>
              <w:ind w:left="302" w:hanging="288"/>
              <w:textAlignment w:val="baseline"/>
            </w:pPr>
            <w:r w:rsidRPr="008968A5">
              <w:t>Inspect the toilet bowl and area.</w:t>
            </w:r>
          </w:p>
          <w:p w14:paraId="799DDE7E" w14:textId="77777777" w:rsidR="00A95BD4" w:rsidRPr="008968A5" w:rsidRDefault="00A95BD4" w:rsidP="004610F6">
            <w:pPr>
              <w:numPr>
                <w:ilvl w:val="0"/>
                <w:numId w:val="1"/>
              </w:numPr>
              <w:tabs>
                <w:tab w:val="clear" w:pos="720"/>
                <w:tab w:val="num" w:pos="380"/>
              </w:tabs>
              <w:overflowPunct w:val="0"/>
              <w:spacing w:after="60"/>
              <w:ind w:left="302" w:hanging="288"/>
              <w:textAlignment w:val="baseline"/>
            </w:pPr>
            <w:r w:rsidRPr="008968A5">
              <w:t>Flush the toilet.</w:t>
            </w:r>
          </w:p>
          <w:p w14:paraId="386D8A86" w14:textId="398BF3C6" w:rsidR="00A95BD4" w:rsidRPr="008968A5" w:rsidRDefault="00A95BD4" w:rsidP="004610F6">
            <w:pPr>
              <w:numPr>
                <w:ilvl w:val="0"/>
                <w:numId w:val="1"/>
              </w:numPr>
              <w:tabs>
                <w:tab w:val="clear" w:pos="720"/>
                <w:tab w:val="num" w:pos="380"/>
              </w:tabs>
              <w:overflowPunct w:val="0"/>
              <w:spacing w:after="60"/>
              <w:ind w:left="302" w:hanging="288"/>
              <w:textAlignment w:val="baseline"/>
            </w:pPr>
            <w:r w:rsidRPr="008968A5">
              <w:t>I don’t know</w:t>
            </w:r>
            <w:r w:rsidR="00E625EC">
              <w:t>, I’ve never conducted a collection under these circumstances</w:t>
            </w:r>
            <w:r w:rsidRPr="008968A5">
              <w:t>.</w:t>
            </w:r>
          </w:p>
          <w:p w14:paraId="3AAD59E9" w14:textId="77777777" w:rsidR="00A95BD4" w:rsidRDefault="00A95BD4" w:rsidP="004610F6">
            <w:pPr>
              <w:numPr>
                <w:ilvl w:val="0"/>
                <w:numId w:val="1"/>
              </w:numPr>
              <w:tabs>
                <w:tab w:val="clear" w:pos="720"/>
                <w:tab w:val="num" w:pos="380"/>
              </w:tabs>
              <w:overflowPunct w:val="0"/>
              <w:spacing w:after="60"/>
              <w:ind w:left="302" w:hanging="288"/>
              <w:textAlignment w:val="baseline"/>
            </w:pPr>
            <w:r>
              <w:t>Other:</w:t>
            </w:r>
          </w:p>
          <w:p w14:paraId="3FD027D6" w14:textId="77777777" w:rsidR="004A5A90" w:rsidRDefault="004A5A90" w:rsidP="004A5A90">
            <w:pPr>
              <w:overflowPunct w:val="0"/>
              <w:spacing w:after="60"/>
              <w:textAlignment w:val="baseline"/>
            </w:pPr>
          </w:p>
          <w:p w14:paraId="7C1AD250" w14:textId="579FE2A0" w:rsidR="00A95BD4" w:rsidRPr="008968A5" w:rsidRDefault="00A95BD4" w:rsidP="004A5A90">
            <w:pPr>
              <w:overflowPunct w:val="0"/>
              <w:spacing w:after="60"/>
              <w:textAlignment w:val="baseline"/>
            </w:pPr>
          </w:p>
        </w:tc>
        <w:tc>
          <w:tcPr>
            <w:tcW w:w="5424" w:type="dxa"/>
          </w:tcPr>
          <w:p w14:paraId="2926B849" w14:textId="7F54D882" w:rsidR="00553A04" w:rsidRDefault="00A95BD4" w:rsidP="004459D8">
            <w:r>
              <w:t>§ </w:t>
            </w:r>
            <w:r w:rsidRPr="008968A5">
              <w:t>26.87(f)(4) states:</w:t>
            </w:r>
            <w:r w:rsidR="0057322F">
              <w:t xml:space="preserve"> </w:t>
            </w:r>
          </w:p>
          <w:p w14:paraId="2C034445" w14:textId="77BE887A" w:rsidR="00A95BD4" w:rsidRPr="008968A5" w:rsidRDefault="00A95BD4" w:rsidP="004459D8">
            <w:r w:rsidRPr="008968A5">
              <w:t>“</w:t>
            </w:r>
            <w:r w:rsidR="009C3266">
              <w:t>Once</w:t>
            </w:r>
            <w:r w:rsidRPr="008968A5">
              <w:t xml:space="preserve"> the collector has possession of the specimen, </w:t>
            </w:r>
            <w:r w:rsidR="009C3266">
              <w:t>if the specimen is urine</w:t>
            </w:r>
            <w:r w:rsidR="00D6257E">
              <w:t xml:space="preserve">, </w:t>
            </w:r>
            <w:r w:rsidRPr="008968A5">
              <w:t>the collector shall inspect the toilet bowl and area to ensure that there is no evidence of a subversion attempt and shall then flush the toilet</w:t>
            </w:r>
            <w:r w:rsidR="009C3266">
              <w:t>, and for any specimen collected for drug testing</w:t>
            </w:r>
            <w:r w:rsidR="00503D25">
              <w:t>, t</w:t>
            </w:r>
            <w:r w:rsidRPr="008968A5">
              <w:t>he collector shall instruct the donor to participate with the collector in completing the chain</w:t>
            </w:r>
            <w:r w:rsidR="00A05DDD">
              <w:t xml:space="preserve"> </w:t>
            </w:r>
            <w:r w:rsidRPr="008968A5">
              <w:t>of</w:t>
            </w:r>
            <w:r w:rsidR="00A05DDD">
              <w:t xml:space="preserve"> </w:t>
            </w:r>
            <w:r w:rsidRPr="008968A5">
              <w:t>custody procedures.”</w:t>
            </w:r>
          </w:p>
        </w:tc>
      </w:tr>
    </w:tbl>
    <w:p w14:paraId="14C30983" w14:textId="77777777" w:rsidR="00F9668B" w:rsidRDefault="00F9668B" w:rsidP="004459D8"/>
    <w:tbl>
      <w:tblPr>
        <w:tblW w:w="1293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42"/>
        <w:gridCol w:w="2299"/>
        <w:gridCol w:w="3158"/>
        <w:gridCol w:w="6682"/>
        <w:gridCol w:w="49"/>
      </w:tblGrid>
      <w:tr w:rsidR="00F76B3B" w:rsidRPr="008968A5" w14:paraId="455882A8" w14:textId="77777777" w:rsidTr="00AD6719">
        <w:trPr>
          <w:cantSplit/>
          <w:tblHeader/>
        </w:trPr>
        <w:tc>
          <w:tcPr>
            <w:tcW w:w="0" w:type="auto"/>
            <w:gridSpan w:val="5"/>
            <w:shd w:val="clear" w:color="auto" w:fill="CCCCCC"/>
          </w:tcPr>
          <w:p w14:paraId="1950A1B6" w14:textId="71535AB0" w:rsidR="00F76B3B" w:rsidRPr="008968A5" w:rsidRDefault="00F76B3B" w:rsidP="00686F38">
            <w:pPr>
              <w:keepNext/>
              <w:keepLines/>
            </w:pPr>
            <w:r w:rsidRPr="008968A5">
              <w:lastRenderedPageBreak/>
              <w:t>C.</w:t>
            </w:r>
            <w:r w:rsidR="0057322F">
              <w:t xml:space="preserve"> </w:t>
            </w:r>
            <w:r w:rsidR="001B6324">
              <w:t xml:space="preserve">Urine Collection, </w:t>
            </w:r>
            <w:r w:rsidRPr="008968A5">
              <w:t>Observing the Facility</w:t>
            </w:r>
          </w:p>
        </w:tc>
      </w:tr>
      <w:tr w:rsidR="00D85A08" w:rsidRPr="008968A5" w14:paraId="1F864772" w14:textId="77777777" w:rsidTr="00517898">
        <w:trPr>
          <w:gridAfter w:val="1"/>
          <w:wAfter w:w="49" w:type="dxa"/>
          <w:cantSplit/>
          <w:trHeight w:val="345"/>
          <w:tblHeader/>
        </w:trPr>
        <w:tc>
          <w:tcPr>
            <w:tcW w:w="742" w:type="dxa"/>
            <w:vAlign w:val="center"/>
          </w:tcPr>
          <w:p w14:paraId="6F994211" w14:textId="2D0F2CB7" w:rsidR="001B6324" w:rsidRPr="008968A5" w:rsidRDefault="001B6324" w:rsidP="00686F38">
            <w:pPr>
              <w:keepNext/>
              <w:keepLines/>
              <w:jc w:val="center"/>
            </w:pPr>
            <w:r w:rsidRPr="008968A5">
              <w:rPr>
                <w:szCs w:val="24"/>
              </w:rPr>
              <w:t>Num.</w:t>
            </w:r>
          </w:p>
        </w:tc>
        <w:tc>
          <w:tcPr>
            <w:tcW w:w="2299" w:type="dxa"/>
            <w:vAlign w:val="center"/>
          </w:tcPr>
          <w:p w14:paraId="65887A9D" w14:textId="3A333894" w:rsidR="001B6324" w:rsidRPr="008968A5" w:rsidRDefault="001B6324" w:rsidP="00686F38">
            <w:pPr>
              <w:keepNext/>
              <w:keepLines/>
            </w:pPr>
            <w:r w:rsidRPr="000F4D83">
              <w:t>Question</w:t>
            </w:r>
          </w:p>
        </w:tc>
        <w:tc>
          <w:tcPr>
            <w:tcW w:w="3158" w:type="dxa"/>
            <w:vAlign w:val="center"/>
          </w:tcPr>
          <w:p w14:paraId="3FD4BD5D" w14:textId="5A0E6646" w:rsidR="001B6324" w:rsidRPr="008968A5" w:rsidRDefault="001B6324" w:rsidP="00496144">
            <w:pPr>
              <w:overflowPunct w:val="0"/>
              <w:textAlignment w:val="baseline"/>
            </w:pPr>
            <w:r w:rsidRPr="000F4D83">
              <w:t>Answer</w:t>
            </w:r>
          </w:p>
        </w:tc>
        <w:tc>
          <w:tcPr>
            <w:tcW w:w="6682" w:type="dxa"/>
            <w:vAlign w:val="center"/>
          </w:tcPr>
          <w:p w14:paraId="5F717AF1" w14:textId="75766378" w:rsidR="001B6324" w:rsidRPr="008968A5" w:rsidRDefault="001B6324" w:rsidP="00686F38">
            <w:pPr>
              <w:keepNext/>
              <w:keepLines/>
            </w:pPr>
            <w:r w:rsidRPr="000F4D83">
              <w:t>NRC R</w:t>
            </w:r>
            <w:r>
              <w:t>egulation(s)</w:t>
            </w:r>
          </w:p>
        </w:tc>
      </w:tr>
      <w:tr w:rsidR="00D85A08" w:rsidRPr="008968A5" w14:paraId="283DAAEF" w14:textId="77777777" w:rsidTr="00517898">
        <w:trPr>
          <w:gridAfter w:val="1"/>
          <w:wAfter w:w="49" w:type="dxa"/>
          <w:cantSplit/>
          <w:trHeight w:val="2262"/>
        </w:trPr>
        <w:tc>
          <w:tcPr>
            <w:tcW w:w="742" w:type="dxa"/>
          </w:tcPr>
          <w:p w14:paraId="7D6F965C" w14:textId="77777777" w:rsidR="001B6324" w:rsidRPr="008968A5" w:rsidRDefault="001B6324" w:rsidP="00686F38">
            <w:pPr>
              <w:keepNext/>
              <w:keepLines/>
              <w:jc w:val="center"/>
            </w:pPr>
            <w:r w:rsidRPr="008968A5">
              <w:t>C1</w:t>
            </w:r>
          </w:p>
        </w:tc>
        <w:tc>
          <w:tcPr>
            <w:tcW w:w="2299" w:type="dxa"/>
          </w:tcPr>
          <w:p w14:paraId="3CE83F3C" w14:textId="77777777" w:rsidR="001B6324" w:rsidRPr="008968A5" w:rsidRDefault="001B6324" w:rsidP="00686F38">
            <w:pPr>
              <w:keepNext/>
              <w:keepLines/>
            </w:pPr>
            <w:r w:rsidRPr="008968A5">
              <w:t xml:space="preserve">Was the urine collection site prepared for the inspection team, and did the vendor cooperate with the inspection team and facilitate the inspection process, including producing the required records? </w:t>
            </w:r>
          </w:p>
        </w:tc>
        <w:tc>
          <w:tcPr>
            <w:tcW w:w="3158" w:type="dxa"/>
          </w:tcPr>
          <w:p w14:paraId="34CEA55B" w14:textId="77777777" w:rsidR="001B6324" w:rsidRPr="008968A5" w:rsidRDefault="001B6324" w:rsidP="00612551">
            <w:pPr>
              <w:numPr>
                <w:ilvl w:val="0"/>
                <w:numId w:val="1"/>
              </w:numPr>
              <w:tabs>
                <w:tab w:val="clear" w:pos="720"/>
                <w:tab w:val="num" w:pos="380"/>
              </w:tabs>
              <w:overflowPunct w:val="0"/>
              <w:spacing w:after="60"/>
              <w:ind w:left="302" w:hanging="288"/>
              <w:textAlignment w:val="baseline"/>
            </w:pPr>
            <w:r w:rsidRPr="008968A5">
              <w:t>Yes.</w:t>
            </w:r>
          </w:p>
          <w:p w14:paraId="76AA759D" w14:textId="1756A111" w:rsidR="001B6324" w:rsidRPr="008968A5" w:rsidRDefault="001B6324" w:rsidP="00612551">
            <w:pPr>
              <w:numPr>
                <w:ilvl w:val="0"/>
                <w:numId w:val="1"/>
              </w:numPr>
              <w:tabs>
                <w:tab w:val="clear" w:pos="720"/>
                <w:tab w:val="num" w:pos="380"/>
              </w:tabs>
              <w:overflowPunct w:val="0"/>
              <w:spacing w:after="60"/>
              <w:ind w:left="302" w:hanging="288"/>
              <w:textAlignment w:val="baseline"/>
            </w:pPr>
            <w:r>
              <w:t xml:space="preserve">No. </w:t>
            </w:r>
            <w:r w:rsidRPr="008968A5">
              <w:t>Staff at the collection site were unable to produce all required records.</w:t>
            </w:r>
          </w:p>
          <w:p w14:paraId="046EF4E9" w14:textId="6386AD99" w:rsidR="001B6324" w:rsidRPr="008968A5" w:rsidRDefault="001B6324" w:rsidP="00612551">
            <w:pPr>
              <w:numPr>
                <w:ilvl w:val="0"/>
                <w:numId w:val="1"/>
              </w:numPr>
              <w:tabs>
                <w:tab w:val="clear" w:pos="720"/>
                <w:tab w:val="num" w:pos="380"/>
              </w:tabs>
              <w:overflowPunct w:val="0"/>
              <w:spacing w:after="60"/>
              <w:ind w:left="302" w:hanging="288"/>
              <w:textAlignment w:val="baseline"/>
            </w:pPr>
            <w:r w:rsidRPr="008968A5">
              <w:t>No. Staff at the collection site provided the requested records but did not participate in a mock collection.</w:t>
            </w:r>
          </w:p>
          <w:p w14:paraId="6C6CA25E" w14:textId="508314C3" w:rsidR="001B6324" w:rsidRPr="008968A5" w:rsidRDefault="001B6324" w:rsidP="009C3266">
            <w:pPr>
              <w:numPr>
                <w:ilvl w:val="0"/>
                <w:numId w:val="1"/>
              </w:numPr>
              <w:tabs>
                <w:tab w:val="clear" w:pos="720"/>
                <w:tab w:val="num" w:pos="380"/>
              </w:tabs>
              <w:overflowPunct w:val="0"/>
              <w:ind w:left="302" w:hanging="288"/>
              <w:textAlignment w:val="baseline"/>
            </w:pPr>
            <w:r>
              <w:t>Other:</w:t>
            </w:r>
          </w:p>
        </w:tc>
        <w:tc>
          <w:tcPr>
            <w:tcW w:w="6682" w:type="dxa"/>
          </w:tcPr>
          <w:p w14:paraId="241F8174" w14:textId="7502EA0F" w:rsidR="00553A04" w:rsidRDefault="001B6324" w:rsidP="00686F38">
            <w:pPr>
              <w:keepNext/>
              <w:keepLines/>
            </w:pPr>
            <w:r>
              <w:t>§ </w:t>
            </w:r>
            <w:r w:rsidRPr="008968A5">
              <w:t>26.87(c) states:</w:t>
            </w:r>
            <w:r w:rsidR="0057322F">
              <w:t xml:space="preserve"> </w:t>
            </w:r>
          </w:p>
          <w:p w14:paraId="1E9DD694" w14:textId="67B6129C" w:rsidR="001B6324" w:rsidRPr="008968A5" w:rsidRDefault="001B6324" w:rsidP="00686F38">
            <w:pPr>
              <w:keepNext/>
              <w:keepLines/>
            </w:pPr>
            <w:r w:rsidRPr="008968A5">
              <w:t>“Contracts for collection site services must permit representatives of the NRC, licensee, or other entity to conduct unannounced inspections and audits and to obtain all information and documentation that is reasonably relevant to the inspections and audits.”</w:t>
            </w:r>
          </w:p>
        </w:tc>
      </w:tr>
      <w:tr w:rsidR="00D85A08" w:rsidRPr="008968A5" w14:paraId="20BCCD62" w14:textId="77777777" w:rsidTr="00517898">
        <w:trPr>
          <w:gridAfter w:val="1"/>
          <w:wAfter w:w="49" w:type="dxa"/>
          <w:cantSplit/>
        </w:trPr>
        <w:tc>
          <w:tcPr>
            <w:tcW w:w="742" w:type="dxa"/>
          </w:tcPr>
          <w:p w14:paraId="60D34B05" w14:textId="77777777" w:rsidR="001B6324" w:rsidRPr="008968A5" w:rsidRDefault="001B6324" w:rsidP="00686F38">
            <w:pPr>
              <w:jc w:val="center"/>
            </w:pPr>
            <w:r w:rsidRPr="008968A5">
              <w:t>C2</w:t>
            </w:r>
          </w:p>
        </w:tc>
        <w:tc>
          <w:tcPr>
            <w:tcW w:w="2299" w:type="dxa"/>
          </w:tcPr>
          <w:p w14:paraId="24F1E180" w14:textId="6CC098C0" w:rsidR="001B6324" w:rsidRPr="008968A5" w:rsidRDefault="001B6324" w:rsidP="00686F38">
            <w:r w:rsidRPr="008968A5">
              <w:t xml:space="preserve">Is the </w:t>
            </w:r>
            <w:r w:rsidR="009C3266">
              <w:t>designated collection site</w:t>
            </w:r>
            <w:r w:rsidRPr="008968A5">
              <w:t xml:space="preserve"> securely </w:t>
            </w:r>
            <w:proofErr w:type="gramStart"/>
            <w:r w:rsidRPr="008968A5">
              <w:t>maintained at all times</w:t>
            </w:r>
            <w:proofErr w:type="gramEnd"/>
            <w:r w:rsidRPr="008968A5">
              <w:t>?</w:t>
            </w:r>
          </w:p>
        </w:tc>
        <w:tc>
          <w:tcPr>
            <w:tcW w:w="3158" w:type="dxa"/>
          </w:tcPr>
          <w:p w14:paraId="6E64A771"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Yes.</w:t>
            </w:r>
          </w:p>
          <w:p w14:paraId="26787FE1"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No.</w:t>
            </w:r>
          </w:p>
          <w:p w14:paraId="77CEAEE1" w14:textId="77777777" w:rsidR="001B6324" w:rsidRPr="008968A5" w:rsidRDefault="001B6324" w:rsidP="00DE43CA">
            <w:pPr>
              <w:numPr>
                <w:ilvl w:val="0"/>
                <w:numId w:val="1"/>
              </w:numPr>
              <w:tabs>
                <w:tab w:val="clear" w:pos="720"/>
                <w:tab w:val="num" w:pos="380"/>
              </w:tabs>
              <w:overflowPunct w:val="0"/>
              <w:ind w:left="302" w:hanging="288"/>
              <w:textAlignment w:val="baseline"/>
            </w:pPr>
            <w:r>
              <w:t>Other:</w:t>
            </w:r>
          </w:p>
          <w:p w14:paraId="4F17ED44" w14:textId="77777777" w:rsidR="001B6324" w:rsidRPr="008968A5" w:rsidRDefault="001B6324" w:rsidP="00DE43CA">
            <w:pPr>
              <w:overflowPunct w:val="0"/>
              <w:ind w:left="14"/>
              <w:textAlignment w:val="baseline"/>
            </w:pPr>
          </w:p>
          <w:p w14:paraId="63F62989" w14:textId="77777777" w:rsidR="001B6324" w:rsidRPr="008968A5" w:rsidRDefault="001B6324" w:rsidP="00686F38"/>
          <w:p w14:paraId="75A452D2" w14:textId="77777777" w:rsidR="001B6324" w:rsidRPr="008968A5" w:rsidRDefault="001B6324" w:rsidP="00686F38"/>
        </w:tc>
        <w:tc>
          <w:tcPr>
            <w:tcW w:w="6682" w:type="dxa"/>
          </w:tcPr>
          <w:p w14:paraId="4EF4D1D9" w14:textId="0BDA44F4" w:rsidR="00553A04" w:rsidRDefault="001B6324" w:rsidP="00686F38">
            <w:pPr>
              <w:keepNext/>
              <w:keepLines/>
            </w:pPr>
            <w:r>
              <w:t>§ </w:t>
            </w:r>
            <w:r w:rsidRPr="008968A5">
              <w:t>26.87(d) states:</w:t>
            </w:r>
            <w:r w:rsidR="0057322F">
              <w:t xml:space="preserve"> </w:t>
            </w:r>
          </w:p>
          <w:p w14:paraId="3C0A2B44" w14:textId="0F68EB3B" w:rsidR="001B6324" w:rsidRPr="008968A5" w:rsidRDefault="001B6324" w:rsidP="00686F38">
            <w:pPr>
              <w:keepNext/>
              <w:keepLines/>
            </w:pPr>
            <w:r w:rsidRPr="008968A5">
              <w:t>“Licensees and other entities shall take the following measures to prevent unauthorized access to the collection site that could compromise the integrity of the collection process or the specimens:</w:t>
            </w:r>
          </w:p>
          <w:p w14:paraId="2C0A4318" w14:textId="47118094" w:rsidR="001B6324" w:rsidRPr="008968A5" w:rsidRDefault="001B6324" w:rsidP="00686F38">
            <w:pPr>
              <w:keepNext/>
              <w:keepLines/>
            </w:pPr>
            <w:r w:rsidRPr="008968A5">
              <w:t xml:space="preserve">(2) A designated collection site must be secure. If a collection site is dedicated solely to specimen collection, it must </w:t>
            </w:r>
            <w:proofErr w:type="gramStart"/>
            <w:r w:rsidRPr="008968A5">
              <w:t>be secure at all times</w:t>
            </w:r>
            <w:proofErr w:type="gramEnd"/>
            <w:r w:rsidRPr="008968A5">
              <w:t>. Methods of assuring security may include, but are not limited to, physical measures to control access, such as locked doors, alarms, or visual monitoring of the collection site when it is not occupied</w:t>
            </w:r>
            <w:r w:rsidR="002E2010">
              <w:t>.</w:t>
            </w:r>
            <w:r w:rsidR="003B3654">
              <w:t>”</w:t>
            </w:r>
          </w:p>
        </w:tc>
      </w:tr>
      <w:tr w:rsidR="00D85A08" w:rsidRPr="008968A5" w14:paraId="5016ED78" w14:textId="77777777" w:rsidTr="00517898">
        <w:trPr>
          <w:gridAfter w:val="1"/>
          <w:wAfter w:w="49" w:type="dxa"/>
          <w:cantSplit/>
        </w:trPr>
        <w:tc>
          <w:tcPr>
            <w:tcW w:w="742" w:type="dxa"/>
          </w:tcPr>
          <w:p w14:paraId="061FDE08" w14:textId="77777777" w:rsidR="001B6324" w:rsidRPr="008968A5" w:rsidRDefault="001B6324" w:rsidP="00686F38">
            <w:pPr>
              <w:jc w:val="center"/>
            </w:pPr>
            <w:r w:rsidRPr="008968A5">
              <w:t>C3</w:t>
            </w:r>
          </w:p>
        </w:tc>
        <w:tc>
          <w:tcPr>
            <w:tcW w:w="2299" w:type="dxa"/>
          </w:tcPr>
          <w:p w14:paraId="0F957994" w14:textId="77777777" w:rsidR="001B6324" w:rsidRPr="008968A5" w:rsidRDefault="001B6324" w:rsidP="00686F38">
            <w:r w:rsidRPr="008968A5">
              <w:t>Are only authorized personnel permitted in any area of the designated collection site where urine specimens are collected and stored?</w:t>
            </w:r>
          </w:p>
        </w:tc>
        <w:tc>
          <w:tcPr>
            <w:tcW w:w="3158" w:type="dxa"/>
          </w:tcPr>
          <w:p w14:paraId="7465DDBB"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Yes.</w:t>
            </w:r>
          </w:p>
          <w:p w14:paraId="02F84D44"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No.</w:t>
            </w:r>
          </w:p>
          <w:p w14:paraId="0AB8E6C6" w14:textId="77777777" w:rsidR="001B6324" w:rsidRPr="008968A5" w:rsidRDefault="001B6324" w:rsidP="00DE43CA">
            <w:pPr>
              <w:numPr>
                <w:ilvl w:val="0"/>
                <w:numId w:val="1"/>
              </w:numPr>
              <w:tabs>
                <w:tab w:val="clear" w:pos="720"/>
                <w:tab w:val="num" w:pos="380"/>
              </w:tabs>
              <w:overflowPunct w:val="0"/>
              <w:ind w:left="302" w:hanging="288"/>
              <w:textAlignment w:val="baseline"/>
            </w:pPr>
            <w:r>
              <w:t>Other:</w:t>
            </w:r>
          </w:p>
          <w:p w14:paraId="7279EED4" w14:textId="77777777" w:rsidR="001B6324" w:rsidRPr="00E51A7F" w:rsidRDefault="001B6324" w:rsidP="00DE43CA">
            <w:pPr>
              <w:overflowPunct w:val="0"/>
              <w:textAlignment w:val="baseline"/>
            </w:pPr>
          </w:p>
          <w:p w14:paraId="00ABEE4B" w14:textId="77777777" w:rsidR="001B6324" w:rsidRDefault="001B6324" w:rsidP="00DE43CA"/>
          <w:p w14:paraId="4ACC34FD" w14:textId="77777777" w:rsidR="001B6324" w:rsidRPr="008968A5" w:rsidRDefault="001B6324" w:rsidP="00DE43CA"/>
        </w:tc>
        <w:tc>
          <w:tcPr>
            <w:tcW w:w="6682" w:type="dxa"/>
          </w:tcPr>
          <w:p w14:paraId="51E14FFF" w14:textId="4F93EFB9" w:rsidR="00553A04" w:rsidRDefault="001B6324" w:rsidP="00686F38">
            <w:r>
              <w:t>§ </w:t>
            </w:r>
            <w:r w:rsidRPr="008968A5">
              <w:t>26.87(d) states:</w:t>
            </w:r>
            <w:r w:rsidR="0057322F">
              <w:t xml:space="preserve"> </w:t>
            </w:r>
          </w:p>
          <w:p w14:paraId="1719B3E4" w14:textId="22727595" w:rsidR="001B6324" w:rsidRPr="008968A5" w:rsidRDefault="001B6324" w:rsidP="00686F38">
            <w:r w:rsidRPr="008968A5">
              <w:t>“</w:t>
            </w:r>
            <w:r w:rsidR="009C3266" w:rsidRPr="008968A5">
              <w:t>Licensees and other entities shall take the following measures to prevent unauthorized access to the collection site that could compromise the integrity of the collection process or the specimens</w:t>
            </w:r>
            <w:r w:rsidR="00F15893">
              <w:t>.</w:t>
            </w:r>
            <w:r w:rsidR="009C3266">
              <w:t xml:space="preserve"> </w:t>
            </w:r>
            <w:r w:rsidR="00822ACC">
              <w:t xml:space="preserve">(1) </w:t>
            </w:r>
            <w:r w:rsidRPr="008968A5">
              <w:t>Unauthorized personnel may not be permitted in any part of the designated collection site where specimens are collected or stored.”</w:t>
            </w:r>
          </w:p>
        </w:tc>
      </w:tr>
      <w:tr w:rsidR="00D85A08" w:rsidRPr="008968A5" w14:paraId="58E2AB95" w14:textId="77777777" w:rsidTr="00517898">
        <w:trPr>
          <w:gridAfter w:val="1"/>
          <w:wAfter w:w="49" w:type="dxa"/>
          <w:cantSplit/>
        </w:trPr>
        <w:tc>
          <w:tcPr>
            <w:tcW w:w="742" w:type="dxa"/>
          </w:tcPr>
          <w:p w14:paraId="1AA104EA" w14:textId="77777777" w:rsidR="001B6324" w:rsidRPr="008968A5" w:rsidRDefault="001B6324" w:rsidP="00686F38">
            <w:pPr>
              <w:jc w:val="center"/>
            </w:pPr>
            <w:r w:rsidRPr="008968A5">
              <w:lastRenderedPageBreak/>
              <w:t>C4</w:t>
            </w:r>
          </w:p>
        </w:tc>
        <w:tc>
          <w:tcPr>
            <w:tcW w:w="2299" w:type="dxa"/>
          </w:tcPr>
          <w:p w14:paraId="2E464333" w14:textId="25CB112B" w:rsidR="001B6324" w:rsidRPr="008968A5" w:rsidRDefault="001B6324" w:rsidP="00686F38">
            <w:r w:rsidRPr="008968A5">
              <w:t xml:space="preserve">Is security of the collection materials and completed specimens within the collection site </w:t>
            </w:r>
            <w:proofErr w:type="gramStart"/>
            <w:r w:rsidRPr="008968A5">
              <w:t>maintained at all times</w:t>
            </w:r>
            <w:proofErr w:type="gramEnd"/>
            <w:r w:rsidRPr="008968A5">
              <w:t>?</w:t>
            </w:r>
            <w:r w:rsidR="0057322F">
              <w:t xml:space="preserve"> </w:t>
            </w:r>
          </w:p>
        </w:tc>
        <w:tc>
          <w:tcPr>
            <w:tcW w:w="3158" w:type="dxa"/>
          </w:tcPr>
          <w:p w14:paraId="588CCC39"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Yes.</w:t>
            </w:r>
          </w:p>
          <w:p w14:paraId="2C839899"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No.</w:t>
            </w:r>
          </w:p>
          <w:p w14:paraId="4F820304"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O</w:t>
            </w:r>
            <w:r>
              <w:t>ther:</w:t>
            </w:r>
          </w:p>
          <w:p w14:paraId="49BA9DB3" w14:textId="77777777" w:rsidR="001B6324" w:rsidRPr="008968A5" w:rsidRDefault="001B6324" w:rsidP="00DE43CA">
            <w:pPr>
              <w:overflowPunct w:val="0"/>
              <w:ind w:left="14"/>
              <w:textAlignment w:val="baseline"/>
            </w:pPr>
          </w:p>
          <w:p w14:paraId="1740AF6D" w14:textId="77777777" w:rsidR="001B6324" w:rsidRPr="008968A5" w:rsidRDefault="001B6324" w:rsidP="00DE43CA"/>
        </w:tc>
        <w:tc>
          <w:tcPr>
            <w:tcW w:w="6682" w:type="dxa"/>
          </w:tcPr>
          <w:p w14:paraId="2300F419" w14:textId="7960770D" w:rsidR="00553A04" w:rsidRDefault="001B6324" w:rsidP="00686F38">
            <w:r>
              <w:t>§ </w:t>
            </w:r>
            <w:r w:rsidRPr="008968A5">
              <w:t>26.87(d)(2) states:</w:t>
            </w:r>
            <w:r w:rsidR="0057322F">
              <w:t xml:space="preserve"> </w:t>
            </w:r>
          </w:p>
          <w:p w14:paraId="2796A272" w14:textId="1F8D0826" w:rsidR="00553A04" w:rsidRPr="008968A5" w:rsidRDefault="001B6324" w:rsidP="00686F38">
            <w:r w:rsidRPr="008968A5">
              <w:t xml:space="preserve">“A designated collection site must be secure. If a collection site is dedicated solely to specimen collection, it must </w:t>
            </w:r>
            <w:proofErr w:type="gramStart"/>
            <w:r w:rsidRPr="008968A5">
              <w:t>be secure at all times</w:t>
            </w:r>
            <w:proofErr w:type="gramEnd"/>
            <w:r w:rsidRPr="008968A5">
              <w:t>. Methods of assuring security may include, but are not limited to, physical measures to control access, such as locked doors, alarms, or visual monitoring of the collection site when it is not occupied.”</w:t>
            </w:r>
          </w:p>
        </w:tc>
      </w:tr>
      <w:tr w:rsidR="00D85A08" w:rsidRPr="008968A5" w14:paraId="560B145A" w14:textId="77777777" w:rsidTr="00517898">
        <w:trPr>
          <w:gridAfter w:val="1"/>
          <w:wAfter w:w="49" w:type="dxa"/>
          <w:cantSplit/>
        </w:trPr>
        <w:tc>
          <w:tcPr>
            <w:tcW w:w="742" w:type="dxa"/>
          </w:tcPr>
          <w:p w14:paraId="0ADD4780" w14:textId="77777777" w:rsidR="001B6324" w:rsidRPr="008968A5" w:rsidRDefault="001B6324" w:rsidP="00686F38">
            <w:pPr>
              <w:jc w:val="center"/>
            </w:pPr>
            <w:r w:rsidRPr="008968A5">
              <w:t>C5</w:t>
            </w:r>
          </w:p>
        </w:tc>
        <w:tc>
          <w:tcPr>
            <w:tcW w:w="2299" w:type="dxa"/>
          </w:tcPr>
          <w:p w14:paraId="660CC134" w14:textId="77777777" w:rsidR="001B6324" w:rsidRPr="008968A5" w:rsidRDefault="001B6324" w:rsidP="00686F38">
            <w:r w:rsidRPr="008968A5">
              <w:t>Does the collection site provide for donor privacy?</w:t>
            </w:r>
          </w:p>
        </w:tc>
        <w:tc>
          <w:tcPr>
            <w:tcW w:w="3158" w:type="dxa"/>
          </w:tcPr>
          <w:p w14:paraId="125CE194" w14:textId="77777777" w:rsidR="001B6324" w:rsidRDefault="001B6324" w:rsidP="00DE43CA">
            <w:pPr>
              <w:numPr>
                <w:ilvl w:val="0"/>
                <w:numId w:val="1"/>
              </w:numPr>
              <w:tabs>
                <w:tab w:val="clear" w:pos="720"/>
                <w:tab w:val="num" w:pos="380"/>
              </w:tabs>
              <w:overflowPunct w:val="0"/>
              <w:ind w:left="302" w:hanging="288"/>
              <w:textAlignment w:val="baseline"/>
            </w:pPr>
            <w:r w:rsidRPr="001D4F78">
              <w:t>Yes.</w:t>
            </w:r>
          </w:p>
          <w:p w14:paraId="10469DA5" w14:textId="77777777" w:rsidR="001B6324" w:rsidRPr="001D4F78" w:rsidRDefault="001B6324" w:rsidP="00DE43CA">
            <w:pPr>
              <w:numPr>
                <w:ilvl w:val="0"/>
                <w:numId w:val="1"/>
              </w:numPr>
              <w:tabs>
                <w:tab w:val="clear" w:pos="720"/>
                <w:tab w:val="num" w:pos="380"/>
              </w:tabs>
              <w:overflowPunct w:val="0"/>
              <w:ind w:left="302" w:hanging="288"/>
              <w:textAlignment w:val="baseline"/>
            </w:pPr>
            <w:r w:rsidRPr="001D4F78">
              <w:t>No.</w:t>
            </w:r>
          </w:p>
          <w:p w14:paraId="001A833C" w14:textId="77777777" w:rsidR="001B6324" w:rsidRPr="008968A5" w:rsidRDefault="001B6324" w:rsidP="00DE43CA">
            <w:pPr>
              <w:numPr>
                <w:ilvl w:val="0"/>
                <w:numId w:val="1"/>
              </w:numPr>
              <w:tabs>
                <w:tab w:val="clear" w:pos="720"/>
                <w:tab w:val="num" w:pos="380"/>
              </w:tabs>
              <w:overflowPunct w:val="0"/>
              <w:ind w:left="302" w:hanging="288"/>
              <w:textAlignment w:val="baseline"/>
            </w:pPr>
            <w:r>
              <w:t>Other:</w:t>
            </w:r>
          </w:p>
          <w:p w14:paraId="1429426E" w14:textId="77777777" w:rsidR="001B6324" w:rsidRPr="00E51A7F" w:rsidRDefault="001B6324" w:rsidP="00DE43CA">
            <w:pPr>
              <w:overflowPunct w:val="0"/>
              <w:ind w:left="14"/>
              <w:textAlignment w:val="baseline"/>
            </w:pPr>
          </w:p>
          <w:p w14:paraId="0DE64132" w14:textId="77777777" w:rsidR="001B6324" w:rsidRPr="008968A5" w:rsidRDefault="001B6324" w:rsidP="00DE43CA"/>
        </w:tc>
        <w:tc>
          <w:tcPr>
            <w:tcW w:w="6682" w:type="dxa"/>
          </w:tcPr>
          <w:p w14:paraId="736BCA71" w14:textId="04C42EAE" w:rsidR="00553A04" w:rsidRPr="00382654" w:rsidRDefault="001B6324" w:rsidP="00686F38">
            <w:r w:rsidRPr="00382654">
              <w:t>§ 26.87(b) states:</w:t>
            </w:r>
            <w:r w:rsidR="0057322F">
              <w:t xml:space="preserve"> </w:t>
            </w:r>
          </w:p>
          <w:p w14:paraId="555FC4BB" w14:textId="06DA18C0" w:rsidR="00553A04" w:rsidRPr="00382654" w:rsidRDefault="001B6324" w:rsidP="00686F38">
            <w:r w:rsidRPr="00382654">
              <w:t>“</w:t>
            </w:r>
            <w:r w:rsidR="00D8532F" w:rsidRPr="00227024">
              <w:t>V</w:t>
            </w:r>
            <w:r w:rsidRPr="00382654">
              <w:t xml:space="preserve">isual privacy </w:t>
            </w:r>
            <w:r w:rsidR="009C3266" w:rsidRPr="00227024">
              <w:t>must be provided to</w:t>
            </w:r>
            <w:r w:rsidR="009C3266">
              <w:t xml:space="preserve"> </w:t>
            </w:r>
            <w:r w:rsidRPr="00382654">
              <w:t xml:space="preserve">the donor and collector </w:t>
            </w:r>
            <w:r w:rsidR="00982478" w:rsidRPr="00227024">
              <w:t>when</w:t>
            </w:r>
            <w:r w:rsidR="00286F52" w:rsidRPr="00227024">
              <w:t xml:space="preserve"> </w:t>
            </w:r>
            <w:r w:rsidRPr="00382654">
              <w:t xml:space="preserve">viewing </w:t>
            </w:r>
            <w:r w:rsidR="009C3266" w:rsidRPr="00227024">
              <w:t xml:space="preserve">alcohol test </w:t>
            </w:r>
            <w:r w:rsidRPr="00382654">
              <w:t>results</w:t>
            </w:r>
            <w:r w:rsidR="001B76D0" w:rsidRPr="00227024">
              <w:t xml:space="preserve"> </w:t>
            </w:r>
            <w:r w:rsidR="009C3266" w:rsidRPr="00227024">
              <w:t>and during the collection of an oral fluid specimen for drug testing. The donor must be provided with</w:t>
            </w:r>
            <w:r w:rsidR="009C3266" w:rsidRPr="00382654">
              <w:t xml:space="preserve"> </w:t>
            </w:r>
            <w:r w:rsidRPr="00382654">
              <w:t>individual privacy while submitting a urine specimen, except if a directly observed urine specimen collection is required. Unauthorized personnel may not be present for the specimen collection.”</w:t>
            </w:r>
          </w:p>
        </w:tc>
      </w:tr>
      <w:tr w:rsidR="00D85A08" w:rsidRPr="008968A5" w14:paraId="3807090A" w14:textId="77777777" w:rsidTr="00517898">
        <w:trPr>
          <w:gridAfter w:val="1"/>
          <w:wAfter w:w="49" w:type="dxa"/>
          <w:cantSplit/>
        </w:trPr>
        <w:tc>
          <w:tcPr>
            <w:tcW w:w="742" w:type="dxa"/>
          </w:tcPr>
          <w:p w14:paraId="0218AB9F" w14:textId="77777777" w:rsidR="001B6324" w:rsidRPr="008968A5" w:rsidRDefault="001B6324" w:rsidP="00686F38">
            <w:pPr>
              <w:jc w:val="center"/>
            </w:pPr>
            <w:r w:rsidRPr="008968A5">
              <w:lastRenderedPageBreak/>
              <w:t>C6</w:t>
            </w:r>
          </w:p>
        </w:tc>
        <w:tc>
          <w:tcPr>
            <w:tcW w:w="2299" w:type="dxa"/>
          </w:tcPr>
          <w:p w14:paraId="077CADF5" w14:textId="77777777" w:rsidR="001B6324" w:rsidRPr="008968A5" w:rsidRDefault="001B6324" w:rsidP="00686F38">
            <w:r w:rsidRPr="008968A5">
              <w:t>Does this collection site have procedures in place to ensure that a same-gender collector is available for observed collections?</w:t>
            </w:r>
          </w:p>
        </w:tc>
        <w:tc>
          <w:tcPr>
            <w:tcW w:w="3158" w:type="dxa"/>
          </w:tcPr>
          <w:p w14:paraId="552A5683" w14:textId="5707D3B6" w:rsidR="001B6324" w:rsidRPr="008968A5" w:rsidRDefault="001B6324" w:rsidP="00DE43CA">
            <w:pPr>
              <w:numPr>
                <w:ilvl w:val="0"/>
                <w:numId w:val="1"/>
              </w:numPr>
              <w:tabs>
                <w:tab w:val="clear" w:pos="720"/>
                <w:tab w:val="num" w:pos="380"/>
              </w:tabs>
              <w:overflowPunct w:val="0"/>
              <w:ind w:left="302" w:hanging="288"/>
              <w:textAlignment w:val="baseline"/>
            </w:pPr>
            <w:r w:rsidRPr="008968A5">
              <w:t>Yes</w:t>
            </w:r>
            <w:r w:rsidR="00D45ABE">
              <w:t>,</w:t>
            </w:r>
            <w:r w:rsidR="009C3266">
              <w:t xml:space="preserve"> if a qualified same-gender collector is not available, the collector instructs a same-gender observer on the collection procedures</w:t>
            </w:r>
            <w:r w:rsidRPr="008968A5">
              <w:t>.</w:t>
            </w:r>
          </w:p>
          <w:p w14:paraId="3D614219" w14:textId="77777777" w:rsidR="009C3266" w:rsidRDefault="009C3266" w:rsidP="009C3266">
            <w:pPr>
              <w:numPr>
                <w:ilvl w:val="0"/>
                <w:numId w:val="1"/>
              </w:numPr>
              <w:tabs>
                <w:tab w:val="clear" w:pos="720"/>
                <w:tab w:val="num" w:pos="380"/>
              </w:tabs>
              <w:overflowPunct w:val="0"/>
              <w:ind w:left="302" w:hanging="288"/>
              <w:textAlignment w:val="baseline"/>
            </w:pPr>
            <w:r>
              <w:t>Yes, we collect an oral fluid specimen for most observed collection conditions so the same-gender collector requirement is not an issue.</w:t>
            </w:r>
          </w:p>
          <w:p w14:paraId="5445CD80" w14:textId="234D98A4" w:rsidR="001B6324" w:rsidRPr="008968A5" w:rsidRDefault="001B6324" w:rsidP="00DE43CA">
            <w:pPr>
              <w:numPr>
                <w:ilvl w:val="0"/>
                <w:numId w:val="1"/>
              </w:numPr>
              <w:tabs>
                <w:tab w:val="clear" w:pos="720"/>
                <w:tab w:val="num" w:pos="380"/>
              </w:tabs>
              <w:overflowPunct w:val="0"/>
              <w:ind w:left="302" w:hanging="288"/>
              <w:textAlignment w:val="baseline"/>
            </w:pPr>
            <w:r w:rsidRPr="008968A5">
              <w:t xml:space="preserve">No, there are a few times when </w:t>
            </w:r>
            <w:r w:rsidR="00672A75" w:rsidRPr="008968A5">
              <w:t>th</w:t>
            </w:r>
            <w:r w:rsidR="00672A75">
              <w:t xml:space="preserve">e collection site </w:t>
            </w:r>
            <w:r w:rsidRPr="008968A5">
              <w:t>could not conduct an observed collection.</w:t>
            </w:r>
          </w:p>
          <w:p w14:paraId="14E983F7" w14:textId="29D60D08" w:rsidR="001B6324" w:rsidRPr="008968A5" w:rsidRDefault="001B6324" w:rsidP="00DE43CA">
            <w:pPr>
              <w:numPr>
                <w:ilvl w:val="0"/>
                <w:numId w:val="1"/>
              </w:numPr>
              <w:tabs>
                <w:tab w:val="clear" w:pos="720"/>
                <w:tab w:val="num" w:pos="380"/>
              </w:tabs>
              <w:overflowPunct w:val="0"/>
              <w:ind w:left="302" w:hanging="288"/>
              <w:textAlignment w:val="baseline"/>
            </w:pPr>
            <w:r w:rsidRPr="008968A5">
              <w:t xml:space="preserve">No, this </w:t>
            </w:r>
            <w:r w:rsidR="00672A75">
              <w:t xml:space="preserve">collection site cannot </w:t>
            </w:r>
            <w:r w:rsidRPr="008968A5">
              <w:t>collect a urine specimen under direct observation procedures.</w:t>
            </w:r>
          </w:p>
          <w:p w14:paraId="0C5E59B8" w14:textId="1BE70672" w:rsidR="001B6324" w:rsidRPr="008968A5" w:rsidRDefault="001B6324" w:rsidP="00DE43CA">
            <w:pPr>
              <w:numPr>
                <w:ilvl w:val="0"/>
                <w:numId w:val="1"/>
              </w:numPr>
              <w:tabs>
                <w:tab w:val="clear" w:pos="720"/>
                <w:tab w:val="num" w:pos="380"/>
              </w:tabs>
              <w:overflowPunct w:val="0"/>
              <w:ind w:left="302" w:hanging="288"/>
              <w:textAlignment w:val="baseline"/>
            </w:pPr>
            <w:r>
              <w:t>Other:</w:t>
            </w:r>
          </w:p>
        </w:tc>
        <w:tc>
          <w:tcPr>
            <w:tcW w:w="6682" w:type="dxa"/>
          </w:tcPr>
          <w:p w14:paraId="251E6601" w14:textId="753F6D8C" w:rsidR="00553A04" w:rsidRDefault="001B6324" w:rsidP="00686F38">
            <w:r>
              <w:t>§ </w:t>
            </w:r>
            <w:r w:rsidRPr="008968A5">
              <w:t>26.115(e) states:</w:t>
            </w:r>
            <w:r w:rsidR="0057322F">
              <w:t xml:space="preserve"> </w:t>
            </w:r>
          </w:p>
          <w:p w14:paraId="210BEF35" w14:textId="1265C942" w:rsidR="00633D74" w:rsidRDefault="001B6324" w:rsidP="00633D74">
            <w:r w:rsidRPr="008968A5">
              <w:t xml:space="preserve">“The collector shall ensure that the observer is the same gender as the </w:t>
            </w:r>
            <w:r w:rsidR="00633D74">
              <w:t>donor</w:t>
            </w:r>
            <w:r w:rsidRPr="008968A5">
              <w:t>. A person of the opposite gender may not act as the observer under any conditions. The observer may be a different person from the collector and need not be a qualified collector.</w:t>
            </w:r>
            <w:r w:rsidR="00A927AB">
              <w:t xml:space="preserve"> </w:t>
            </w:r>
            <w:r w:rsidR="00633D74" w:rsidRPr="00A927AB">
              <w:t xml:space="preserve">If the observer is not a qualified collector, the collector shall, in the presence of the donor, instruct the observer on the collection procedures in paragraph (f) of this </w:t>
            </w:r>
            <w:r w:rsidR="0026251F">
              <w:t>section</w:t>
            </w:r>
            <w:r w:rsidR="00633D74" w:rsidRPr="00A927AB">
              <w:t xml:space="preserve"> before proceeding with the directly observed collection.</w:t>
            </w:r>
            <w:r w:rsidR="00633D74" w:rsidRPr="008968A5">
              <w:t>”</w:t>
            </w:r>
          </w:p>
          <w:p w14:paraId="61E48CB5" w14:textId="77777777" w:rsidR="00633D74" w:rsidRDefault="00633D74" w:rsidP="00633D74"/>
          <w:p w14:paraId="17F6EE66" w14:textId="1D5A97BC" w:rsidR="00633D74" w:rsidRDefault="00633D74" w:rsidP="00633D74">
            <w:r>
              <w:t>§ </w:t>
            </w:r>
            <w:r w:rsidRPr="008968A5">
              <w:t>26.115(</w:t>
            </w:r>
            <w:r>
              <w:t>f</w:t>
            </w:r>
            <w:r w:rsidRPr="008968A5">
              <w:t>) states:</w:t>
            </w:r>
            <w:r w:rsidR="0057322F">
              <w:t xml:space="preserve"> </w:t>
            </w:r>
          </w:p>
          <w:p w14:paraId="77246F15" w14:textId="77777777" w:rsidR="00633D74" w:rsidRDefault="00633D74" w:rsidP="00633D74">
            <w:r>
              <w:t>“The individual who observes the collection shall follow these procedures:</w:t>
            </w:r>
          </w:p>
          <w:p w14:paraId="4BC66307" w14:textId="77777777" w:rsidR="00633D74" w:rsidRDefault="00633D74" w:rsidP="00633D74">
            <w:r>
              <w:t xml:space="preserve">(1) The observer shall instruct the donor to adjust his or her clothing to ensure that the area of the donor's body between the waist and knees is </w:t>
            </w:r>
            <w:proofErr w:type="gramStart"/>
            <w:r>
              <w:t>exposed;</w:t>
            </w:r>
            <w:proofErr w:type="gramEnd"/>
          </w:p>
          <w:p w14:paraId="14D1DAB0" w14:textId="288AA723" w:rsidR="00633D74" w:rsidRDefault="00633D74" w:rsidP="00633D74">
            <w:r>
              <w:t xml:space="preserve">(2) The observer shall watch the donor urinate into the collection container. Specifically, the observer shall watch the urine go from the donor's body into the collection container. A reflective mirror may be used to assist in observing the provision of the specimen only if the physical configuration of the room, stall, or private area used for urination is not sufficient to meet this direct observation requirement; the use of a video camera to assist in the observation process is not </w:t>
            </w:r>
            <w:proofErr w:type="gramStart"/>
            <w:r>
              <w:t>permitted;</w:t>
            </w:r>
            <w:proofErr w:type="gramEnd"/>
          </w:p>
          <w:p w14:paraId="5ED85AE4" w14:textId="40A47977" w:rsidR="00083D22" w:rsidRDefault="00633D74" w:rsidP="00083D22">
            <w:r>
              <w:t>(3) If the observer is not the collector, the observer may not touch or handle the collection container but shall maintain visual contact with</w:t>
            </w:r>
            <w:r w:rsidDel="001D4668">
              <w:t xml:space="preserve"> </w:t>
            </w:r>
            <w:r>
              <w:t>the specimen until the donor hands the collection container to the collector; and</w:t>
            </w:r>
          </w:p>
          <w:p w14:paraId="1AA49C25" w14:textId="4DCA37B3" w:rsidR="008D70D2" w:rsidRPr="008D70D2" w:rsidRDefault="008D70D2" w:rsidP="00686F38"/>
        </w:tc>
      </w:tr>
      <w:tr w:rsidR="00CF5B4C" w:rsidRPr="008968A5" w14:paraId="0695BA9B" w14:textId="77777777" w:rsidTr="00517898">
        <w:trPr>
          <w:cantSplit/>
        </w:trPr>
        <w:tc>
          <w:tcPr>
            <w:tcW w:w="742" w:type="dxa"/>
          </w:tcPr>
          <w:p w14:paraId="24BBCB68" w14:textId="77777777" w:rsidR="003562FE" w:rsidRDefault="003562FE" w:rsidP="00227024">
            <w:pPr>
              <w:pageBreakBefore/>
              <w:widowControl w:val="0"/>
              <w:jc w:val="center"/>
            </w:pPr>
            <w:r>
              <w:lastRenderedPageBreak/>
              <w:t>C6</w:t>
            </w:r>
          </w:p>
          <w:p w14:paraId="4F17B00A" w14:textId="77777777" w:rsidR="00EB4C8D" w:rsidRDefault="00EB4C8D" w:rsidP="00227024">
            <w:pPr>
              <w:keepNext/>
              <w:keepLines/>
              <w:jc w:val="center"/>
            </w:pPr>
            <w:proofErr w:type="spellStart"/>
            <w:r>
              <w:t>Cont</w:t>
            </w:r>
            <w:proofErr w:type="spellEnd"/>
            <w:r>
              <w:t>’</w:t>
            </w:r>
          </w:p>
          <w:p w14:paraId="03D2AC8D" w14:textId="424E40C5" w:rsidR="003562FE" w:rsidRPr="008968A5" w:rsidRDefault="00EB4C8D" w:rsidP="00227024">
            <w:pPr>
              <w:keepNext/>
              <w:keepLines/>
              <w:jc w:val="center"/>
            </w:pPr>
            <w:r>
              <w:t>d</w:t>
            </w:r>
          </w:p>
        </w:tc>
        <w:tc>
          <w:tcPr>
            <w:tcW w:w="2299" w:type="dxa"/>
          </w:tcPr>
          <w:p w14:paraId="44324E4D" w14:textId="77777777" w:rsidR="003562FE" w:rsidRPr="008968A5" w:rsidRDefault="003562FE" w:rsidP="00227024">
            <w:pPr>
              <w:keepNext/>
              <w:keepLines/>
            </w:pPr>
          </w:p>
        </w:tc>
        <w:tc>
          <w:tcPr>
            <w:tcW w:w="3158" w:type="dxa"/>
          </w:tcPr>
          <w:p w14:paraId="58F2B8D6" w14:textId="77777777" w:rsidR="003562FE" w:rsidRPr="008968A5" w:rsidRDefault="003562FE" w:rsidP="00227024">
            <w:pPr>
              <w:keepNext/>
              <w:keepLines/>
              <w:overflowPunct w:val="0"/>
              <w:ind w:left="302"/>
              <w:textAlignment w:val="baseline"/>
            </w:pPr>
          </w:p>
        </w:tc>
        <w:tc>
          <w:tcPr>
            <w:tcW w:w="6682" w:type="dxa"/>
            <w:gridSpan w:val="2"/>
          </w:tcPr>
          <w:p w14:paraId="36F56C4F" w14:textId="553C2861" w:rsidR="001074AE" w:rsidRDefault="001074AE" w:rsidP="002A0E6C">
            <w:pPr>
              <w:keepNext/>
              <w:keepLines/>
            </w:pPr>
            <w:r>
              <w:t>(4) If the observer is not the collector, the collector shall record the observer's name on the Federal CCF.”</w:t>
            </w:r>
          </w:p>
          <w:p w14:paraId="607CF83D" w14:textId="77777777" w:rsidR="001074AE" w:rsidRDefault="001074AE" w:rsidP="002A0E6C">
            <w:pPr>
              <w:keepNext/>
              <w:keepLines/>
            </w:pPr>
          </w:p>
          <w:p w14:paraId="332CC212" w14:textId="71804250" w:rsidR="003562FE" w:rsidRPr="00A112E1" w:rsidRDefault="003562FE" w:rsidP="00227024">
            <w:pPr>
              <w:keepNext/>
              <w:keepLines/>
            </w:pPr>
            <w:r w:rsidRPr="00A112E1">
              <w:t>§ 26.83, “Specimens to be collected” states:</w:t>
            </w:r>
          </w:p>
          <w:p w14:paraId="287702E8" w14:textId="77777777" w:rsidR="003562FE" w:rsidRDefault="003562FE" w:rsidP="002A0E6C">
            <w:pPr>
              <w:keepNext/>
              <w:keepLines/>
            </w:pPr>
            <w:r>
              <w:t>“</w:t>
            </w:r>
            <w:r w:rsidRPr="00A112E1">
              <w:t xml:space="preserve">(b) Collect only urine specimens for both initial and confirmatory tests for drugs, </w:t>
            </w:r>
            <w:r w:rsidRPr="008C4D5C">
              <w:t>unless the licensee or other entity establishes through its policy and procedures that an oral fluid specimen can be collected and tested for any of the observed specimen collection conditions under § 26.115(a)(1) through (3) and (a)(5). For each observed collection condition under § 26.115(a)(1) through (3) and (a)(5), the licensee or other entity shall always collect and test the same specimen type.”</w:t>
            </w:r>
          </w:p>
          <w:p w14:paraId="72A9D3EA" w14:textId="571E082D" w:rsidR="001074AE" w:rsidRDefault="001074AE" w:rsidP="00227024">
            <w:pPr>
              <w:keepNext/>
              <w:keepLines/>
            </w:pPr>
          </w:p>
        </w:tc>
      </w:tr>
      <w:tr w:rsidR="00D85A08" w:rsidRPr="008968A5" w14:paraId="7E5BB52A" w14:textId="77777777" w:rsidTr="00517898">
        <w:trPr>
          <w:gridAfter w:val="1"/>
          <w:wAfter w:w="49" w:type="dxa"/>
          <w:cantSplit/>
        </w:trPr>
        <w:tc>
          <w:tcPr>
            <w:tcW w:w="742" w:type="dxa"/>
          </w:tcPr>
          <w:p w14:paraId="00F2970F" w14:textId="77777777" w:rsidR="001B6324" w:rsidRPr="008968A5" w:rsidRDefault="001B6324" w:rsidP="00686F38">
            <w:pPr>
              <w:jc w:val="center"/>
            </w:pPr>
            <w:r w:rsidRPr="008968A5">
              <w:lastRenderedPageBreak/>
              <w:t>C7</w:t>
            </w:r>
          </w:p>
        </w:tc>
        <w:tc>
          <w:tcPr>
            <w:tcW w:w="2299" w:type="dxa"/>
          </w:tcPr>
          <w:p w14:paraId="7599C66E" w14:textId="7A5E6294" w:rsidR="001B6324" w:rsidRDefault="001B6324" w:rsidP="00686F38">
            <w:r w:rsidRPr="008968A5">
              <w:t xml:space="preserve">Have each of the urine collectors received training in accordance with </w:t>
            </w:r>
            <w:r w:rsidR="005507FF">
              <w:t>10 CFR</w:t>
            </w:r>
            <w:r w:rsidR="0057322F">
              <w:t xml:space="preserve"> </w:t>
            </w:r>
            <w:r w:rsidR="00227024">
              <w:t>26.85(a)</w:t>
            </w:r>
            <w:r w:rsidRPr="008968A5">
              <w:t>?</w:t>
            </w:r>
            <w:r w:rsidR="0057322F">
              <w:t xml:space="preserve"> </w:t>
            </w:r>
          </w:p>
          <w:p w14:paraId="275E5BB5" w14:textId="77777777" w:rsidR="001B6324" w:rsidRDefault="001B6324" w:rsidP="00686F38"/>
          <w:p w14:paraId="69F0E36D" w14:textId="77777777" w:rsidR="001B6324" w:rsidRPr="008968A5" w:rsidRDefault="001B6324" w:rsidP="00686F38">
            <w:r w:rsidRPr="008968A5">
              <w:t>[Examine training records].</w:t>
            </w:r>
          </w:p>
        </w:tc>
        <w:tc>
          <w:tcPr>
            <w:tcW w:w="3158" w:type="dxa"/>
          </w:tcPr>
          <w:p w14:paraId="5951C109" w14:textId="5112C794" w:rsidR="001B6324" w:rsidRPr="008968A5" w:rsidRDefault="001B6324" w:rsidP="00DE43CA">
            <w:pPr>
              <w:numPr>
                <w:ilvl w:val="0"/>
                <w:numId w:val="1"/>
              </w:numPr>
              <w:tabs>
                <w:tab w:val="clear" w:pos="720"/>
                <w:tab w:val="num" w:pos="380"/>
              </w:tabs>
              <w:overflowPunct w:val="0"/>
              <w:ind w:left="302" w:hanging="288"/>
              <w:textAlignment w:val="baseline"/>
            </w:pPr>
            <w:r w:rsidRPr="008968A5">
              <w:t>Adequate training was conducted</w:t>
            </w:r>
            <w:r w:rsidR="007A443E">
              <w:t>,</w:t>
            </w:r>
            <w:r w:rsidRPr="008968A5">
              <w:t xml:space="preserve"> and records were produced.</w:t>
            </w:r>
          </w:p>
          <w:p w14:paraId="30675A73"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Training was not conducted.</w:t>
            </w:r>
          </w:p>
          <w:p w14:paraId="0805C200"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Training was conducted, but certificates were not found for all collectors.</w:t>
            </w:r>
          </w:p>
          <w:p w14:paraId="5FF033C5" w14:textId="77777777" w:rsidR="001B6324" w:rsidRPr="008968A5" w:rsidRDefault="001B6324" w:rsidP="00DE43CA">
            <w:pPr>
              <w:numPr>
                <w:ilvl w:val="0"/>
                <w:numId w:val="1"/>
              </w:numPr>
              <w:tabs>
                <w:tab w:val="clear" w:pos="720"/>
                <w:tab w:val="num" w:pos="380"/>
              </w:tabs>
              <w:overflowPunct w:val="0"/>
              <w:ind w:left="302" w:hanging="288"/>
              <w:textAlignment w:val="baseline"/>
            </w:pPr>
            <w:r>
              <w:t>Other:</w:t>
            </w:r>
          </w:p>
          <w:p w14:paraId="1CFEE822" w14:textId="77777777" w:rsidR="001B6324" w:rsidRPr="008968A5" w:rsidRDefault="001B6324" w:rsidP="00DE43CA">
            <w:pPr>
              <w:overflowPunct w:val="0"/>
              <w:ind w:left="302"/>
              <w:textAlignment w:val="baseline"/>
            </w:pPr>
          </w:p>
          <w:p w14:paraId="7A1C127A" w14:textId="77777777" w:rsidR="001B6324" w:rsidRPr="008968A5" w:rsidRDefault="001B6324" w:rsidP="00DE43CA">
            <w:pPr>
              <w:keepNext/>
              <w:keepLines/>
            </w:pPr>
          </w:p>
          <w:p w14:paraId="21FDC004" w14:textId="77777777" w:rsidR="001B6324" w:rsidRPr="008968A5" w:rsidRDefault="001B6324" w:rsidP="00686F38">
            <w:pPr>
              <w:keepNext/>
              <w:keepLines/>
            </w:pPr>
          </w:p>
        </w:tc>
        <w:tc>
          <w:tcPr>
            <w:tcW w:w="6682" w:type="dxa"/>
          </w:tcPr>
          <w:p w14:paraId="07F7AC3F" w14:textId="24ACE215" w:rsidR="00553A04" w:rsidRPr="00227024" w:rsidRDefault="001B6324" w:rsidP="00686F38">
            <w:pPr>
              <w:keepNext/>
              <w:keepLines/>
              <w:rPr>
                <w:sz w:val="21"/>
                <w:szCs w:val="21"/>
              </w:rPr>
            </w:pPr>
            <w:r w:rsidRPr="00227024">
              <w:rPr>
                <w:sz w:val="21"/>
                <w:szCs w:val="21"/>
              </w:rPr>
              <w:t>§ 26.85(a) states:</w:t>
            </w:r>
            <w:r w:rsidR="0057322F">
              <w:rPr>
                <w:sz w:val="21"/>
                <w:szCs w:val="21"/>
              </w:rPr>
              <w:t xml:space="preserve"> </w:t>
            </w:r>
          </w:p>
          <w:p w14:paraId="1EBC304C" w14:textId="11F8BE4E" w:rsidR="001B6324" w:rsidRPr="00227024" w:rsidRDefault="001B6324" w:rsidP="00686F38">
            <w:pPr>
              <w:keepNext/>
              <w:keepLines/>
              <w:rPr>
                <w:sz w:val="21"/>
                <w:szCs w:val="21"/>
              </w:rPr>
            </w:pPr>
            <w:r w:rsidRPr="00227024">
              <w:rPr>
                <w:sz w:val="21"/>
                <w:szCs w:val="21"/>
              </w:rPr>
              <w:t>“</w:t>
            </w:r>
            <w:r w:rsidR="00D4589F" w:rsidRPr="00227024">
              <w:rPr>
                <w:i/>
                <w:iCs/>
                <w:sz w:val="21"/>
                <w:szCs w:val="21"/>
              </w:rPr>
              <w:t>Collector qualifications</w:t>
            </w:r>
            <w:r w:rsidR="009C3D95" w:rsidRPr="00227024">
              <w:rPr>
                <w:i/>
                <w:iCs/>
                <w:sz w:val="21"/>
                <w:szCs w:val="21"/>
              </w:rPr>
              <w:t>.</w:t>
            </w:r>
            <w:r w:rsidRPr="00227024">
              <w:rPr>
                <w:sz w:val="21"/>
                <w:szCs w:val="21"/>
              </w:rPr>
              <w:t xml:space="preserve"> </w:t>
            </w:r>
            <w:r w:rsidR="00D4589F" w:rsidRPr="00227024">
              <w:rPr>
                <w:sz w:val="21"/>
                <w:szCs w:val="21"/>
              </w:rPr>
              <w:t>Each</w:t>
            </w:r>
            <w:r w:rsidR="00D4589F" w:rsidRPr="00D4589F">
              <w:rPr>
                <w:sz w:val="21"/>
                <w:szCs w:val="21"/>
              </w:rPr>
              <w:t xml:space="preserve"> </w:t>
            </w:r>
            <w:r w:rsidRPr="00227024">
              <w:rPr>
                <w:sz w:val="21"/>
                <w:szCs w:val="21"/>
              </w:rPr>
              <w:t xml:space="preserve">collector shall be knowledgeable of the requirements of this part and the FFD policy and procedures of the licensee or other entity for whom collections are </w:t>
            </w:r>
            <w:proofErr w:type="gramStart"/>
            <w:r w:rsidRPr="00227024">
              <w:rPr>
                <w:sz w:val="21"/>
                <w:szCs w:val="21"/>
              </w:rPr>
              <w:t>performed, and</w:t>
            </w:r>
            <w:proofErr w:type="gramEnd"/>
            <w:r w:rsidRPr="00227024">
              <w:rPr>
                <w:sz w:val="21"/>
                <w:szCs w:val="21"/>
              </w:rPr>
              <w:t xml:space="preserve"> shall keep current on any changes to </w:t>
            </w:r>
            <w:r w:rsidR="004745B8" w:rsidRPr="00227024">
              <w:rPr>
                <w:sz w:val="21"/>
                <w:szCs w:val="21"/>
              </w:rPr>
              <w:t>the</w:t>
            </w:r>
            <w:r w:rsidR="004745B8">
              <w:rPr>
                <w:sz w:val="21"/>
                <w:szCs w:val="21"/>
              </w:rPr>
              <w:t xml:space="preserve"> </w:t>
            </w:r>
            <w:r w:rsidRPr="00227024">
              <w:rPr>
                <w:sz w:val="21"/>
                <w:szCs w:val="21"/>
              </w:rPr>
              <w:t>collection procedures</w:t>
            </w:r>
            <w:r w:rsidR="004C7976" w:rsidRPr="00227024">
              <w:rPr>
                <w:sz w:val="21"/>
                <w:szCs w:val="21"/>
              </w:rPr>
              <w:t xml:space="preserve"> </w:t>
            </w:r>
            <w:r w:rsidR="00227024" w:rsidRPr="00227024">
              <w:rPr>
                <w:sz w:val="21"/>
                <w:szCs w:val="21"/>
              </w:rPr>
              <w:t xml:space="preserve">for each specimen the individual is qualified to collect under this part. Each </w:t>
            </w:r>
            <w:r w:rsidR="00605D30" w:rsidRPr="00227024">
              <w:rPr>
                <w:sz w:val="21"/>
                <w:szCs w:val="21"/>
              </w:rPr>
              <w:t>c</w:t>
            </w:r>
            <w:r w:rsidRPr="00227024">
              <w:rPr>
                <w:sz w:val="21"/>
                <w:szCs w:val="21"/>
              </w:rPr>
              <w:t>ollector shall receive qualification training that meets the requirements of this paragraph and demonstrate proficiency in applying the requirements of this paragraph before serving as a collector.</w:t>
            </w:r>
            <w:r w:rsidR="0057322F">
              <w:rPr>
                <w:sz w:val="21"/>
                <w:szCs w:val="21"/>
              </w:rPr>
              <w:t xml:space="preserve"> </w:t>
            </w:r>
            <w:r w:rsidRPr="00227024">
              <w:rPr>
                <w:sz w:val="21"/>
                <w:szCs w:val="21"/>
              </w:rPr>
              <w:t>At a minimum, qualification training must provide instruction on the following subjects:</w:t>
            </w:r>
            <w:r w:rsidR="0057322F">
              <w:rPr>
                <w:sz w:val="21"/>
                <w:szCs w:val="21"/>
              </w:rPr>
              <w:t xml:space="preserve"> </w:t>
            </w:r>
          </w:p>
          <w:p w14:paraId="34959B18" w14:textId="161FA0BE" w:rsidR="001B6324" w:rsidRPr="00227024" w:rsidRDefault="001B6324" w:rsidP="00686F38">
            <w:pPr>
              <w:keepNext/>
              <w:keepLines/>
              <w:rPr>
                <w:sz w:val="21"/>
                <w:szCs w:val="21"/>
              </w:rPr>
            </w:pPr>
            <w:r w:rsidRPr="00227024">
              <w:rPr>
                <w:sz w:val="21"/>
                <w:szCs w:val="21"/>
              </w:rPr>
              <w:t xml:space="preserve">(1) All steps necessary to complete a collection correctly and the proper completion and transmission of the </w:t>
            </w:r>
            <w:r w:rsidR="00227024" w:rsidRPr="00227024">
              <w:rPr>
                <w:sz w:val="21"/>
                <w:szCs w:val="21"/>
              </w:rPr>
              <w:t xml:space="preserve">Federal </w:t>
            </w:r>
            <w:proofErr w:type="gramStart"/>
            <w:r w:rsidR="00227024" w:rsidRPr="00227024">
              <w:rPr>
                <w:sz w:val="21"/>
                <w:szCs w:val="21"/>
              </w:rPr>
              <w:t>CCF;</w:t>
            </w:r>
            <w:proofErr w:type="gramEnd"/>
          </w:p>
          <w:p w14:paraId="696F40AC" w14:textId="4914EB81" w:rsidR="00F73D3F" w:rsidRPr="00227024" w:rsidRDefault="001B6324" w:rsidP="00686F38">
            <w:pPr>
              <w:keepNext/>
              <w:keepLines/>
              <w:rPr>
                <w:sz w:val="21"/>
                <w:szCs w:val="21"/>
              </w:rPr>
            </w:pPr>
            <w:r w:rsidRPr="00227024">
              <w:rPr>
                <w:sz w:val="21"/>
                <w:szCs w:val="21"/>
              </w:rPr>
              <w:t>(2) Methods to address ‘‘problem’’ collections, including, but not limited to</w:t>
            </w:r>
            <w:r w:rsidR="00B229C2" w:rsidRPr="00227024">
              <w:rPr>
                <w:sz w:val="21"/>
                <w:szCs w:val="21"/>
              </w:rPr>
              <w:t>:</w:t>
            </w:r>
          </w:p>
          <w:p w14:paraId="7B060D6C" w14:textId="6A12B70B" w:rsidR="00D11764" w:rsidRPr="00227024" w:rsidRDefault="004745B8" w:rsidP="00686F38">
            <w:pPr>
              <w:keepNext/>
              <w:keepLines/>
              <w:rPr>
                <w:sz w:val="21"/>
                <w:szCs w:val="21"/>
              </w:rPr>
            </w:pPr>
            <w:r w:rsidRPr="00227024">
              <w:rPr>
                <w:sz w:val="21"/>
                <w:szCs w:val="21"/>
              </w:rPr>
              <w:t>(</w:t>
            </w:r>
            <w:proofErr w:type="spellStart"/>
            <w:r w:rsidRPr="00227024">
              <w:rPr>
                <w:sz w:val="21"/>
                <w:szCs w:val="21"/>
              </w:rPr>
              <w:t>i</w:t>
            </w:r>
            <w:proofErr w:type="spellEnd"/>
            <w:r w:rsidRPr="00227024">
              <w:rPr>
                <w:sz w:val="21"/>
                <w:szCs w:val="21"/>
              </w:rPr>
              <w:t xml:space="preserve">) Inability to provide a specimen (e.g., </w:t>
            </w:r>
            <w:r w:rsidR="001B6324" w:rsidRPr="00227024" w:rsidDel="00884AFA">
              <w:rPr>
                <w:sz w:val="21"/>
                <w:szCs w:val="21"/>
              </w:rPr>
              <w:t xml:space="preserve">‘‘shy bladder’’ </w:t>
            </w:r>
            <w:r w:rsidRPr="00227024">
              <w:rPr>
                <w:sz w:val="21"/>
                <w:szCs w:val="21"/>
              </w:rPr>
              <w:t xml:space="preserve">for a urine specimen, “shy lung” for a breath specimen, dry mouth for an oral fluid specimen); </w:t>
            </w:r>
            <w:r w:rsidR="001B6324" w:rsidRPr="00227024" w:rsidDel="00884AFA">
              <w:rPr>
                <w:sz w:val="21"/>
                <w:szCs w:val="21"/>
              </w:rPr>
              <w:t>and</w:t>
            </w:r>
          </w:p>
          <w:p w14:paraId="6A6BA622" w14:textId="3252A85A" w:rsidR="001B6324" w:rsidRPr="00227024" w:rsidRDefault="004745B8" w:rsidP="00686F38">
            <w:pPr>
              <w:keepNext/>
              <w:keepLines/>
              <w:rPr>
                <w:sz w:val="21"/>
                <w:szCs w:val="21"/>
              </w:rPr>
            </w:pPr>
            <w:r w:rsidRPr="00227024">
              <w:rPr>
                <w:sz w:val="21"/>
                <w:szCs w:val="21"/>
              </w:rPr>
              <w:t>(ii) A</w:t>
            </w:r>
            <w:r w:rsidR="001B6324" w:rsidRPr="00227024">
              <w:rPr>
                <w:sz w:val="21"/>
                <w:szCs w:val="21"/>
              </w:rPr>
              <w:t xml:space="preserve">ttempts to tamper with a </w:t>
            </w:r>
            <w:proofErr w:type="gramStart"/>
            <w:r w:rsidR="001B6324" w:rsidRPr="00227024">
              <w:rPr>
                <w:sz w:val="21"/>
                <w:szCs w:val="21"/>
              </w:rPr>
              <w:t>specimen;</w:t>
            </w:r>
            <w:proofErr w:type="gramEnd"/>
          </w:p>
          <w:p w14:paraId="73957673" w14:textId="77777777" w:rsidR="004745B8" w:rsidRPr="00227024" w:rsidRDefault="001B6324" w:rsidP="004745B8">
            <w:pPr>
              <w:keepNext/>
              <w:keepLines/>
              <w:rPr>
                <w:sz w:val="21"/>
                <w:szCs w:val="21"/>
              </w:rPr>
            </w:pPr>
            <w:r w:rsidRPr="00227024" w:rsidDel="00027375">
              <w:rPr>
                <w:sz w:val="21"/>
                <w:szCs w:val="21"/>
              </w:rPr>
              <w:t>(</w:t>
            </w:r>
            <w:r w:rsidR="004745B8" w:rsidRPr="00227024" w:rsidDel="00027375">
              <w:rPr>
                <w:sz w:val="21"/>
                <w:szCs w:val="21"/>
              </w:rPr>
              <w:t xml:space="preserve">3) </w:t>
            </w:r>
            <w:r w:rsidR="004745B8" w:rsidRPr="00227024">
              <w:rPr>
                <w:sz w:val="21"/>
                <w:szCs w:val="21"/>
              </w:rPr>
              <w:t xml:space="preserve">Operation of the particular specimen collection or alcohol testing device(s) [e.g., alcohol screening device (ASD), EBT, oral fluid] to be used, consistent with the most recent version of the manufacturers’ </w:t>
            </w:r>
            <w:proofErr w:type="gramStart"/>
            <w:r w:rsidR="004745B8" w:rsidRPr="00227024">
              <w:rPr>
                <w:sz w:val="21"/>
                <w:szCs w:val="21"/>
              </w:rPr>
              <w:t>instructions;</w:t>
            </w:r>
            <w:proofErr w:type="gramEnd"/>
          </w:p>
          <w:p w14:paraId="19562B4A" w14:textId="57A2D8D7" w:rsidR="00027375" w:rsidRPr="00227024" w:rsidRDefault="004745B8" w:rsidP="004745B8">
            <w:pPr>
              <w:keepNext/>
              <w:keepLines/>
              <w:rPr>
                <w:sz w:val="21"/>
                <w:szCs w:val="21"/>
              </w:rPr>
            </w:pPr>
            <w:r w:rsidRPr="00227024">
              <w:rPr>
                <w:sz w:val="21"/>
                <w:szCs w:val="21"/>
              </w:rPr>
              <w:t>(4</w:t>
            </w:r>
            <w:r w:rsidR="00027375" w:rsidRPr="00227024">
              <w:rPr>
                <w:sz w:val="21"/>
                <w:szCs w:val="21"/>
              </w:rPr>
              <w:t xml:space="preserve">) </w:t>
            </w:r>
            <w:r w:rsidR="001B6324" w:rsidRPr="00227024">
              <w:rPr>
                <w:sz w:val="21"/>
                <w:szCs w:val="21"/>
              </w:rPr>
              <w:t>How to correct problems in collections; and</w:t>
            </w:r>
          </w:p>
          <w:p w14:paraId="3ED14BF4" w14:textId="0EA4CB8F" w:rsidR="009C187B" w:rsidRPr="00227024" w:rsidRDefault="001B6324" w:rsidP="00227024">
            <w:pPr>
              <w:rPr>
                <w:sz w:val="21"/>
                <w:szCs w:val="21"/>
              </w:rPr>
            </w:pPr>
            <w:r w:rsidRPr="00227024">
              <w:rPr>
                <w:sz w:val="21"/>
                <w:szCs w:val="21"/>
              </w:rPr>
              <w:t>(</w:t>
            </w:r>
            <w:r w:rsidR="004745B8" w:rsidRPr="00227024">
              <w:rPr>
                <w:sz w:val="21"/>
                <w:szCs w:val="21"/>
              </w:rPr>
              <w:t>5</w:t>
            </w:r>
            <w:r w:rsidRPr="00227024">
              <w:rPr>
                <w:sz w:val="21"/>
                <w:szCs w:val="21"/>
              </w:rPr>
              <w:t>) The collector’s responsibility for maintaining the integrity of the specimen collection process, carefully ensuring the modesty and privacy of the donor, and avoiding any conduct or remarks that might be construed as accusatorial or otherwise offensive or inappropriate</w:t>
            </w:r>
            <w:r w:rsidR="00C84C5B" w:rsidRPr="00227024">
              <w:rPr>
                <w:sz w:val="21"/>
                <w:szCs w:val="21"/>
              </w:rPr>
              <w:t>,</w:t>
            </w:r>
            <w:r w:rsidR="004745B8" w:rsidRPr="004745B8">
              <w:rPr>
                <w:sz w:val="21"/>
                <w:szCs w:val="21"/>
              </w:rPr>
              <w:t xml:space="preserve"> </w:t>
            </w:r>
            <w:r w:rsidR="004745B8" w:rsidRPr="00227024">
              <w:rPr>
                <w:sz w:val="21"/>
                <w:szCs w:val="21"/>
              </w:rPr>
              <w:t>and the specimen transfer process, if applicable</w:t>
            </w:r>
            <w:r w:rsidRPr="00227024">
              <w:rPr>
                <w:sz w:val="21"/>
                <w:szCs w:val="21"/>
              </w:rPr>
              <w:t>.”</w:t>
            </w:r>
          </w:p>
        </w:tc>
      </w:tr>
      <w:tr w:rsidR="00D85A08" w:rsidRPr="008968A5" w14:paraId="542797D7" w14:textId="77777777" w:rsidTr="00517898">
        <w:trPr>
          <w:gridAfter w:val="1"/>
          <w:wAfter w:w="49" w:type="dxa"/>
          <w:cantSplit/>
        </w:trPr>
        <w:tc>
          <w:tcPr>
            <w:tcW w:w="742" w:type="dxa"/>
          </w:tcPr>
          <w:p w14:paraId="1F42112F" w14:textId="77777777" w:rsidR="001B6324" w:rsidRPr="008968A5" w:rsidRDefault="001B6324" w:rsidP="00686F38">
            <w:pPr>
              <w:jc w:val="center"/>
            </w:pPr>
            <w:r w:rsidRPr="008968A5">
              <w:lastRenderedPageBreak/>
              <w:t>C8</w:t>
            </w:r>
          </w:p>
        </w:tc>
        <w:tc>
          <w:tcPr>
            <w:tcW w:w="2299" w:type="dxa"/>
          </w:tcPr>
          <w:p w14:paraId="4499F48B" w14:textId="7829E619" w:rsidR="001B6324" w:rsidRPr="008968A5" w:rsidRDefault="00016A0D" w:rsidP="00686F38">
            <w:r>
              <w:t xml:space="preserve">Were the personnel files for the </w:t>
            </w:r>
            <w:r w:rsidR="001B6324" w:rsidRPr="008968A5">
              <w:t>urine collector</w:t>
            </w:r>
            <w:r>
              <w:t>s</w:t>
            </w:r>
            <w:r w:rsidR="001B6324" w:rsidRPr="008968A5">
              <w:t xml:space="preserve"> complete?</w:t>
            </w:r>
          </w:p>
        </w:tc>
        <w:tc>
          <w:tcPr>
            <w:tcW w:w="3158" w:type="dxa"/>
          </w:tcPr>
          <w:p w14:paraId="61474260" w14:textId="1D65963C" w:rsidR="001B6324" w:rsidRPr="008968A5" w:rsidRDefault="001B6324" w:rsidP="00DE43CA">
            <w:pPr>
              <w:numPr>
                <w:ilvl w:val="0"/>
                <w:numId w:val="1"/>
              </w:numPr>
              <w:tabs>
                <w:tab w:val="clear" w:pos="720"/>
                <w:tab w:val="num" w:pos="380"/>
              </w:tabs>
              <w:overflowPunct w:val="0"/>
              <w:ind w:left="302" w:hanging="288"/>
              <w:textAlignment w:val="baseline"/>
            </w:pPr>
            <w:r w:rsidRPr="008968A5">
              <w:t>Yes.</w:t>
            </w:r>
          </w:p>
          <w:p w14:paraId="05CA3A77" w14:textId="174E42FC" w:rsidR="001B6324" w:rsidRPr="008968A5" w:rsidRDefault="00016A0D" w:rsidP="00DE43CA">
            <w:pPr>
              <w:numPr>
                <w:ilvl w:val="0"/>
                <w:numId w:val="1"/>
              </w:numPr>
              <w:tabs>
                <w:tab w:val="clear" w:pos="720"/>
                <w:tab w:val="num" w:pos="380"/>
              </w:tabs>
              <w:overflowPunct w:val="0"/>
              <w:ind w:left="302" w:hanging="288"/>
              <w:textAlignment w:val="baseline"/>
            </w:pPr>
            <w:r>
              <w:t xml:space="preserve">No, </w:t>
            </w:r>
            <w:r w:rsidR="001B6324" w:rsidRPr="008968A5">
              <w:t xml:space="preserve">some required information </w:t>
            </w:r>
            <w:r>
              <w:t>was</w:t>
            </w:r>
            <w:r w:rsidR="001B6324" w:rsidRPr="008968A5">
              <w:t xml:space="preserve"> missing.</w:t>
            </w:r>
          </w:p>
          <w:p w14:paraId="3A3195B0" w14:textId="77777777" w:rsidR="001B6324" w:rsidRPr="008968A5" w:rsidRDefault="001B6324" w:rsidP="00DE43CA">
            <w:pPr>
              <w:numPr>
                <w:ilvl w:val="0"/>
                <w:numId w:val="1"/>
              </w:numPr>
              <w:tabs>
                <w:tab w:val="clear" w:pos="720"/>
                <w:tab w:val="num" w:pos="380"/>
              </w:tabs>
              <w:overflowPunct w:val="0"/>
              <w:ind w:left="302" w:hanging="288"/>
              <w:textAlignment w:val="baseline"/>
            </w:pPr>
            <w:r>
              <w:t>Other:</w:t>
            </w:r>
          </w:p>
          <w:p w14:paraId="1B484C18" w14:textId="77777777" w:rsidR="001B6324" w:rsidRPr="008968A5" w:rsidRDefault="001B6324" w:rsidP="00DE43CA"/>
          <w:p w14:paraId="3F9BEF50" w14:textId="77777777" w:rsidR="001B6324" w:rsidRPr="008968A5" w:rsidRDefault="001B6324" w:rsidP="00DE43CA"/>
          <w:p w14:paraId="5C38AB8C" w14:textId="77777777" w:rsidR="001B6324" w:rsidRPr="008968A5" w:rsidRDefault="001B6324" w:rsidP="00686F38"/>
        </w:tc>
        <w:tc>
          <w:tcPr>
            <w:tcW w:w="6682" w:type="dxa"/>
          </w:tcPr>
          <w:p w14:paraId="695B9C94" w14:textId="5D414560" w:rsidR="00553A04" w:rsidRDefault="001B6324" w:rsidP="00686F38">
            <w:r>
              <w:t>§ </w:t>
            </w:r>
            <w:r w:rsidRPr="008968A5">
              <w:t>26.85(</w:t>
            </w:r>
            <w:r w:rsidR="00903789">
              <w:t>e</w:t>
            </w:r>
            <w:r w:rsidRPr="008968A5">
              <w:t>) states:</w:t>
            </w:r>
          </w:p>
          <w:p w14:paraId="684B35C6" w14:textId="3BB65B7F" w:rsidR="00553A04" w:rsidRDefault="001B6324" w:rsidP="00686F38">
            <w:r w:rsidRPr="008968A5">
              <w:t>“</w:t>
            </w:r>
            <w:r w:rsidR="004745B8">
              <w:rPr>
                <w:i/>
                <w:iCs/>
              </w:rPr>
              <w:t>Files</w:t>
            </w:r>
            <w:r w:rsidR="006979BF">
              <w:rPr>
                <w:i/>
                <w:iCs/>
              </w:rPr>
              <w:t>.</w:t>
            </w:r>
            <w:r w:rsidR="009B0C26">
              <w:rPr>
                <w:i/>
                <w:iCs/>
              </w:rPr>
              <w:t xml:space="preserve"> </w:t>
            </w:r>
            <w:r w:rsidRPr="008968A5">
              <w:t xml:space="preserve">Collection site personnel files must include each individual’s resume of training and experience; certification or license, if any; references; job descriptions; records of performance evaluations and advancement; incident reports, if any; results of tests to establish employee competency for the position he or she holds, including, but not limited to, certification that collectors are proficient in administering alcohol tests consistent with the most recent manufacturer’s instructions for the instruments and devices used; and appropriate data to support determinations of honesty and integrity conducted under </w:t>
            </w:r>
            <w:r>
              <w:t>§ </w:t>
            </w:r>
            <w:r w:rsidRPr="008968A5">
              <w:t>26.31(b).”</w:t>
            </w:r>
          </w:p>
          <w:p w14:paraId="051A11C0" w14:textId="7C306979" w:rsidR="009C187B" w:rsidRPr="008968A5" w:rsidRDefault="009C187B" w:rsidP="00686F38"/>
        </w:tc>
      </w:tr>
      <w:tr w:rsidR="004D44A7" w:rsidRPr="008968A5" w14:paraId="0CB3DFBF" w14:textId="77777777" w:rsidTr="00AD6719">
        <w:trPr>
          <w:cantSplit/>
        </w:trPr>
        <w:tc>
          <w:tcPr>
            <w:tcW w:w="12930" w:type="dxa"/>
            <w:gridSpan w:val="5"/>
            <w:shd w:val="clear" w:color="auto" w:fill="D9D9D9" w:themeFill="background1" w:themeFillShade="D9"/>
            <w:vAlign w:val="center"/>
          </w:tcPr>
          <w:p w14:paraId="21D53DE3" w14:textId="0EA9779A" w:rsidR="004D44A7" w:rsidRPr="002346C4" w:rsidRDefault="004D44A7" w:rsidP="004D44A7">
            <w:r w:rsidRPr="002346C4">
              <w:t>THAT WAS THE LAST QUESTION.</w:t>
            </w:r>
            <w:r w:rsidR="0057322F">
              <w:t xml:space="preserve"> </w:t>
            </w:r>
            <w:r w:rsidRPr="002346C4">
              <w:t xml:space="preserve">THANK YOU FOR YOUR TIME AND INPUT. </w:t>
            </w:r>
          </w:p>
        </w:tc>
      </w:tr>
    </w:tbl>
    <w:p w14:paraId="0DF8E993" w14:textId="77777777" w:rsidR="002F24E4" w:rsidRPr="002C50DE" w:rsidRDefault="002F24E4" w:rsidP="00686F38">
      <w:pPr>
        <w:sectPr w:rsidR="002F24E4" w:rsidRPr="002C50DE" w:rsidSect="008C047B">
          <w:footerReference w:type="default" r:id="rId19"/>
          <w:endnotePr>
            <w:numFmt w:val="decimal"/>
          </w:endnotePr>
          <w:pgSz w:w="15840" w:h="12240" w:orient="landscape" w:code="1"/>
          <w:pgMar w:top="1440" w:right="1440" w:bottom="1440" w:left="1440" w:header="720" w:footer="720" w:gutter="0"/>
          <w:pgNumType w:start="1"/>
          <w:cols w:space="720"/>
          <w:docGrid w:linePitch="299"/>
        </w:sectPr>
      </w:pPr>
    </w:p>
    <w:p w14:paraId="3562A3CE" w14:textId="7DC6EE20" w:rsidR="00D40AC0" w:rsidRPr="000F4D83" w:rsidRDefault="00D40AC0" w:rsidP="001C3F89">
      <w:pPr>
        <w:pStyle w:val="attachmenttitle"/>
      </w:pPr>
      <w:r w:rsidRPr="000F4D83">
        <w:lastRenderedPageBreak/>
        <w:t>Attachment 2</w:t>
      </w:r>
      <w:r w:rsidR="00B108CF">
        <w:t>: Breath Collection Questionnaire</w:t>
      </w:r>
    </w:p>
    <w:p w14:paraId="4CDD42AA" w14:textId="2C0F5BF4" w:rsidR="00A36AFE" w:rsidRPr="000F4D83" w:rsidRDefault="0086564D" w:rsidP="00686F38">
      <w:pPr>
        <w:jc w:val="center"/>
        <w:rPr>
          <w:u w:val="single"/>
        </w:rPr>
      </w:pPr>
      <w:r>
        <w:rPr>
          <w:u w:val="single"/>
        </w:rPr>
        <w:t>10 CFR </w:t>
      </w:r>
      <w:r w:rsidR="00A36AFE" w:rsidRPr="000F4D83">
        <w:rPr>
          <w:u w:val="single"/>
        </w:rPr>
        <w:t>Part 26</w:t>
      </w:r>
    </w:p>
    <w:p w14:paraId="5F534641" w14:textId="77777777" w:rsidR="00A36AFE" w:rsidRPr="000F4D83" w:rsidRDefault="00A36AFE" w:rsidP="00686F38">
      <w:pPr>
        <w:jc w:val="center"/>
        <w:rPr>
          <w:u w:val="single"/>
        </w:rPr>
      </w:pPr>
      <w:r w:rsidRPr="000F4D83">
        <w:rPr>
          <w:u w:val="single"/>
        </w:rPr>
        <w:t>BREATH COLLECTION QUESTIONNAIRE</w:t>
      </w:r>
    </w:p>
    <w:p w14:paraId="18BB04EE" w14:textId="77777777" w:rsidR="00A36AFE" w:rsidRPr="000F4D83" w:rsidRDefault="00A36AFE" w:rsidP="00686F38">
      <w:pPr>
        <w:jc w:val="center"/>
        <w:rPr>
          <w:u w:val="single"/>
        </w:rPr>
      </w:pPr>
    </w:p>
    <w:p w14:paraId="59B8E5B7" w14:textId="77777777" w:rsidR="00A36AFE" w:rsidRPr="002C50DE" w:rsidRDefault="00A36AFE" w:rsidP="00686F38">
      <w:pPr>
        <w:jc w:val="cente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2645"/>
        <w:gridCol w:w="10269"/>
      </w:tblGrid>
      <w:tr w:rsidR="00A36AFE" w:rsidRPr="002C50DE" w14:paraId="2A4F8AD2" w14:textId="77777777" w:rsidTr="00D83E83">
        <w:tc>
          <w:tcPr>
            <w:tcW w:w="1024" w:type="pct"/>
          </w:tcPr>
          <w:p w14:paraId="255193B8" w14:textId="77777777" w:rsidR="00A36AFE" w:rsidRPr="002C50DE" w:rsidRDefault="00A36AFE" w:rsidP="00686F38">
            <w:pPr>
              <w:spacing w:before="60" w:line="360" w:lineRule="auto"/>
            </w:pPr>
            <w:r w:rsidRPr="002C50DE">
              <w:t>Licensee</w:t>
            </w:r>
          </w:p>
        </w:tc>
        <w:tc>
          <w:tcPr>
            <w:tcW w:w="3976" w:type="pct"/>
          </w:tcPr>
          <w:p w14:paraId="459CC572" w14:textId="77777777" w:rsidR="00A36AFE" w:rsidRPr="002C50DE" w:rsidRDefault="00A36AFE" w:rsidP="00686F38">
            <w:pPr>
              <w:spacing w:before="60" w:line="360" w:lineRule="auto"/>
              <w:jc w:val="center"/>
            </w:pPr>
          </w:p>
        </w:tc>
      </w:tr>
      <w:tr w:rsidR="00A36AFE" w:rsidRPr="002C50DE" w14:paraId="5888B175" w14:textId="77777777" w:rsidTr="00D83E83">
        <w:tc>
          <w:tcPr>
            <w:tcW w:w="1024" w:type="pct"/>
          </w:tcPr>
          <w:p w14:paraId="488D5D0D" w14:textId="77777777" w:rsidR="00A36AFE" w:rsidRPr="002C50DE" w:rsidRDefault="00A36AFE" w:rsidP="00686F38">
            <w:pPr>
              <w:spacing w:before="60" w:line="360" w:lineRule="auto"/>
            </w:pPr>
            <w:r w:rsidRPr="002C50DE">
              <w:t>Contact Person</w:t>
            </w:r>
          </w:p>
        </w:tc>
        <w:tc>
          <w:tcPr>
            <w:tcW w:w="3976" w:type="pct"/>
          </w:tcPr>
          <w:p w14:paraId="72378F7D" w14:textId="77777777" w:rsidR="00A36AFE" w:rsidRPr="002C50DE" w:rsidRDefault="00A36AFE" w:rsidP="00686F38">
            <w:pPr>
              <w:spacing w:before="60" w:line="360" w:lineRule="auto"/>
              <w:jc w:val="center"/>
            </w:pPr>
          </w:p>
        </w:tc>
      </w:tr>
      <w:tr w:rsidR="00A36AFE" w:rsidRPr="002C50DE" w14:paraId="0C449E44" w14:textId="77777777" w:rsidTr="00D83E83">
        <w:tc>
          <w:tcPr>
            <w:tcW w:w="1024" w:type="pct"/>
          </w:tcPr>
          <w:p w14:paraId="0F0CC9DF" w14:textId="77777777" w:rsidR="00A36AFE" w:rsidRPr="002C50DE" w:rsidRDefault="00A36AFE" w:rsidP="00686F38">
            <w:pPr>
              <w:spacing w:before="60" w:line="360" w:lineRule="auto"/>
            </w:pPr>
            <w:r w:rsidRPr="002C50DE">
              <w:t>Inspection Date</w:t>
            </w:r>
          </w:p>
        </w:tc>
        <w:tc>
          <w:tcPr>
            <w:tcW w:w="3976" w:type="pct"/>
          </w:tcPr>
          <w:p w14:paraId="78A926DB" w14:textId="77777777" w:rsidR="00A36AFE" w:rsidRPr="002C50DE" w:rsidRDefault="00A36AFE" w:rsidP="00686F38">
            <w:pPr>
              <w:spacing w:before="60" w:line="360" w:lineRule="auto"/>
              <w:jc w:val="center"/>
            </w:pPr>
          </w:p>
        </w:tc>
      </w:tr>
      <w:tr w:rsidR="00A36AFE" w:rsidRPr="002C50DE" w14:paraId="2E5DD83F" w14:textId="77777777" w:rsidTr="00D83E83">
        <w:tc>
          <w:tcPr>
            <w:tcW w:w="1024" w:type="pct"/>
          </w:tcPr>
          <w:p w14:paraId="3F78502C" w14:textId="77777777" w:rsidR="00A36AFE" w:rsidRPr="002C50DE" w:rsidRDefault="00A36AFE" w:rsidP="00686F38">
            <w:pPr>
              <w:spacing w:before="60" w:line="360" w:lineRule="auto"/>
            </w:pPr>
            <w:r w:rsidRPr="002C50DE">
              <w:t>Inspector</w:t>
            </w:r>
          </w:p>
        </w:tc>
        <w:tc>
          <w:tcPr>
            <w:tcW w:w="3976" w:type="pct"/>
          </w:tcPr>
          <w:p w14:paraId="05A88E0A" w14:textId="77777777" w:rsidR="00A36AFE" w:rsidRPr="002C50DE" w:rsidRDefault="00A36AFE" w:rsidP="00686F38">
            <w:pPr>
              <w:spacing w:before="60" w:line="360" w:lineRule="auto"/>
              <w:jc w:val="center"/>
            </w:pPr>
          </w:p>
        </w:tc>
      </w:tr>
    </w:tbl>
    <w:p w14:paraId="613DAEB8" w14:textId="77777777" w:rsidR="00A36AFE" w:rsidRPr="007A2F35" w:rsidRDefault="00A36AFE" w:rsidP="00686F38"/>
    <w:p w14:paraId="1664ADC6" w14:textId="77777777" w:rsidR="00A36AFE" w:rsidRPr="007A2F35" w:rsidRDefault="00A36AFE" w:rsidP="00732DA0"/>
    <w:p w14:paraId="2F6B521B" w14:textId="77777777" w:rsidR="00A36AFE" w:rsidRPr="007A2F35" w:rsidRDefault="00A36AFE" w:rsidP="00732DA0"/>
    <w:p w14:paraId="4339B318" w14:textId="72CF88DE" w:rsidR="00721E5D" w:rsidRDefault="00A36AFE" w:rsidP="00E61F15">
      <w:pPr>
        <w:pStyle w:val="BodyText"/>
      </w:pPr>
      <w:r w:rsidRPr="008968A5">
        <w:t xml:space="preserve">This </w:t>
      </w:r>
      <w:r w:rsidR="00EB4C0E">
        <w:t xml:space="preserve">Breath Collection </w:t>
      </w:r>
      <w:r w:rsidRPr="008968A5">
        <w:t xml:space="preserve">questionnaire </w:t>
      </w:r>
      <w:r w:rsidR="000073A0" w:rsidRPr="008968A5">
        <w:t>may</w:t>
      </w:r>
      <w:r w:rsidRPr="008968A5">
        <w:t xml:space="preserve"> be used by the </w:t>
      </w:r>
      <w:r w:rsidR="009C5FAF">
        <w:t xml:space="preserve">U.S. </w:t>
      </w:r>
      <w:r w:rsidRPr="008968A5">
        <w:t xml:space="preserve">Nuclear Regulatory Commission </w:t>
      </w:r>
      <w:r w:rsidR="00EB4C0E">
        <w:t xml:space="preserve">(NRC) </w:t>
      </w:r>
      <w:r w:rsidRPr="008968A5">
        <w:t xml:space="preserve">inspector when evaluating the </w:t>
      </w:r>
      <w:r w:rsidR="00A9589D">
        <w:t xml:space="preserve">breath </w:t>
      </w:r>
      <w:r w:rsidRPr="008968A5">
        <w:t>alcohol testing procedures at a licensee</w:t>
      </w:r>
      <w:r w:rsidR="0031491E">
        <w:t>’s</w:t>
      </w:r>
      <w:r w:rsidRPr="008968A5">
        <w:t xml:space="preserve"> or other entity’s </w:t>
      </w:r>
      <w:r w:rsidR="004A1275">
        <w:t>specimen collection site</w:t>
      </w:r>
      <w:r w:rsidRPr="008968A5">
        <w:t xml:space="preserve">. Each question is accompanied by potential answers and the relevant </w:t>
      </w:r>
      <w:r w:rsidR="004A1275">
        <w:t xml:space="preserve">requirement(s) </w:t>
      </w:r>
      <w:r w:rsidRPr="008968A5">
        <w:t xml:space="preserve">in </w:t>
      </w:r>
      <w:r w:rsidR="004A1275">
        <w:t>10 CFR </w:t>
      </w:r>
      <w:r w:rsidRPr="008968A5">
        <w:t>Part</w:t>
      </w:r>
      <w:r w:rsidR="004A1275">
        <w:t> </w:t>
      </w:r>
      <w:r w:rsidRPr="008968A5">
        <w:t>26</w:t>
      </w:r>
      <w:r w:rsidR="004A1275">
        <w:t>, Subpart E</w:t>
      </w:r>
      <w:r w:rsidRPr="008968A5">
        <w:t>.</w:t>
      </w:r>
      <w:r w:rsidR="00721E5D">
        <w:br w:type="page"/>
      </w:r>
    </w:p>
    <w:p w14:paraId="5D0FC32B" w14:textId="77777777" w:rsidR="00A36AFE" w:rsidRPr="000F4D83" w:rsidRDefault="00C8448D" w:rsidP="004745B8">
      <w:pPr>
        <w:tabs>
          <w:tab w:val="left" w:pos="3015"/>
        </w:tabs>
        <w:rPr>
          <w:u w:val="single"/>
        </w:rPr>
      </w:pPr>
      <w:r>
        <w:rPr>
          <w:u w:val="single"/>
        </w:rPr>
        <w:lastRenderedPageBreak/>
        <w:t>I</w:t>
      </w:r>
      <w:r w:rsidR="00A36AFE" w:rsidRPr="000F4D83">
        <w:rPr>
          <w:u w:val="single"/>
        </w:rPr>
        <w:t>NSTRUCTIONS:</w:t>
      </w:r>
    </w:p>
    <w:p w14:paraId="40BF3232" w14:textId="77777777" w:rsidR="00A36AFE" w:rsidRPr="008968A5" w:rsidRDefault="00A36AFE" w:rsidP="004745B8"/>
    <w:p w14:paraId="01F57F62" w14:textId="5B323E21" w:rsidR="00A36AFE" w:rsidRPr="008968A5" w:rsidRDefault="00A36AFE" w:rsidP="00E61F15">
      <w:pPr>
        <w:pStyle w:val="BodyText"/>
      </w:pPr>
      <w:r w:rsidRPr="008968A5">
        <w:t>The</w:t>
      </w:r>
      <w:r w:rsidR="005856B9">
        <w:t xml:space="preserve"> Breath </w:t>
      </w:r>
      <w:r w:rsidR="00A9589D">
        <w:t xml:space="preserve">Collection </w:t>
      </w:r>
      <w:r w:rsidRPr="008968A5">
        <w:t xml:space="preserve">questionnaire is divided into four </w:t>
      </w:r>
      <w:r w:rsidR="0026251F">
        <w:t>section</w:t>
      </w:r>
      <w:r w:rsidRPr="008968A5">
        <w:t>s.</w:t>
      </w:r>
      <w:r w:rsidR="0057322F">
        <w:t xml:space="preserve"> </w:t>
      </w:r>
    </w:p>
    <w:p w14:paraId="42249690" w14:textId="0C64FC81" w:rsidR="00A36AFE" w:rsidRPr="008968A5" w:rsidRDefault="0026251F" w:rsidP="00E61F15">
      <w:pPr>
        <w:pStyle w:val="ListBullet"/>
      </w:pPr>
      <w:r>
        <w:rPr>
          <w:u w:val="single"/>
        </w:rPr>
        <w:t>Section</w:t>
      </w:r>
      <w:r w:rsidR="00A36AFE" w:rsidRPr="000F4D83">
        <w:rPr>
          <w:u w:val="single"/>
        </w:rPr>
        <w:t xml:space="preserve"> A (Observing the Collector – Initial Breath Test (</w:t>
      </w:r>
      <w:r w:rsidR="00A9589D">
        <w:rPr>
          <w:u w:val="single"/>
        </w:rPr>
        <w:t>M</w:t>
      </w:r>
      <w:r w:rsidR="00A36AFE" w:rsidRPr="000F4D83">
        <w:rPr>
          <w:u w:val="single"/>
        </w:rPr>
        <w:t xml:space="preserve">ock </w:t>
      </w:r>
      <w:r w:rsidR="00A9589D">
        <w:rPr>
          <w:u w:val="single"/>
        </w:rPr>
        <w:t>C</w:t>
      </w:r>
      <w:r w:rsidR="00A36AFE" w:rsidRPr="000F4D83">
        <w:rPr>
          <w:u w:val="single"/>
        </w:rPr>
        <w:t>ollection))</w:t>
      </w:r>
      <w:r w:rsidR="00A36AFE" w:rsidRPr="002C50DE">
        <w:t xml:space="preserve"> </w:t>
      </w:r>
      <w:r w:rsidR="00A36AFE" w:rsidRPr="008968A5">
        <w:t>is to be completed by the inspector during a mock</w:t>
      </w:r>
      <w:r w:rsidR="007C71E8">
        <w:t xml:space="preserve"> </w:t>
      </w:r>
      <w:r w:rsidR="00A36AFE" w:rsidRPr="008968A5">
        <w:t>breath collection. The inspector is to direct the collector to treat the inspector as an employee who has arrived for both a urine and breath alcohol test. The inspector is to participate in the complete collection process for the initial alcohol test (including providing a breath specimen).</w:t>
      </w:r>
    </w:p>
    <w:p w14:paraId="6CEDAD86" w14:textId="7DEE96EB" w:rsidR="00A36AFE" w:rsidRPr="008968A5" w:rsidRDefault="0026251F" w:rsidP="00E61F15">
      <w:pPr>
        <w:pStyle w:val="ListBullet"/>
      </w:pPr>
      <w:r>
        <w:rPr>
          <w:u w:val="single"/>
        </w:rPr>
        <w:t>Section</w:t>
      </w:r>
      <w:r w:rsidR="00A36AFE" w:rsidRPr="16A60012">
        <w:rPr>
          <w:u w:val="single"/>
        </w:rPr>
        <w:t xml:space="preserve"> B (Knowledge of Collection Procedures – Confirmatory Alcohol Testing and External Calibration Checks)</w:t>
      </w:r>
      <w:r w:rsidR="00A36AFE">
        <w:t xml:space="preserve"> is a </w:t>
      </w:r>
      <w:proofErr w:type="gramStart"/>
      <w:r w:rsidR="00A36AFE">
        <w:t>question</w:t>
      </w:r>
      <w:r w:rsidR="00290AF8">
        <w:t xml:space="preserve"> </w:t>
      </w:r>
      <w:r w:rsidR="00A36AFE">
        <w:t>and</w:t>
      </w:r>
      <w:r w:rsidR="00290AF8">
        <w:t xml:space="preserve"> </w:t>
      </w:r>
      <w:r w:rsidR="00A36AFE">
        <w:t>answer</w:t>
      </w:r>
      <w:proofErr w:type="gramEnd"/>
      <w:r w:rsidR="00A36AFE">
        <w:t xml:space="preserve"> segment of the inspection to evaluate the collector’s knowledge on conducting confirmatory alcohol testing. In this </w:t>
      </w:r>
      <w:r>
        <w:t>section</w:t>
      </w:r>
      <w:r w:rsidR="00A36AFE">
        <w:t xml:space="preserve">, the inspector will ask the collector questions. An evaluation of the </w:t>
      </w:r>
      <w:r w:rsidR="00B7719B">
        <w:t>evidential breath testing device (</w:t>
      </w:r>
      <w:r w:rsidR="00A36AFE">
        <w:t>EBT</w:t>
      </w:r>
      <w:r w:rsidR="00B7719B">
        <w:t>)</w:t>
      </w:r>
      <w:r w:rsidR="00A36AFE">
        <w:t xml:space="preserve"> external calibration capabilities (i.e., a verification that the EBT is functioning correctly) also will be assessed.</w:t>
      </w:r>
    </w:p>
    <w:p w14:paraId="6F41E2B6" w14:textId="12C5DB72" w:rsidR="00A36AFE" w:rsidRPr="008968A5" w:rsidRDefault="0026251F" w:rsidP="00E61F15">
      <w:pPr>
        <w:pStyle w:val="ListBullet"/>
      </w:pPr>
      <w:r>
        <w:rPr>
          <w:u w:val="single"/>
        </w:rPr>
        <w:t>Section</w:t>
      </w:r>
      <w:r w:rsidR="00A36AFE" w:rsidRPr="16A60012">
        <w:rPr>
          <w:u w:val="single"/>
        </w:rPr>
        <w:t xml:space="preserve"> C (Knowledge of Collection Procedures – Non-Typical Specimen Collections)</w:t>
      </w:r>
      <w:r w:rsidR="00A36AFE" w:rsidRPr="002C50DE">
        <w:rPr>
          <w:bCs/>
        </w:rPr>
        <w:t xml:space="preserve"> </w:t>
      </w:r>
      <w:r w:rsidR="00A36AFE">
        <w:t xml:space="preserve">is a </w:t>
      </w:r>
      <w:proofErr w:type="gramStart"/>
      <w:r w:rsidR="00A36AFE">
        <w:t>question</w:t>
      </w:r>
      <w:r w:rsidR="00290AF8">
        <w:t xml:space="preserve"> </w:t>
      </w:r>
      <w:r w:rsidR="00A36AFE">
        <w:t>and</w:t>
      </w:r>
      <w:r w:rsidR="00290AF8">
        <w:t xml:space="preserve"> </w:t>
      </w:r>
      <w:r w:rsidR="00A36AFE">
        <w:t>answer</w:t>
      </w:r>
      <w:proofErr w:type="gramEnd"/>
      <w:r w:rsidR="00A36AFE">
        <w:t xml:space="preserve"> segment of the inspection to </w:t>
      </w:r>
      <w:r w:rsidR="00A36AFE" w:rsidRPr="16A60012">
        <w:rPr>
          <w:u w:val="single"/>
        </w:rPr>
        <w:t>evaluate</w:t>
      </w:r>
      <w:r w:rsidR="00A36AFE">
        <w:t xml:space="preserve"> the collector’s knowledge of how to address non-typical situations that might arise during a breath alcohol test.</w:t>
      </w:r>
    </w:p>
    <w:p w14:paraId="0DB9124D" w14:textId="171FE756" w:rsidR="00A36AFE" w:rsidRPr="008968A5" w:rsidRDefault="0026251F" w:rsidP="00E61F15">
      <w:pPr>
        <w:pStyle w:val="ListBullet"/>
      </w:pPr>
      <w:r>
        <w:rPr>
          <w:u w:val="single"/>
        </w:rPr>
        <w:t>Section</w:t>
      </w:r>
      <w:r w:rsidR="00A36AFE" w:rsidRPr="000F4D83">
        <w:rPr>
          <w:u w:val="single"/>
        </w:rPr>
        <w:t xml:space="preserve"> D (Observing the Facility)</w:t>
      </w:r>
      <w:r w:rsidR="00A36AFE" w:rsidRPr="002C50DE">
        <w:t xml:space="preserve"> </w:t>
      </w:r>
      <w:r w:rsidR="00A36AFE" w:rsidRPr="008968A5">
        <w:t xml:space="preserve">consists of questions to be completed by the inspector based on observations made regarding the specimen </w:t>
      </w:r>
      <w:r w:rsidR="00A36AFE" w:rsidRPr="00300C19">
        <w:rPr>
          <w:u w:val="single"/>
        </w:rPr>
        <w:t>collection</w:t>
      </w:r>
      <w:r w:rsidR="00A36AFE" w:rsidRPr="008968A5">
        <w:t xml:space="preserve"> facility, a records review, and some questions that may require speaking to the collection site manager.</w:t>
      </w:r>
    </w:p>
    <w:p w14:paraId="0FFFCA60" w14:textId="77777777" w:rsidR="00A36AFE" w:rsidRPr="008968A5" w:rsidRDefault="00A36AFE" w:rsidP="00E61F15">
      <w:pPr>
        <w:pStyle w:val="BodyText"/>
      </w:pPr>
    </w:p>
    <w:p w14:paraId="63037367" w14:textId="77777777" w:rsidR="00A36AFE" w:rsidRPr="00E61F15" w:rsidRDefault="00A36AFE" w:rsidP="00E61F15">
      <w:pPr>
        <w:pStyle w:val="BodyText"/>
        <w:jc w:val="center"/>
        <w:rPr>
          <w:u w:val="single"/>
        </w:rPr>
      </w:pPr>
      <w:r w:rsidRPr="00E61F15">
        <w:rPr>
          <w:u w:val="single"/>
        </w:rPr>
        <w:t>Table of Contents</w:t>
      </w:r>
    </w:p>
    <w:tbl>
      <w:tblPr>
        <w:tblW w:w="122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0"/>
        <w:gridCol w:w="1710"/>
      </w:tblGrid>
      <w:tr w:rsidR="00A36AFE" w:rsidRPr="008968A5" w14:paraId="4E5E3FD2" w14:textId="77777777" w:rsidTr="00F30B45">
        <w:tc>
          <w:tcPr>
            <w:tcW w:w="10530" w:type="dxa"/>
            <w:vAlign w:val="center"/>
          </w:tcPr>
          <w:p w14:paraId="426730C1" w14:textId="51883C66" w:rsidR="00A36AFE" w:rsidRPr="00DB2271" w:rsidRDefault="0026251F" w:rsidP="00776D49">
            <w:pPr>
              <w:overflowPunct w:val="0"/>
              <w:textAlignment w:val="baseline"/>
            </w:pPr>
            <w:r>
              <w:t>Section</w:t>
            </w:r>
          </w:p>
        </w:tc>
        <w:tc>
          <w:tcPr>
            <w:tcW w:w="1710" w:type="dxa"/>
          </w:tcPr>
          <w:p w14:paraId="0BC637FB" w14:textId="77777777" w:rsidR="00A36AFE" w:rsidRPr="00DB2271" w:rsidRDefault="00A36AFE" w:rsidP="00776D49">
            <w:pPr>
              <w:overflowPunct w:val="0"/>
              <w:jc w:val="center"/>
              <w:textAlignment w:val="baseline"/>
            </w:pPr>
            <w:r w:rsidRPr="00DB2271">
              <w:t>Question Numbers</w:t>
            </w:r>
          </w:p>
        </w:tc>
      </w:tr>
      <w:tr w:rsidR="00A36AFE" w:rsidRPr="008968A5" w14:paraId="48523DDD" w14:textId="77777777" w:rsidTr="00F93596">
        <w:trPr>
          <w:trHeight w:val="288"/>
        </w:trPr>
        <w:tc>
          <w:tcPr>
            <w:tcW w:w="10530" w:type="dxa"/>
          </w:tcPr>
          <w:p w14:paraId="10C33881" w14:textId="0EA6842F" w:rsidR="00A36AFE" w:rsidRPr="008968A5" w:rsidRDefault="00A36AFE" w:rsidP="00776D49">
            <w:pPr>
              <w:overflowPunct w:val="0"/>
              <w:textAlignment w:val="baseline"/>
            </w:pPr>
            <w:r w:rsidRPr="008968A5">
              <w:t>A. Observing the Collector – Initial Breath Test (</w:t>
            </w:r>
            <w:r w:rsidR="00A9589D">
              <w:t>M</w:t>
            </w:r>
            <w:r w:rsidRPr="008968A5">
              <w:t xml:space="preserve">ock </w:t>
            </w:r>
            <w:r w:rsidR="00A9589D">
              <w:t>C</w:t>
            </w:r>
            <w:r w:rsidRPr="008968A5">
              <w:t>ollection)</w:t>
            </w:r>
          </w:p>
        </w:tc>
        <w:tc>
          <w:tcPr>
            <w:tcW w:w="1710" w:type="dxa"/>
            <w:tcMar>
              <w:left w:w="432" w:type="dxa"/>
              <w:right w:w="115" w:type="dxa"/>
            </w:tcMar>
          </w:tcPr>
          <w:p w14:paraId="2C5B5ED8" w14:textId="77777777" w:rsidR="00A36AFE" w:rsidRPr="008968A5" w:rsidRDefault="00A36AFE" w:rsidP="00776D49">
            <w:pPr>
              <w:overflowPunct w:val="0"/>
              <w:textAlignment w:val="baseline"/>
            </w:pPr>
            <w:r w:rsidRPr="008968A5">
              <w:t>A1 – A14</w:t>
            </w:r>
          </w:p>
        </w:tc>
      </w:tr>
      <w:tr w:rsidR="00A36AFE" w:rsidRPr="008968A5" w14:paraId="74802358" w14:textId="77777777" w:rsidTr="00F93596">
        <w:trPr>
          <w:trHeight w:val="288"/>
        </w:trPr>
        <w:tc>
          <w:tcPr>
            <w:tcW w:w="10530" w:type="dxa"/>
          </w:tcPr>
          <w:p w14:paraId="161C265F" w14:textId="77777777" w:rsidR="00A36AFE" w:rsidRPr="008968A5" w:rsidRDefault="00A36AFE" w:rsidP="00776D49">
            <w:pPr>
              <w:overflowPunct w:val="0"/>
              <w:textAlignment w:val="baseline"/>
            </w:pPr>
            <w:r w:rsidRPr="008968A5">
              <w:t>B. Knowledge of Collection Procedures – Confirmatory Alcohol Testing and External Calibration Checks</w:t>
            </w:r>
          </w:p>
        </w:tc>
        <w:tc>
          <w:tcPr>
            <w:tcW w:w="1710" w:type="dxa"/>
            <w:tcMar>
              <w:left w:w="432" w:type="dxa"/>
              <w:right w:w="115" w:type="dxa"/>
            </w:tcMar>
          </w:tcPr>
          <w:p w14:paraId="50F8D13E" w14:textId="77777777" w:rsidR="00A36AFE" w:rsidRPr="008968A5" w:rsidRDefault="00A36AFE" w:rsidP="00776D49">
            <w:pPr>
              <w:overflowPunct w:val="0"/>
              <w:textAlignment w:val="baseline"/>
            </w:pPr>
            <w:r w:rsidRPr="008968A5">
              <w:t>B1 – B21</w:t>
            </w:r>
          </w:p>
        </w:tc>
      </w:tr>
      <w:tr w:rsidR="00A36AFE" w:rsidRPr="008968A5" w14:paraId="6D762AE5" w14:textId="77777777" w:rsidTr="00F93596">
        <w:trPr>
          <w:trHeight w:val="288"/>
        </w:trPr>
        <w:tc>
          <w:tcPr>
            <w:tcW w:w="10530" w:type="dxa"/>
          </w:tcPr>
          <w:p w14:paraId="72D8CF6B" w14:textId="77777777" w:rsidR="00A36AFE" w:rsidRPr="008968A5" w:rsidRDefault="00A36AFE" w:rsidP="00686F38">
            <w:pPr>
              <w:overflowPunct w:val="0"/>
              <w:textAlignment w:val="baseline"/>
            </w:pPr>
            <w:r w:rsidRPr="008968A5">
              <w:t>C. Knowledge of Collection Procedures – Non-Typical Specimen Collections</w:t>
            </w:r>
          </w:p>
        </w:tc>
        <w:tc>
          <w:tcPr>
            <w:tcW w:w="1710" w:type="dxa"/>
            <w:tcMar>
              <w:left w:w="432" w:type="dxa"/>
              <w:right w:w="115" w:type="dxa"/>
            </w:tcMar>
          </w:tcPr>
          <w:p w14:paraId="029A1DCE" w14:textId="77777777" w:rsidR="00A36AFE" w:rsidRPr="008968A5" w:rsidRDefault="00A36AFE" w:rsidP="00686F38">
            <w:pPr>
              <w:overflowPunct w:val="0"/>
              <w:textAlignment w:val="baseline"/>
            </w:pPr>
            <w:r w:rsidRPr="008968A5">
              <w:t>C1 – C7</w:t>
            </w:r>
          </w:p>
        </w:tc>
      </w:tr>
      <w:tr w:rsidR="00A36AFE" w:rsidRPr="008968A5" w14:paraId="3338C682" w14:textId="77777777" w:rsidTr="00F93596">
        <w:trPr>
          <w:trHeight w:val="288"/>
        </w:trPr>
        <w:tc>
          <w:tcPr>
            <w:tcW w:w="10530" w:type="dxa"/>
          </w:tcPr>
          <w:p w14:paraId="695882D6" w14:textId="77777777" w:rsidR="00A36AFE" w:rsidRPr="008968A5" w:rsidRDefault="00A36AFE" w:rsidP="00686F38">
            <w:pPr>
              <w:overflowPunct w:val="0"/>
              <w:textAlignment w:val="baseline"/>
            </w:pPr>
            <w:r w:rsidRPr="008968A5">
              <w:t>D. Observing the Facility</w:t>
            </w:r>
          </w:p>
        </w:tc>
        <w:tc>
          <w:tcPr>
            <w:tcW w:w="1710" w:type="dxa"/>
            <w:tcMar>
              <w:left w:w="432" w:type="dxa"/>
              <w:right w:w="115" w:type="dxa"/>
            </w:tcMar>
          </w:tcPr>
          <w:p w14:paraId="03A02F07" w14:textId="2529C7E8" w:rsidR="00A36AFE" w:rsidRPr="008968A5" w:rsidRDefault="00A36AFE" w:rsidP="00686F38">
            <w:pPr>
              <w:overflowPunct w:val="0"/>
              <w:textAlignment w:val="baseline"/>
            </w:pPr>
            <w:r w:rsidRPr="008968A5">
              <w:t>D1 – D</w:t>
            </w:r>
            <w:r w:rsidR="00C04391">
              <w:t>4</w:t>
            </w:r>
          </w:p>
        </w:tc>
      </w:tr>
    </w:tbl>
    <w:p w14:paraId="68A9C2E8" w14:textId="77777777" w:rsidR="003C643B" w:rsidRDefault="003C643B" w:rsidP="00686F38"/>
    <w:p w14:paraId="53A72FDF" w14:textId="7E2F9978" w:rsidR="00721E5D" w:rsidRDefault="00721E5D" w:rsidP="00686F38">
      <w:r>
        <w:br w:type="page"/>
      </w:r>
    </w:p>
    <w:tbl>
      <w:tblPr>
        <w:tblW w:w="1293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42"/>
        <w:gridCol w:w="3582"/>
        <w:gridCol w:w="3494"/>
        <w:gridCol w:w="5112"/>
      </w:tblGrid>
      <w:tr w:rsidR="00A36AFE" w:rsidRPr="008968A5" w14:paraId="5849C6A7" w14:textId="77777777" w:rsidTr="004533F0">
        <w:trPr>
          <w:cantSplit/>
          <w:tblHeader/>
        </w:trPr>
        <w:tc>
          <w:tcPr>
            <w:tcW w:w="12930" w:type="dxa"/>
            <w:gridSpan w:val="4"/>
            <w:shd w:val="pct20" w:color="auto" w:fill="FFFFFF"/>
          </w:tcPr>
          <w:p w14:paraId="29FC8A13" w14:textId="165E0A71" w:rsidR="00A36AFE" w:rsidRPr="000F4D83" w:rsidRDefault="00A36AFE" w:rsidP="00686F38">
            <w:r w:rsidRPr="000F4D83">
              <w:lastRenderedPageBreak/>
              <w:t>A.</w:t>
            </w:r>
            <w:r w:rsidR="0057322F">
              <w:t xml:space="preserve"> </w:t>
            </w:r>
            <w:r w:rsidR="00B962E4">
              <w:t xml:space="preserve">Breath Collection, </w:t>
            </w:r>
            <w:r w:rsidRPr="000F4D83">
              <w:t>Observing the Collector – Initial Breath Test (</w:t>
            </w:r>
            <w:r w:rsidR="00D83E83">
              <w:t>M</w:t>
            </w:r>
            <w:r w:rsidRPr="000F4D83">
              <w:t xml:space="preserve">ock </w:t>
            </w:r>
            <w:r w:rsidR="00D83E83">
              <w:t>C</w:t>
            </w:r>
            <w:r w:rsidRPr="000F4D83">
              <w:t>ollection)</w:t>
            </w:r>
          </w:p>
        </w:tc>
      </w:tr>
      <w:tr w:rsidR="004533F0" w:rsidRPr="008968A5" w14:paraId="0D007B95" w14:textId="77777777" w:rsidTr="004533F0">
        <w:trPr>
          <w:cantSplit/>
          <w:trHeight w:val="156"/>
          <w:tblHeader/>
        </w:trPr>
        <w:tc>
          <w:tcPr>
            <w:tcW w:w="742" w:type="dxa"/>
          </w:tcPr>
          <w:p w14:paraId="69494316" w14:textId="6D479AAB" w:rsidR="004533F0" w:rsidRPr="008968A5" w:rsidRDefault="004533F0" w:rsidP="00776D49">
            <w:pPr>
              <w:jc w:val="center"/>
            </w:pPr>
            <w:r w:rsidRPr="000F4D83">
              <w:t>Num.</w:t>
            </w:r>
          </w:p>
        </w:tc>
        <w:tc>
          <w:tcPr>
            <w:tcW w:w="3582" w:type="dxa"/>
          </w:tcPr>
          <w:p w14:paraId="3A9FA332" w14:textId="6F057EEA" w:rsidR="004533F0" w:rsidRPr="008968A5" w:rsidRDefault="004533F0" w:rsidP="00776D49">
            <w:r w:rsidRPr="000F4D83">
              <w:t>Question</w:t>
            </w:r>
          </w:p>
        </w:tc>
        <w:tc>
          <w:tcPr>
            <w:tcW w:w="3494" w:type="dxa"/>
          </w:tcPr>
          <w:p w14:paraId="194486D7" w14:textId="40E2CD52" w:rsidR="004533F0" w:rsidRPr="008968A5" w:rsidRDefault="004533F0" w:rsidP="00776D49">
            <w:pPr>
              <w:overflowPunct w:val="0"/>
              <w:textAlignment w:val="baseline"/>
            </w:pPr>
            <w:r w:rsidRPr="000F4D83">
              <w:t>Answer</w:t>
            </w:r>
          </w:p>
        </w:tc>
        <w:tc>
          <w:tcPr>
            <w:tcW w:w="5112" w:type="dxa"/>
          </w:tcPr>
          <w:p w14:paraId="74F59921" w14:textId="4EE6D809" w:rsidR="004533F0" w:rsidRDefault="004533F0" w:rsidP="00776D49">
            <w:r w:rsidRPr="000F4D83">
              <w:t xml:space="preserve">NRC </w:t>
            </w:r>
            <w:r w:rsidR="00F30B45" w:rsidRPr="000F4D83">
              <w:t>R</w:t>
            </w:r>
            <w:r w:rsidR="00F30B45">
              <w:t>egulation(s)</w:t>
            </w:r>
          </w:p>
        </w:tc>
      </w:tr>
      <w:tr w:rsidR="004533F0" w:rsidRPr="008968A5" w14:paraId="1EA12C4A" w14:textId="77777777" w:rsidTr="004533F0">
        <w:trPr>
          <w:cantSplit/>
          <w:trHeight w:val="1434"/>
        </w:trPr>
        <w:tc>
          <w:tcPr>
            <w:tcW w:w="742" w:type="dxa"/>
          </w:tcPr>
          <w:p w14:paraId="2156E703" w14:textId="77777777" w:rsidR="004533F0" w:rsidRPr="008968A5" w:rsidRDefault="004533F0" w:rsidP="00776D49">
            <w:pPr>
              <w:jc w:val="center"/>
            </w:pPr>
            <w:r w:rsidRPr="008968A5">
              <w:t>A1</w:t>
            </w:r>
          </w:p>
        </w:tc>
        <w:tc>
          <w:tcPr>
            <w:tcW w:w="3582" w:type="dxa"/>
          </w:tcPr>
          <w:p w14:paraId="1DE9189C" w14:textId="75EFEC76" w:rsidR="004533F0" w:rsidRPr="008968A5" w:rsidRDefault="004533F0" w:rsidP="00776D49">
            <w:pPr>
              <w:keepNext/>
              <w:keepLines/>
            </w:pPr>
            <w:r w:rsidRPr="008968A5">
              <w:t>D</w:t>
            </w:r>
            <w:r w:rsidR="00F30B45">
              <w:t xml:space="preserve">id </w:t>
            </w:r>
            <w:r w:rsidRPr="008968A5">
              <w:t xml:space="preserve">the collector positively identify the donor </w:t>
            </w:r>
            <w:r w:rsidR="00F30B45" w:rsidRPr="00227024">
              <w:t>[</w:t>
            </w:r>
            <w:r w:rsidR="00A21877" w:rsidRPr="00227024">
              <w:t>or</w:t>
            </w:r>
            <w:r w:rsidR="00F30B45" w:rsidRPr="00227024">
              <w:t xml:space="preserve"> the inspector]</w:t>
            </w:r>
            <w:r w:rsidRPr="008968A5">
              <w:t xml:space="preserve"> by photo identification before beginning the collection process?</w:t>
            </w:r>
          </w:p>
          <w:p w14:paraId="1261ED32" w14:textId="77777777" w:rsidR="004533F0" w:rsidRPr="008968A5" w:rsidRDefault="004533F0" w:rsidP="00776D49">
            <w:pPr>
              <w:keepNext/>
              <w:keepLines/>
            </w:pPr>
          </w:p>
          <w:p w14:paraId="51D54671" w14:textId="77777777" w:rsidR="004533F0" w:rsidRPr="008968A5" w:rsidRDefault="004533F0" w:rsidP="00776D49">
            <w:pPr>
              <w:keepNext/>
              <w:keepLines/>
            </w:pPr>
          </w:p>
        </w:tc>
        <w:tc>
          <w:tcPr>
            <w:tcW w:w="3494" w:type="dxa"/>
          </w:tcPr>
          <w:p w14:paraId="7DFC4E7D"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535C11C3"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0E224587"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53D1FDCB" w14:textId="77777777" w:rsidR="004533F0" w:rsidRPr="008968A5" w:rsidRDefault="004533F0" w:rsidP="00DE43CA">
            <w:pPr>
              <w:keepNext/>
              <w:keepLines/>
              <w:ind w:left="374" w:hanging="360"/>
            </w:pPr>
          </w:p>
          <w:p w14:paraId="3A0245F7" w14:textId="77777777" w:rsidR="004533F0" w:rsidRPr="008968A5" w:rsidRDefault="004533F0" w:rsidP="00DE43CA">
            <w:pPr>
              <w:keepNext/>
              <w:keepLines/>
              <w:ind w:left="374" w:hanging="360"/>
            </w:pPr>
          </w:p>
          <w:p w14:paraId="0442D9D1" w14:textId="77777777" w:rsidR="004533F0" w:rsidRPr="008968A5" w:rsidRDefault="004533F0" w:rsidP="00DE43CA">
            <w:pPr>
              <w:keepNext/>
              <w:keepLines/>
              <w:ind w:left="374" w:hanging="360"/>
            </w:pPr>
          </w:p>
        </w:tc>
        <w:tc>
          <w:tcPr>
            <w:tcW w:w="5112" w:type="dxa"/>
          </w:tcPr>
          <w:p w14:paraId="13AAEC8A" w14:textId="104F5DCF" w:rsidR="004533F0" w:rsidRPr="008968A5" w:rsidRDefault="004533F0" w:rsidP="00776D49">
            <w:pPr>
              <w:keepNext/>
              <w:keepLines/>
            </w:pPr>
            <w:r>
              <w:t>§ </w:t>
            </w:r>
            <w:r w:rsidRPr="008968A5">
              <w:t>26.89(b)(1) states:</w:t>
            </w:r>
          </w:p>
          <w:p w14:paraId="1F4113CC" w14:textId="49B5812E" w:rsidR="004533F0" w:rsidRPr="008968A5" w:rsidRDefault="004533F0" w:rsidP="00776D49">
            <w:pPr>
              <w:keepNext/>
              <w:keepLines/>
            </w:pPr>
            <w:r w:rsidRPr="008968A5">
              <w:t xml:space="preserve">“Acceptable identification includes photo-identification issued by a licensee or other entity who is subject to </w:t>
            </w:r>
            <w:r w:rsidR="00206645">
              <w:t>t</w:t>
            </w:r>
            <w:r w:rsidRPr="008968A5">
              <w:t>his part, or by the Federal</w:t>
            </w:r>
            <w:r w:rsidR="00383F24">
              <w:t>,</w:t>
            </w:r>
            <w:r w:rsidRPr="008968A5">
              <w:t xml:space="preserve"> State, </w:t>
            </w:r>
            <w:r w:rsidR="00A21877">
              <w:t>or</w:t>
            </w:r>
            <w:r w:rsidR="00A21877" w:rsidRPr="006A2D8B" w:rsidDel="00383F24">
              <w:t xml:space="preserve"> </w:t>
            </w:r>
            <w:r w:rsidRPr="008968A5">
              <w:t>local government. Licensees and other entities may not accept faxes or photocopies of identification.”</w:t>
            </w:r>
          </w:p>
        </w:tc>
      </w:tr>
      <w:tr w:rsidR="004533F0" w:rsidRPr="008968A5" w14:paraId="21278181" w14:textId="77777777" w:rsidTr="004533F0">
        <w:trPr>
          <w:cantSplit/>
        </w:trPr>
        <w:tc>
          <w:tcPr>
            <w:tcW w:w="742" w:type="dxa"/>
            <w:tcBorders>
              <w:bottom w:val="single" w:sz="6" w:space="0" w:color="auto"/>
            </w:tcBorders>
          </w:tcPr>
          <w:p w14:paraId="282CC8AF" w14:textId="77777777" w:rsidR="004533F0" w:rsidRPr="008968A5" w:rsidRDefault="004533F0" w:rsidP="00776D49">
            <w:pPr>
              <w:jc w:val="center"/>
            </w:pPr>
            <w:r w:rsidRPr="008968A5">
              <w:t>A2</w:t>
            </w:r>
          </w:p>
        </w:tc>
        <w:tc>
          <w:tcPr>
            <w:tcW w:w="3582" w:type="dxa"/>
            <w:tcBorders>
              <w:bottom w:val="single" w:sz="6" w:space="0" w:color="auto"/>
            </w:tcBorders>
          </w:tcPr>
          <w:p w14:paraId="591BA515" w14:textId="15A82A25" w:rsidR="004533F0" w:rsidRPr="008968A5" w:rsidRDefault="00F30B45" w:rsidP="00776D49">
            <w:r w:rsidRPr="008968A5">
              <w:t>D</w:t>
            </w:r>
            <w:r>
              <w:t>id</w:t>
            </w:r>
            <w:r w:rsidR="004533F0" w:rsidRPr="008968A5">
              <w:t xml:space="preserve"> the collector require the donor to sign a consent form?</w:t>
            </w:r>
          </w:p>
        </w:tc>
        <w:tc>
          <w:tcPr>
            <w:tcW w:w="3494" w:type="dxa"/>
            <w:tcBorders>
              <w:bottom w:val="single" w:sz="6" w:space="0" w:color="auto"/>
            </w:tcBorders>
          </w:tcPr>
          <w:p w14:paraId="149909B9" w14:textId="77777777" w:rsidR="004533F0" w:rsidRPr="008968A5" w:rsidRDefault="004533F0" w:rsidP="00DE43CA">
            <w:pPr>
              <w:keepNext/>
              <w:keepLines/>
              <w:numPr>
                <w:ilvl w:val="0"/>
                <w:numId w:val="3"/>
              </w:numPr>
              <w:tabs>
                <w:tab w:val="num" w:pos="380"/>
              </w:tabs>
              <w:overflowPunct w:val="0"/>
              <w:ind w:left="374"/>
              <w:textAlignment w:val="baseline"/>
            </w:pPr>
            <w:r>
              <w:t>Yes.</w:t>
            </w:r>
          </w:p>
          <w:p w14:paraId="4E16B1AF" w14:textId="77777777" w:rsidR="004533F0" w:rsidRPr="008968A5" w:rsidRDefault="004533F0" w:rsidP="00DE43CA">
            <w:pPr>
              <w:keepNext/>
              <w:keepLines/>
              <w:numPr>
                <w:ilvl w:val="0"/>
                <w:numId w:val="3"/>
              </w:numPr>
              <w:tabs>
                <w:tab w:val="num" w:pos="380"/>
              </w:tabs>
              <w:overflowPunct w:val="0"/>
              <w:ind w:left="374"/>
              <w:textAlignment w:val="baseline"/>
            </w:pPr>
            <w:r>
              <w:t>No.</w:t>
            </w:r>
          </w:p>
          <w:p w14:paraId="77B8C791" w14:textId="5DD56C5E" w:rsidR="004533F0" w:rsidRPr="008968A5" w:rsidRDefault="004533F0" w:rsidP="00DE43CA">
            <w:pPr>
              <w:keepNext/>
              <w:keepLines/>
              <w:numPr>
                <w:ilvl w:val="0"/>
                <w:numId w:val="3"/>
              </w:numPr>
              <w:tabs>
                <w:tab w:val="num" w:pos="380"/>
              </w:tabs>
              <w:overflowPunct w:val="0"/>
              <w:ind w:left="374"/>
              <w:textAlignment w:val="baseline"/>
            </w:pPr>
            <w:r>
              <w:t>Other:</w:t>
            </w:r>
          </w:p>
        </w:tc>
        <w:tc>
          <w:tcPr>
            <w:tcW w:w="5112" w:type="dxa"/>
            <w:tcBorders>
              <w:bottom w:val="single" w:sz="6" w:space="0" w:color="auto"/>
            </w:tcBorders>
          </w:tcPr>
          <w:p w14:paraId="06CCF805" w14:textId="53D8AEE0" w:rsidR="004533F0" w:rsidRPr="008968A5" w:rsidRDefault="004533F0" w:rsidP="00776D49">
            <w:r>
              <w:t>§ </w:t>
            </w:r>
            <w:r w:rsidRPr="008968A5">
              <w:t>26.89(b)(4) states:</w:t>
            </w:r>
          </w:p>
          <w:p w14:paraId="0053927D" w14:textId="36C04CBA" w:rsidR="004533F0" w:rsidRPr="008968A5" w:rsidRDefault="004533F0" w:rsidP="00776D49">
            <w:r w:rsidRPr="008968A5">
              <w:t>“The collector shall</w:t>
            </w:r>
            <w:r w:rsidR="00F823D5">
              <w:t>...</w:t>
            </w:r>
            <w:r>
              <w:t xml:space="preserve"> </w:t>
            </w:r>
            <w:r w:rsidRPr="008968A5">
              <w:t>ask the donor to sign a consent-to-testing form.”</w:t>
            </w:r>
          </w:p>
        </w:tc>
      </w:tr>
      <w:tr w:rsidR="004533F0" w:rsidRPr="008968A5" w14:paraId="601DE820" w14:textId="77777777" w:rsidTr="004533F0">
        <w:trPr>
          <w:cantSplit/>
        </w:trPr>
        <w:tc>
          <w:tcPr>
            <w:tcW w:w="742" w:type="dxa"/>
            <w:tcBorders>
              <w:top w:val="single" w:sz="6" w:space="0" w:color="auto"/>
              <w:bottom w:val="single" w:sz="6" w:space="0" w:color="auto"/>
            </w:tcBorders>
          </w:tcPr>
          <w:p w14:paraId="039FFF45" w14:textId="77777777" w:rsidR="004533F0" w:rsidRPr="008968A5" w:rsidRDefault="004533F0" w:rsidP="00776D49">
            <w:pPr>
              <w:jc w:val="center"/>
            </w:pPr>
            <w:r w:rsidRPr="008968A5">
              <w:t>A3</w:t>
            </w:r>
          </w:p>
        </w:tc>
        <w:tc>
          <w:tcPr>
            <w:tcW w:w="3582" w:type="dxa"/>
            <w:tcBorders>
              <w:top w:val="single" w:sz="6" w:space="0" w:color="auto"/>
              <w:bottom w:val="single" w:sz="6" w:space="0" w:color="auto"/>
            </w:tcBorders>
          </w:tcPr>
          <w:p w14:paraId="2C10ADEB" w14:textId="6F6592F9" w:rsidR="004533F0" w:rsidRPr="008968A5" w:rsidRDefault="00F30B45" w:rsidP="00776D49">
            <w:r w:rsidRPr="008968A5">
              <w:t>D</w:t>
            </w:r>
            <w:r>
              <w:t>id</w:t>
            </w:r>
            <w:r w:rsidR="004533F0" w:rsidRPr="008968A5">
              <w:t xml:space="preserve"> the collector explain the collection process to the donor and show the donor the form(s) to be used?</w:t>
            </w:r>
          </w:p>
        </w:tc>
        <w:tc>
          <w:tcPr>
            <w:tcW w:w="3494" w:type="dxa"/>
            <w:tcBorders>
              <w:top w:val="single" w:sz="6" w:space="0" w:color="auto"/>
              <w:bottom w:val="single" w:sz="6" w:space="0" w:color="auto"/>
            </w:tcBorders>
          </w:tcPr>
          <w:p w14:paraId="16ECDE86"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18217F77"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5823C854"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6FC91F05" w14:textId="77777777" w:rsidR="004533F0" w:rsidRPr="008968A5" w:rsidRDefault="004533F0" w:rsidP="00DE43CA">
            <w:pPr>
              <w:keepNext/>
              <w:keepLines/>
              <w:ind w:left="374" w:hanging="360"/>
            </w:pPr>
          </w:p>
          <w:p w14:paraId="5B13ABAA" w14:textId="77777777" w:rsidR="004533F0" w:rsidRPr="008968A5" w:rsidRDefault="004533F0" w:rsidP="00DE43CA">
            <w:pPr>
              <w:keepNext/>
              <w:keepLines/>
              <w:ind w:left="374" w:hanging="360"/>
            </w:pPr>
          </w:p>
        </w:tc>
        <w:tc>
          <w:tcPr>
            <w:tcW w:w="5112" w:type="dxa"/>
            <w:tcBorders>
              <w:top w:val="single" w:sz="6" w:space="0" w:color="auto"/>
              <w:bottom w:val="single" w:sz="6" w:space="0" w:color="auto"/>
            </w:tcBorders>
          </w:tcPr>
          <w:p w14:paraId="1CAD8F4C" w14:textId="009B1370" w:rsidR="004533F0" w:rsidRPr="008968A5" w:rsidRDefault="004533F0" w:rsidP="00776D49">
            <w:r>
              <w:t>§ </w:t>
            </w:r>
            <w:r w:rsidRPr="008968A5">
              <w:t>26.89(b)(4) states:</w:t>
            </w:r>
          </w:p>
          <w:p w14:paraId="495F17B9" w14:textId="5F40527F" w:rsidR="004533F0" w:rsidRPr="008968A5" w:rsidRDefault="004533F0" w:rsidP="00776D49">
            <w:r w:rsidRPr="008968A5">
              <w:t>“The collector shall explain the testing procedure to the donor, show the donor the form(s) to be used</w:t>
            </w:r>
            <w:r w:rsidR="00A252AE">
              <w:t>..</w:t>
            </w:r>
            <w:r w:rsidRPr="008968A5">
              <w:t>.”</w:t>
            </w:r>
          </w:p>
        </w:tc>
      </w:tr>
      <w:tr w:rsidR="004533F0" w:rsidRPr="008968A5" w14:paraId="4ED16438" w14:textId="77777777" w:rsidTr="004533F0">
        <w:trPr>
          <w:cantSplit/>
        </w:trPr>
        <w:tc>
          <w:tcPr>
            <w:tcW w:w="742" w:type="dxa"/>
          </w:tcPr>
          <w:p w14:paraId="765EFE3F" w14:textId="77777777" w:rsidR="004533F0" w:rsidRPr="008968A5" w:rsidRDefault="004533F0" w:rsidP="00776D49">
            <w:pPr>
              <w:jc w:val="center"/>
            </w:pPr>
            <w:r w:rsidRPr="008968A5">
              <w:t>A4</w:t>
            </w:r>
          </w:p>
        </w:tc>
        <w:tc>
          <w:tcPr>
            <w:tcW w:w="3582" w:type="dxa"/>
          </w:tcPr>
          <w:p w14:paraId="354CA2EF" w14:textId="26C449E1" w:rsidR="004533F0" w:rsidRPr="008968A5" w:rsidRDefault="004533F0" w:rsidP="00776D49">
            <w:r w:rsidRPr="008968A5">
              <w:t xml:space="preserve">Immediately before collecting a breath specimen, </w:t>
            </w:r>
            <w:r w:rsidR="00F30B45">
              <w:t>did</w:t>
            </w:r>
            <w:r w:rsidR="00F30B45" w:rsidRPr="008968A5">
              <w:t xml:space="preserve"> </w:t>
            </w:r>
            <w:r w:rsidRPr="008968A5">
              <w:t>the collector ask the donor if he or she ate, drank, belched, or put anything into their mouth?</w:t>
            </w:r>
          </w:p>
          <w:p w14:paraId="581381F7" w14:textId="77777777" w:rsidR="004533F0" w:rsidRPr="008968A5" w:rsidRDefault="004533F0" w:rsidP="00776D49"/>
          <w:p w14:paraId="7F6DC415" w14:textId="77777777" w:rsidR="004533F0" w:rsidRPr="008968A5" w:rsidRDefault="004533F0" w:rsidP="00776D49"/>
        </w:tc>
        <w:tc>
          <w:tcPr>
            <w:tcW w:w="3494" w:type="dxa"/>
          </w:tcPr>
          <w:p w14:paraId="3108544A"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27965BB3"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4E489A13"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524B9FA5" w14:textId="77777777" w:rsidR="004533F0" w:rsidRPr="008968A5" w:rsidRDefault="004533F0" w:rsidP="00DE43CA">
            <w:pPr>
              <w:keepNext/>
              <w:keepLines/>
              <w:ind w:left="374" w:hanging="360"/>
            </w:pPr>
          </w:p>
          <w:p w14:paraId="3A38677D" w14:textId="77777777" w:rsidR="004533F0" w:rsidRPr="008968A5" w:rsidRDefault="004533F0" w:rsidP="00DE43CA">
            <w:pPr>
              <w:keepNext/>
              <w:keepLines/>
              <w:ind w:left="374" w:hanging="360"/>
            </w:pPr>
          </w:p>
          <w:p w14:paraId="20E70B7E" w14:textId="77777777" w:rsidR="004533F0" w:rsidRPr="008968A5" w:rsidRDefault="004533F0" w:rsidP="00DE43CA">
            <w:pPr>
              <w:keepNext/>
              <w:keepLines/>
              <w:ind w:left="374" w:hanging="360"/>
            </w:pPr>
          </w:p>
        </w:tc>
        <w:tc>
          <w:tcPr>
            <w:tcW w:w="5112" w:type="dxa"/>
          </w:tcPr>
          <w:p w14:paraId="5AB09586" w14:textId="4FCE9A40" w:rsidR="004533F0" w:rsidRPr="008968A5" w:rsidRDefault="004533F0" w:rsidP="00776D49">
            <w:r>
              <w:t>§ </w:t>
            </w:r>
            <w:r w:rsidRPr="008968A5">
              <w:t>26.93(a) states:</w:t>
            </w:r>
          </w:p>
          <w:p w14:paraId="43650AB9" w14:textId="4400711A" w:rsidR="004533F0" w:rsidRPr="008968A5" w:rsidRDefault="004533F0" w:rsidP="00776D49">
            <w:r w:rsidRPr="008968A5">
              <w:t>“Immediately before collecting a specimen for alcohol testing, the collector shall —</w:t>
            </w:r>
          </w:p>
          <w:p w14:paraId="7843744B" w14:textId="40C7C129" w:rsidR="009C187B" w:rsidRPr="008968A5" w:rsidRDefault="004533F0" w:rsidP="00776D49">
            <w:r w:rsidRPr="008968A5">
              <w:t>(1) Ask the donor whether he or she, in the past 15</w:t>
            </w:r>
            <w:r>
              <w:t> minutes</w:t>
            </w:r>
            <w:r w:rsidRPr="008968A5">
              <w:t>, has had anything to eat or drink, belched, or put anything into his or her mouth (including, but not limited to, a cigarette, breath mint, or chewing gum), and instruct the donor that he or she should avoid these activities during the collection process.”</w:t>
            </w:r>
          </w:p>
        </w:tc>
      </w:tr>
      <w:tr w:rsidR="004533F0" w:rsidRPr="008968A5" w14:paraId="1D73B16C" w14:textId="77777777" w:rsidTr="004533F0">
        <w:trPr>
          <w:cantSplit/>
          <w:trHeight w:val="1236"/>
        </w:trPr>
        <w:tc>
          <w:tcPr>
            <w:tcW w:w="742" w:type="dxa"/>
          </w:tcPr>
          <w:p w14:paraId="51FEA5AA" w14:textId="77777777" w:rsidR="004533F0" w:rsidRPr="008968A5" w:rsidRDefault="004533F0" w:rsidP="00776D49">
            <w:pPr>
              <w:jc w:val="center"/>
            </w:pPr>
            <w:r w:rsidRPr="008968A5">
              <w:lastRenderedPageBreak/>
              <w:t>A5</w:t>
            </w:r>
          </w:p>
        </w:tc>
        <w:tc>
          <w:tcPr>
            <w:tcW w:w="3582" w:type="dxa"/>
          </w:tcPr>
          <w:p w14:paraId="3126451F" w14:textId="5352F41C" w:rsidR="004533F0" w:rsidRPr="008968A5" w:rsidRDefault="00F30B45" w:rsidP="00776D49">
            <w:r w:rsidRPr="008968A5">
              <w:t>D</w:t>
            </w:r>
            <w:r>
              <w:t>id</w:t>
            </w:r>
            <w:r w:rsidR="004533F0" w:rsidRPr="008968A5">
              <w:t xml:space="preserve"> the collector then instruct the donor that eating, drinking, belching, or putting anything into their mouth during the collection process should be avoided?</w:t>
            </w:r>
          </w:p>
          <w:p w14:paraId="2436925A" w14:textId="77777777" w:rsidR="004533F0" w:rsidRPr="008968A5" w:rsidRDefault="004533F0" w:rsidP="00776D49"/>
          <w:p w14:paraId="5C99433C" w14:textId="28EFD00F" w:rsidR="004533F0" w:rsidRPr="008968A5" w:rsidRDefault="00AB700A" w:rsidP="00776D49">
            <w:r>
              <w:t>and,</w:t>
            </w:r>
          </w:p>
          <w:p w14:paraId="7EB54C01" w14:textId="77777777" w:rsidR="004533F0" w:rsidRPr="008968A5" w:rsidRDefault="004533F0" w:rsidP="00776D49"/>
          <w:p w14:paraId="0C31C232" w14:textId="1AFEAE98" w:rsidR="004533F0" w:rsidRPr="008968A5" w:rsidRDefault="00F30B45" w:rsidP="00776D49">
            <w:r w:rsidRPr="008968A5">
              <w:t>D</w:t>
            </w:r>
            <w:r>
              <w:t>id</w:t>
            </w:r>
            <w:r w:rsidR="004533F0" w:rsidRPr="008968A5">
              <w:t xml:space="preserve"> the collector document on the </w:t>
            </w:r>
            <w:r w:rsidR="004533F0" w:rsidRPr="008968A5" w:rsidDel="008B0F6C">
              <w:t>custody</w:t>
            </w:r>
            <w:r w:rsidR="00843F8A">
              <w:t xml:space="preserve"> </w:t>
            </w:r>
            <w:r w:rsidR="004533F0" w:rsidRPr="008968A5" w:rsidDel="008B0F6C">
              <w:t>and</w:t>
            </w:r>
            <w:r w:rsidR="00843F8A">
              <w:t xml:space="preserve"> </w:t>
            </w:r>
            <w:r w:rsidR="004533F0" w:rsidRPr="008968A5" w:rsidDel="008B0F6C">
              <w:t>control form</w:t>
            </w:r>
            <w:r w:rsidRPr="008968A5">
              <w:t xml:space="preserve"> </w:t>
            </w:r>
            <w:r w:rsidR="004533F0" w:rsidRPr="008968A5">
              <w:t>that these instructions were provided to the donor?</w:t>
            </w:r>
          </w:p>
        </w:tc>
        <w:tc>
          <w:tcPr>
            <w:tcW w:w="3494" w:type="dxa"/>
          </w:tcPr>
          <w:p w14:paraId="6BF3A724"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7D600C02" w14:textId="615E9A77" w:rsidR="004533F0" w:rsidRPr="008968A5" w:rsidRDefault="00F30B45" w:rsidP="00DE43CA">
            <w:pPr>
              <w:keepNext/>
              <w:keepLines/>
              <w:numPr>
                <w:ilvl w:val="0"/>
                <w:numId w:val="3"/>
              </w:numPr>
              <w:tabs>
                <w:tab w:val="num" w:pos="380"/>
              </w:tabs>
              <w:overflowPunct w:val="0"/>
              <w:ind w:left="374"/>
              <w:textAlignment w:val="baseline"/>
            </w:pPr>
            <w:r>
              <w:t>D</w:t>
            </w:r>
            <w:r w:rsidR="004533F0" w:rsidRPr="008968A5">
              <w:t>irections provided to the donor, but the collector did not document that the directions were provided to the donor</w:t>
            </w:r>
            <w:r w:rsidR="00E04586">
              <w:t>.</w:t>
            </w:r>
          </w:p>
          <w:p w14:paraId="68B99359"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3256A974" w14:textId="77777777" w:rsidR="004533F0" w:rsidRPr="008968A5" w:rsidRDefault="004533F0" w:rsidP="00DE43CA">
            <w:pPr>
              <w:keepNext/>
              <w:keepLines/>
              <w:ind w:left="374" w:hanging="360"/>
            </w:pPr>
          </w:p>
          <w:p w14:paraId="41AFA51A" w14:textId="77777777" w:rsidR="004533F0" w:rsidRPr="008968A5" w:rsidRDefault="004533F0" w:rsidP="00DE43CA">
            <w:pPr>
              <w:keepNext/>
              <w:keepLines/>
              <w:ind w:left="374" w:hanging="360"/>
            </w:pPr>
          </w:p>
          <w:p w14:paraId="0A5DA7BF" w14:textId="77777777" w:rsidR="004533F0" w:rsidRPr="008968A5" w:rsidRDefault="004533F0" w:rsidP="00DE43CA">
            <w:pPr>
              <w:keepNext/>
              <w:keepLines/>
              <w:ind w:left="374" w:hanging="360"/>
            </w:pPr>
          </w:p>
        </w:tc>
        <w:tc>
          <w:tcPr>
            <w:tcW w:w="5112" w:type="dxa"/>
          </w:tcPr>
          <w:p w14:paraId="45F900EF" w14:textId="5FFFC2D7" w:rsidR="004533F0" w:rsidRPr="008D411A" w:rsidRDefault="004533F0" w:rsidP="00776D49">
            <w:r w:rsidRPr="008D411A">
              <w:t>§ 26.93(a) states:</w:t>
            </w:r>
          </w:p>
          <w:p w14:paraId="7CA5B3A7" w14:textId="71E2AE7C" w:rsidR="004533F0" w:rsidRPr="008D411A" w:rsidRDefault="004533F0" w:rsidP="00776D49">
            <w:r w:rsidRPr="008D411A">
              <w:t>“Immediately before collecting a specimen for alcohol testing, the collector shall —</w:t>
            </w:r>
          </w:p>
          <w:p w14:paraId="7BE9FDE8" w14:textId="3192E12F" w:rsidR="004533F0" w:rsidRPr="008D411A" w:rsidRDefault="004533F0" w:rsidP="00776D49">
            <w:r w:rsidRPr="008D411A">
              <w:t xml:space="preserve">(1) Ask the donor whether he or she, in the past 15 minutes, has had anything to eat or drink, belched, or put anything into his or her mouth (including, but not limited to, a cigarette, breath mint, or chewing gum), and instruct the donor that he or she should avoid these activities during the collection </w:t>
            </w:r>
            <w:proofErr w:type="gramStart"/>
            <w:r w:rsidRPr="008D411A">
              <w:t>process</w:t>
            </w:r>
            <w:r w:rsidR="003F2344" w:rsidRPr="008D411A">
              <w:t>;</w:t>
            </w:r>
            <w:proofErr w:type="gramEnd"/>
          </w:p>
          <w:p w14:paraId="5ABEB161" w14:textId="57ADAEF0" w:rsidR="004533F0" w:rsidRPr="008D411A" w:rsidRDefault="004533F0" w:rsidP="00776D49">
            <w:r w:rsidRPr="008D411A">
              <w:t>(</w:t>
            </w:r>
            <w:r w:rsidR="00F11C8A">
              <w:t>2</w:t>
            </w:r>
            <w:r w:rsidRPr="008D411A">
              <w:t xml:space="preserve">) Explain that it is to the donor’s benefit to avoid the activities listed in paragraph (a)(1) of this </w:t>
            </w:r>
            <w:r w:rsidR="0026251F">
              <w:t>section</w:t>
            </w:r>
            <w:r w:rsidRPr="008D411A">
              <w:t xml:space="preserve"> during the collection </w:t>
            </w:r>
            <w:proofErr w:type="gramStart"/>
            <w:r w:rsidRPr="008D411A">
              <w:t>process</w:t>
            </w:r>
            <w:r w:rsidR="00AA0F4D" w:rsidRPr="008D411A">
              <w:t>;</w:t>
            </w:r>
            <w:proofErr w:type="gramEnd"/>
          </w:p>
          <w:p w14:paraId="60A7B911" w14:textId="1DA08959" w:rsidR="009C187B" w:rsidRPr="008D411A" w:rsidRDefault="004533F0" w:rsidP="00776D49">
            <w:r w:rsidRPr="008D411A">
              <w:t>(</w:t>
            </w:r>
            <w:r w:rsidR="00F11C8A">
              <w:t>3</w:t>
            </w:r>
            <w:r w:rsidRPr="008D411A">
              <w:t>) Document that the instructions were communicated to the donor.”</w:t>
            </w:r>
          </w:p>
        </w:tc>
      </w:tr>
      <w:tr w:rsidR="004533F0" w:rsidRPr="008968A5" w14:paraId="4AD20A34" w14:textId="77777777" w:rsidTr="004533F0">
        <w:trPr>
          <w:cantSplit/>
        </w:trPr>
        <w:tc>
          <w:tcPr>
            <w:tcW w:w="742" w:type="dxa"/>
          </w:tcPr>
          <w:p w14:paraId="7A6A3374" w14:textId="77777777" w:rsidR="004533F0" w:rsidRPr="008968A5" w:rsidRDefault="004533F0" w:rsidP="00776D49">
            <w:pPr>
              <w:jc w:val="center"/>
            </w:pPr>
            <w:r w:rsidRPr="008968A5">
              <w:t>A6</w:t>
            </w:r>
          </w:p>
        </w:tc>
        <w:tc>
          <w:tcPr>
            <w:tcW w:w="3582" w:type="dxa"/>
          </w:tcPr>
          <w:p w14:paraId="5744E452" w14:textId="644715C4" w:rsidR="004533F0" w:rsidRPr="008968A5" w:rsidRDefault="004533F0" w:rsidP="00776D49">
            <w:r w:rsidRPr="008968A5">
              <w:t>After the donor states that he or she has not engaged in any of the activities requiring a waiting period, when does the collector perform the test?</w:t>
            </w:r>
          </w:p>
        </w:tc>
        <w:tc>
          <w:tcPr>
            <w:tcW w:w="3494" w:type="dxa"/>
          </w:tcPr>
          <w:p w14:paraId="08F80F4F" w14:textId="77777777" w:rsidR="004533F0" w:rsidRPr="008968A5" w:rsidRDefault="004533F0" w:rsidP="00DE43CA">
            <w:pPr>
              <w:keepNext/>
              <w:keepLines/>
              <w:numPr>
                <w:ilvl w:val="0"/>
                <w:numId w:val="3"/>
              </w:numPr>
              <w:tabs>
                <w:tab w:val="num" w:pos="380"/>
              </w:tabs>
              <w:overflowPunct w:val="0"/>
              <w:ind w:left="374"/>
              <w:textAlignment w:val="baseline"/>
            </w:pPr>
            <w:r w:rsidRPr="008968A5">
              <w:t>As soon as possible.</w:t>
            </w:r>
          </w:p>
          <w:p w14:paraId="2F70044B"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77618CBB" w14:textId="77777777" w:rsidR="004533F0" w:rsidRPr="008968A5" w:rsidRDefault="004533F0" w:rsidP="00DE43CA">
            <w:pPr>
              <w:keepNext/>
              <w:keepLines/>
              <w:ind w:left="374" w:hanging="360"/>
            </w:pPr>
          </w:p>
          <w:p w14:paraId="7460D9D1" w14:textId="77777777" w:rsidR="004533F0" w:rsidRDefault="004533F0" w:rsidP="00DE43CA">
            <w:pPr>
              <w:keepNext/>
              <w:keepLines/>
              <w:ind w:left="374" w:hanging="360"/>
            </w:pPr>
          </w:p>
          <w:p w14:paraId="74318638" w14:textId="77777777" w:rsidR="004533F0" w:rsidRPr="008968A5" w:rsidRDefault="004533F0" w:rsidP="00DE43CA">
            <w:pPr>
              <w:keepNext/>
              <w:keepLines/>
              <w:ind w:left="374" w:hanging="360"/>
            </w:pPr>
          </w:p>
          <w:p w14:paraId="429118BE" w14:textId="77777777" w:rsidR="004533F0" w:rsidRPr="008968A5" w:rsidRDefault="004533F0" w:rsidP="00DE43CA">
            <w:pPr>
              <w:keepNext/>
              <w:keepLines/>
              <w:ind w:left="374" w:hanging="360"/>
            </w:pPr>
          </w:p>
        </w:tc>
        <w:tc>
          <w:tcPr>
            <w:tcW w:w="5112" w:type="dxa"/>
          </w:tcPr>
          <w:p w14:paraId="536F0791" w14:textId="204CB8F8" w:rsidR="004533F0" w:rsidRPr="008968A5" w:rsidRDefault="004533F0" w:rsidP="00776D49">
            <w:r>
              <w:t>§ </w:t>
            </w:r>
            <w:r w:rsidRPr="008968A5">
              <w:t>26.95(a) states:</w:t>
            </w:r>
          </w:p>
          <w:p w14:paraId="658217A5" w14:textId="4446293D" w:rsidR="004533F0" w:rsidRPr="008968A5" w:rsidRDefault="004533F0" w:rsidP="00776D49">
            <w:r w:rsidRPr="008968A5">
              <w:t xml:space="preserve">“The collector shall perform the initial breath test as soon as practical after the donor indicates that he or she has not engaged in the activities listed in </w:t>
            </w:r>
            <w:r>
              <w:t>§ </w:t>
            </w:r>
            <w:r w:rsidRPr="008968A5">
              <w:t>26.93(a)(1) or after the 15-minute waiting period has elapsed, if required.”</w:t>
            </w:r>
          </w:p>
        </w:tc>
      </w:tr>
      <w:tr w:rsidR="004533F0" w:rsidRPr="008968A5" w14:paraId="5D236631" w14:textId="77777777" w:rsidTr="004533F0">
        <w:trPr>
          <w:cantSplit/>
        </w:trPr>
        <w:tc>
          <w:tcPr>
            <w:tcW w:w="742" w:type="dxa"/>
          </w:tcPr>
          <w:p w14:paraId="76DE50FE" w14:textId="77777777" w:rsidR="004533F0" w:rsidRPr="008968A5" w:rsidRDefault="004533F0" w:rsidP="00776D49">
            <w:pPr>
              <w:jc w:val="center"/>
            </w:pPr>
            <w:r w:rsidRPr="008968A5">
              <w:t>A7</w:t>
            </w:r>
          </w:p>
        </w:tc>
        <w:tc>
          <w:tcPr>
            <w:tcW w:w="3582" w:type="dxa"/>
          </w:tcPr>
          <w:p w14:paraId="49D613E3" w14:textId="5AB45322" w:rsidR="004533F0" w:rsidRPr="008968A5" w:rsidRDefault="00F30B45" w:rsidP="00776D49">
            <w:r w:rsidRPr="008968A5">
              <w:t>D</w:t>
            </w:r>
            <w:r>
              <w:t>id</w:t>
            </w:r>
            <w:r w:rsidR="004533F0" w:rsidRPr="008968A5">
              <w:t xml:space="preserve"> the collector select, or allow the donor to select, an individually wrapped or sealed mouthpiece from the testing materials?</w:t>
            </w:r>
          </w:p>
        </w:tc>
        <w:tc>
          <w:tcPr>
            <w:tcW w:w="3494" w:type="dxa"/>
          </w:tcPr>
          <w:p w14:paraId="34C5CFCB"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23C180E7"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517AF5CF"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76497D30" w14:textId="77777777" w:rsidR="004533F0" w:rsidRPr="008968A5" w:rsidRDefault="004533F0" w:rsidP="00DE43CA">
            <w:pPr>
              <w:keepNext/>
              <w:keepLines/>
              <w:ind w:left="374" w:hanging="360"/>
            </w:pPr>
          </w:p>
        </w:tc>
        <w:tc>
          <w:tcPr>
            <w:tcW w:w="5112" w:type="dxa"/>
          </w:tcPr>
          <w:p w14:paraId="7C54A25B" w14:textId="3A60C78E" w:rsidR="004533F0" w:rsidRPr="008968A5" w:rsidRDefault="004533F0" w:rsidP="00776D49">
            <w:r>
              <w:t>§ </w:t>
            </w:r>
            <w:r w:rsidRPr="008968A5">
              <w:t>26.95(b)(1) states:</w:t>
            </w:r>
          </w:p>
          <w:p w14:paraId="55E56A14" w14:textId="77777777" w:rsidR="004533F0" w:rsidRPr="008968A5" w:rsidRDefault="004533F0" w:rsidP="00776D49">
            <w:r w:rsidRPr="008968A5">
              <w:t>“Select, or allow the donor to select, an individually wrapped or sealed mouthpiece from the testing materials.”</w:t>
            </w:r>
          </w:p>
        </w:tc>
      </w:tr>
      <w:tr w:rsidR="004533F0" w:rsidRPr="008968A5" w14:paraId="2A865236" w14:textId="77777777" w:rsidTr="004533F0">
        <w:trPr>
          <w:cantSplit/>
        </w:trPr>
        <w:tc>
          <w:tcPr>
            <w:tcW w:w="742" w:type="dxa"/>
          </w:tcPr>
          <w:p w14:paraId="32145957" w14:textId="77777777" w:rsidR="004533F0" w:rsidRPr="008968A5" w:rsidRDefault="004533F0" w:rsidP="00776D49">
            <w:pPr>
              <w:jc w:val="center"/>
            </w:pPr>
            <w:r w:rsidRPr="008968A5">
              <w:t>A8</w:t>
            </w:r>
          </w:p>
        </w:tc>
        <w:tc>
          <w:tcPr>
            <w:tcW w:w="3582" w:type="dxa"/>
          </w:tcPr>
          <w:p w14:paraId="51B43BE4" w14:textId="52E61585" w:rsidR="004533F0" w:rsidRPr="008968A5" w:rsidRDefault="00F30B45" w:rsidP="00776D49">
            <w:r w:rsidRPr="008968A5">
              <w:t>D</w:t>
            </w:r>
            <w:r>
              <w:t>id</w:t>
            </w:r>
            <w:r w:rsidR="004533F0" w:rsidRPr="008968A5">
              <w:t xml:space="preserve"> the collector then open the individually wrapped or sealed mouthpiece in view of the donor and insert it into the EBT?</w:t>
            </w:r>
          </w:p>
        </w:tc>
        <w:tc>
          <w:tcPr>
            <w:tcW w:w="3494" w:type="dxa"/>
          </w:tcPr>
          <w:p w14:paraId="0A6A7924"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31B60F5A"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3077CF28" w14:textId="77777777" w:rsidR="004533F0" w:rsidRPr="008968A5" w:rsidRDefault="004533F0" w:rsidP="00DE43CA">
            <w:pPr>
              <w:keepNext/>
              <w:keepLines/>
              <w:numPr>
                <w:ilvl w:val="0"/>
                <w:numId w:val="3"/>
              </w:numPr>
              <w:tabs>
                <w:tab w:val="num" w:pos="380"/>
              </w:tabs>
              <w:overflowPunct w:val="0"/>
              <w:ind w:left="374"/>
              <w:textAlignment w:val="baseline"/>
            </w:pPr>
            <w:r w:rsidRPr="008968A5">
              <w:t>Other:</w:t>
            </w:r>
          </w:p>
          <w:p w14:paraId="7F52F4BD" w14:textId="77777777" w:rsidR="004533F0" w:rsidRPr="008968A5" w:rsidRDefault="004533F0" w:rsidP="00DE43CA">
            <w:pPr>
              <w:keepNext/>
              <w:keepLines/>
              <w:ind w:left="374" w:hanging="360"/>
            </w:pPr>
          </w:p>
          <w:p w14:paraId="5D3DB27B" w14:textId="77777777" w:rsidR="004533F0" w:rsidRPr="008968A5" w:rsidRDefault="004533F0" w:rsidP="00DE43CA">
            <w:pPr>
              <w:keepNext/>
              <w:keepLines/>
              <w:ind w:left="374" w:hanging="360"/>
            </w:pPr>
          </w:p>
        </w:tc>
        <w:tc>
          <w:tcPr>
            <w:tcW w:w="5112" w:type="dxa"/>
          </w:tcPr>
          <w:p w14:paraId="22F50F39" w14:textId="2DD454AD" w:rsidR="004533F0" w:rsidRPr="008968A5" w:rsidRDefault="004533F0" w:rsidP="00776D49">
            <w:r>
              <w:t>§ </w:t>
            </w:r>
            <w:r w:rsidRPr="008968A5">
              <w:t>26.95(b)(2) states:</w:t>
            </w:r>
          </w:p>
          <w:p w14:paraId="2E55BED2" w14:textId="77777777" w:rsidR="004533F0" w:rsidRPr="008968A5" w:rsidRDefault="004533F0" w:rsidP="00776D49">
            <w:r w:rsidRPr="008968A5">
              <w:t>“Open the individually wrapped or sealed mouthpiece in view of the donor and insert it into the device as required by the manufacturer’s instructions.”</w:t>
            </w:r>
          </w:p>
        </w:tc>
      </w:tr>
      <w:tr w:rsidR="004533F0" w:rsidRPr="008968A5" w14:paraId="2D39E6A7" w14:textId="77777777" w:rsidTr="004533F0">
        <w:trPr>
          <w:cantSplit/>
        </w:trPr>
        <w:tc>
          <w:tcPr>
            <w:tcW w:w="742" w:type="dxa"/>
          </w:tcPr>
          <w:p w14:paraId="7E0CA5E0" w14:textId="77777777" w:rsidR="004533F0" w:rsidRPr="008968A5" w:rsidRDefault="004533F0" w:rsidP="00776D49">
            <w:pPr>
              <w:jc w:val="center"/>
            </w:pPr>
            <w:r w:rsidRPr="008968A5">
              <w:lastRenderedPageBreak/>
              <w:t>A9</w:t>
            </w:r>
          </w:p>
        </w:tc>
        <w:tc>
          <w:tcPr>
            <w:tcW w:w="3582" w:type="dxa"/>
          </w:tcPr>
          <w:p w14:paraId="46446E6C" w14:textId="2621A7A0" w:rsidR="004533F0" w:rsidRPr="008968A5" w:rsidRDefault="00F30B45" w:rsidP="00776D49">
            <w:r w:rsidRPr="008968A5">
              <w:t>D</w:t>
            </w:r>
            <w:r>
              <w:t>id</w:t>
            </w:r>
            <w:r w:rsidR="004533F0" w:rsidRPr="008968A5">
              <w:t xml:space="preserve"> the collector then instruct the donor to blow steadily and forcefully into the mouthpiece for at least 6 seconds or until the EBT indicate</w:t>
            </w:r>
            <w:r>
              <w:t>d</w:t>
            </w:r>
            <w:r w:rsidR="004533F0" w:rsidRPr="008968A5">
              <w:t xml:space="preserve"> that an adequate amount of breath ha</w:t>
            </w:r>
            <w:r>
              <w:t>d</w:t>
            </w:r>
            <w:r w:rsidR="004533F0" w:rsidRPr="008968A5">
              <w:t xml:space="preserve"> been obtained?</w:t>
            </w:r>
          </w:p>
        </w:tc>
        <w:tc>
          <w:tcPr>
            <w:tcW w:w="3494" w:type="dxa"/>
          </w:tcPr>
          <w:p w14:paraId="4A4CFC60"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067AD23C" w14:textId="77777777" w:rsidR="004533F0" w:rsidRPr="008968A5" w:rsidRDefault="004533F0" w:rsidP="00DE43CA">
            <w:pPr>
              <w:keepNext/>
              <w:keepLines/>
              <w:numPr>
                <w:ilvl w:val="0"/>
                <w:numId w:val="3"/>
              </w:numPr>
              <w:tabs>
                <w:tab w:val="num" w:pos="380"/>
              </w:tabs>
              <w:overflowPunct w:val="0"/>
              <w:ind w:left="374"/>
              <w:textAlignment w:val="baseline"/>
            </w:pPr>
            <w:r w:rsidRPr="008968A5">
              <w:t>The collector only instructed the donor to blow into the mouthpiece.</w:t>
            </w:r>
          </w:p>
          <w:p w14:paraId="30DFF5BB" w14:textId="77777777" w:rsidR="004533F0" w:rsidRPr="008968A5" w:rsidRDefault="004533F0" w:rsidP="00DE43CA">
            <w:pPr>
              <w:keepNext/>
              <w:keepLines/>
              <w:numPr>
                <w:ilvl w:val="0"/>
                <w:numId w:val="2"/>
              </w:numPr>
              <w:tabs>
                <w:tab w:val="clear" w:pos="720"/>
                <w:tab w:val="num" w:pos="380"/>
                <w:tab w:val="num" w:pos="450"/>
              </w:tabs>
              <w:overflowPunct w:val="0"/>
              <w:ind w:left="374"/>
              <w:textAlignment w:val="baseline"/>
            </w:pPr>
            <w:r>
              <w:t>Other:</w:t>
            </w:r>
          </w:p>
          <w:p w14:paraId="357EA4F7" w14:textId="77777777" w:rsidR="004533F0" w:rsidRPr="008968A5" w:rsidRDefault="004533F0" w:rsidP="00DE43CA">
            <w:pPr>
              <w:keepNext/>
              <w:keepLines/>
              <w:ind w:left="374" w:hanging="360"/>
            </w:pPr>
          </w:p>
        </w:tc>
        <w:tc>
          <w:tcPr>
            <w:tcW w:w="5112" w:type="dxa"/>
          </w:tcPr>
          <w:p w14:paraId="568B5B8A" w14:textId="45C12C44" w:rsidR="004533F0" w:rsidRPr="008968A5" w:rsidRDefault="004533F0" w:rsidP="00776D49">
            <w:r>
              <w:t>§ </w:t>
            </w:r>
            <w:r w:rsidRPr="008968A5">
              <w:t>26.95(b)(3) states:</w:t>
            </w:r>
          </w:p>
          <w:p w14:paraId="3B43A5BC" w14:textId="77777777" w:rsidR="004533F0" w:rsidRPr="008968A5" w:rsidRDefault="004533F0" w:rsidP="00776D49">
            <w:r w:rsidRPr="008968A5">
              <w:t>“Instruct the donor to blow steadily and forcefully into the mouthpiece for at least 6 seconds or until the device indicates that an adequate amount of breath has been obtained.”</w:t>
            </w:r>
          </w:p>
        </w:tc>
      </w:tr>
      <w:tr w:rsidR="004533F0" w:rsidRPr="008968A5" w14:paraId="030DBE0A" w14:textId="77777777" w:rsidTr="004533F0">
        <w:trPr>
          <w:cantSplit/>
        </w:trPr>
        <w:tc>
          <w:tcPr>
            <w:tcW w:w="742" w:type="dxa"/>
          </w:tcPr>
          <w:p w14:paraId="215267D7" w14:textId="77777777" w:rsidR="004533F0" w:rsidRPr="008968A5" w:rsidRDefault="004533F0" w:rsidP="00776D49">
            <w:pPr>
              <w:jc w:val="center"/>
            </w:pPr>
            <w:r w:rsidRPr="008968A5">
              <w:t>A10</w:t>
            </w:r>
          </w:p>
        </w:tc>
        <w:tc>
          <w:tcPr>
            <w:tcW w:w="3582" w:type="dxa"/>
          </w:tcPr>
          <w:p w14:paraId="71666E68" w14:textId="4D8A70D8" w:rsidR="004533F0" w:rsidRPr="008968A5" w:rsidRDefault="00F30B45" w:rsidP="00776D49">
            <w:r w:rsidRPr="008968A5">
              <w:t>D</w:t>
            </w:r>
            <w:r>
              <w:t>id</w:t>
            </w:r>
            <w:r w:rsidR="004533F0" w:rsidRPr="008968A5">
              <w:t xml:space="preserve"> the collector then show the donor the displayed or printed test result?</w:t>
            </w:r>
          </w:p>
        </w:tc>
        <w:tc>
          <w:tcPr>
            <w:tcW w:w="3494" w:type="dxa"/>
          </w:tcPr>
          <w:p w14:paraId="01A67AAE"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6ABD1217"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687546ED" w14:textId="6167D2BE" w:rsidR="004533F0" w:rsidRPr="008968A5" w:rsidRDefault="004533F0" w:rsidP="00DE43CA">
            <w:pPr>
              <w:keepNext/>
              <w:keepLines/>
              <w:numPr>
                <w:ilvl w:val="0"/>
                <w:numId w:val="3"/>
              </w:numPr>
              <w:tabs>
                <w:tab w:val="num" w:pos="380"/>
              </w:tabs>
              <w:overflowPunct w:val="0"/>
              <w:ind w:left="374"/>
              <w:textAlignment w:val="baseline"/>
            </w:pPr>
            <w:r>
              <w:t>Other:</w:t>
            </w:r>
          </w:p>
        </w:tc>
        <w:tc>
          <w:tcPr>
            <w:tcW w:w="5112" w:type="dxa"/>
          </w:tcPr>
          <w:p w14:paraId="762ED2FA" w14:textId="1ECC081E" w:rsidR="004533F0" w:rsidRPr="008968A5" w:rsidRDefault="004533F0" w:rsidP="00776D49">
            <w:r>
              <w:t>§ </w:t>
            </w:r>
            <w:r w:rsidRPr="008968A5">
              <w:t>26.95(b)(4) states:</w:t>
            </w:r>
          </w:p>
          <w:p w14:paraId="7D60BBB3" w14:textId="77777777" w:rsidR="004533F0" w:rsidRPr="008968A5" w:rsidRDefault="004533F0" w:rsidP="00776D49">
            <w:r w:rsidRPr="008968A5">
              <w:t>“Show the donor the displayed or printed test result.”</w:t>
            </w:r>
          </w:p>
        </w:tc>
      </w:tr>
      <w:tr w:rsidR="004533F0" w:rsidRPr="008968A5" w14:paraId="252E23F1" w14:textId="77777777" w:rsidTr="004533F0">
        <w:trPr>
          <w:cantSplit/>
        </w:trPr>
        <w:tc>
          <w:tcPr>
            <w:tcW w:w="742" w:type="dxa"/>
          </w:tcPr>
          <w:p w14:paraId="41402A6C" w14:textId="77777777" w:rsidR="004533F0" w:rsidRPr="008968A5" w:rsidRDefault="004533F0" w:rsidP="00776D49">
            <w:pPr>
              <w:jc w:val="center"/>
            </w:pPr>
            <w:r w:rsidRPr="008968A5">
              <w:t>A11</w:t>
            </w:r>
          </w:p>
        </w:tc>
        <w:tc>
          <w:tcPr>
            <w:tcW w:w="3582" w:type="dxa"/>
          </w:tcPr>
          <w:p w14:paraId="55A85231" w14:textId="4B9F54D3" w:rsidR="004533F0" w:rsidRPr="008968A5" w:rsidRDefault="00F30B45" w:rsidP="00776D49">
            <w:r w:rsidRPr="008968A5">
              <w:t>D</w:t>
            </w:r>
            <w:r>
              <w:t>id</w:t>
            </w:r>
            <w:r w:rsidR="004533F0" w:rsidRPr="008968A5">
              <w:t xml:space="preserve"> the collection site provide for </w:t>
            </w:r>
            <w:r>
              <w:t xml:space="preserve">the </w:t>
            </w:r>
            <w:r w:rsidR="004533F0" w:rsidRPr="008968A5">
              <w:t>donor</w:t>
            </w:r>
            <w:r>
              <w:t>’s</w:t>
            </w:r>
            <w:r w:rsidR="004533F0" w:rsidRPr="008968A5">
              <w:t xml:space="preserve"> visual privacy while the donor and the collector </w:t>
            </w:r>
            <w:r>
              <w:t xml:space="preserve">were </w:t>
            </w:r>
            <w:r w:rsidR="004533F0" w:rsidRPr="008968A5">
              <w:t>viewing the test result?</w:t>
            </w:r>
          </w:p>
        </w:tc>
        <w:tc>
          <w:tcPr>
            <w:tcW w:w="3494" w:type="dxa"/>
          </w:tcPr>
          <w:p w14:paraId="3566144B"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282549B4"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39894AAB"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63025883" w14:textId="77777777" w:rsidR="004533F0" w:rsidRPr="008968A5" w:rsidRDefault="004533F0" w:rsidP="00DE43CA">
            <w:pPr>
              <w:keepNext/>
              <w:keepLines/>
              <w:ind w:left="374" w:hanging="360"/>
            </w:pPr>
          </w:p>
          <w:p w14:paraId="6C0A83FC" w14:textId="77777777" w:rsidR="004533F0" w:rsidRPr="008968A5" w:rsidRDefault="004533F0" w:rsidP="00DE43CA">
            <w:pPr>
              <w:keepNext/>
              <w:keepLines/>
              <w:ind w:left="374" w:hanging="360"/>
            </w:pPr>
          </w:p>
          <w:p w14:paraId="6A76580D" w14:textId="77777777" w:rsidR="004533F0" w:rsidRPr="008968A5" w:rsidRDefault="004533F0" w:rsidP="00DE43CA">
            <w:pPr>
              <w:keepNext/>
              <w:keepLines/>
              <w:ind w:left="374" w:hanging="360"/>
            </w:pPr>
          </w:p>
        </w:tc>
        <w:tc>
          <w:tcPr>
            <w:tcW w:w="5112" w:type="dxa"/>
          </w:tcPr>
          <w:p w14:paraId="591CCE27" w14:textId="14603174" w:rsidR="004533F0" w:rsidRPr="008968A5" w:rsidRDefault="004533F0" w:rsidP="00776D49">
            <w:r>
              <w:t>§ </w:t>
            </w:r>
            <w:r w:rsidRPr="008968A5">
              <w:t>26.87(b) states:</w:t>
            </w:r>
          </w:p>
          <w:p w14:paraId="411D896E" w14:textId="30C34D12" w:rsidR="009C187B" w:rsidRPr="008968A5" w:rsidRDefault="004533F0" w:rsidP="00776D49">
            <w:r w:rsidRPr="008968A5">
              <w:t>“</w:t>
            </w:r>
            <w:r w:rsidR="00063CC4">
              <w:t>V</w:t>
            </w:r>
            <w:r w:rsidRPr="008968A5">
              <w:t xml:space="preserve">isual privacy </w:t>
            </w:r>
            <w:r w:rsidR="00A21877">
              <w:t xml:space="preserve">must be provided to </w:t>
            </w:r>
            <w:r w:rsidRPr="008968A5">
              <w:t xml:space="preserve">the donor and collector </w:t>
            </w:r>
            <w:r w:rsidR="00A21877">
              <w:t>when</w:t>
            </w:r>
            <w:r w:rsidRPr="008968A5">
              <w:t xml:space="preserve"> viewing </w:t>
            </w:r>
            <w:r w:rsidR="00A21877">
              <w:t xml:space="preserve">alcohol test </w:t>
            </w:r>
            <w:r w:rsidRPr="008968A5">
              <w:t>results</w:t>
            </w:r>
            <w:r w:rsidR="00357917">
              <w:t>…</w:t>
            </w:r>
            <w:r w:rsidRPr="008968A5">
              <w:t>.</w:t>
            </w:r>
            <w:r w:rsidR="0057322F">
              <w:t xml:space="preserve"> </w:t>
            </w:r>
            <w:r w:rsidRPr="008968A5">
              <w:t>Unauthorized personnel may not be present for the specimen collection.”</w:t>
            </w:r>
          </w:p>
        </w:tc>
      </w:tr>
      <w:tr w:rsidR="004533F0" w:rsidRPr="008968A5" w14:paraId="24E79F4E" w14:textId="77777777" w:rsidTr="004533F0">
        <w:trPr>
          <w:cantSplit/>
        </w:trPr>
        <w:tc>
          <w:tcPr>
            <w:tcW w:w="742" w:type="dxa"/>
          </w:tcPr>
          <w:p w14:paraId="7625AC5D" w14:textId="77777777" w:rsidR="004533F0" w:rsidRPr="008968A5" w:rsidRDefault="004533F0" w:rsidP="00776D49">
            <w:pPr>
              <w:jc w:val="center"/>
            </w:pPr>
            <w:r w:rsidRPr="008968A5">
              <w:t>A12</w:t>
            </w:r>
          </w:p>
        </w:tc>
        <w:tc>
          <w:tcPr>
            <w:tcW w:w="3582" w:type="dxa"/>
          </w:tcPr>
          <w:p w14:paraId="1E52677F" w14:textId="483E2D2D" w:rsidR="004533F0" w:rsidRPr="008968A5" w:rsidRDefault="00F30B45" w:rsidP="00776D49">
            <w:r w:rsidRPr="008968A5">
              <w:t>D</w:t>
            </w:r>
            <w:r>
              <w:t>id</w:t>
            </w:r>
            <w:r w:rsidRPr="008968A5">
              <w:t xml:space="preserve"> </w:t>
            </w:r>
            <w:r w:rsidR="004533F0" w:rsidRPr="008968A5">
              <w:t xml:space="preserve">the collector then ensure that the test result record </w:t>
            </w:r>
            <w:r>
              <w:t xml:space="preserve">was </w:t>
            </w:r>
            <w:r w:rsidR="004533F0" w:rsidRPr="008968A5">
              <w:t>associated with the donor and maintained secure</w:t>
            </w:r>
            <w:r w:rsidR="00814859">
              <w:t>ly</w:t>
            </w:r>
            <w:r w:rsidR="004533F0" w:rsidRPr="008968A5">
              <w:t>?</w:t>
            </w:r>
          </w:p>
          <w:p w14:paraId="5A59226A" w14:textId="77777777" w:rsidR="004533F0" w:rsidRPr="008968A5" w:rsidRDefault="004533F0" w:rsidP="00776D49"/>
          <w:p w14:paraId="288A2DF3" w14:textId="77777777" w:rsidR="004533F0" w:rsidRPr="008968A5" w:rsidRDefault="004533F0" w:rsidP="00776D49"/>
        </w:tc>
        <w:tc>
          <w:tcPr>
            <w:tcW w:w="3494" w:type="dxa"/>
          </w:tcPr>
          <w:p w14:paraId="58119D44"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36CB1950"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2896E336"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3F975D98" w14:textId="77777777" w:rsidR="004533F0" w:rsidRPr="008968A5" w:rsidRDefault="004533F0" w:rsidP="00DE43CA">
            <w:pPr>
              <w:keepNext/>
              <w:keepLines/>
              <w:ind w:left="374" w:hanging="360"/>
            </w:pPr>
          </w:p>
          <w:p w14:paraId="2CEE54EE" w14:textId="77777777" w:rsidR="004533F0" w:rsidRPr="008968A5" w:rsidRDefault="004533F0" w:rsidP="00DE43CA">
            <w:pPr>
              <w:keepNext/>
              <w:keepLines/>
              <w:ind w:left="374" w:hanging="360"/>
            </w:pPr>
          </w:p>
          <w:p w14:paraId="4E3CF797" w14:textId="77777777" w:rsidR="004533F0" w:rsidRPr="008968A5" w:rsidRDefault="004533F0" w:rsidP="00DE43CA">
            <w:pPr>
              <w:keepNext/>
              <w:keepLines/>
              <w:ind w:left="374" w:hanging="360"/>
            </w:pPr>
          </w:p>
        </w:tc>
        <w:tc>
          <w:tcPr>
            <w:tcW w:w="5112" w:type="dxa"/>
          </w:tcPr>
          <w:p w14:paraId="13F3407D" w14:textId="4955FEB7" w:rsidR="004533F0" w:rsidRPr="008968A5" w:rsidRDefault="004533F0" w:rsidP="00776D49">
            <w:r>
              <w:t>§ </w:t>
            </w:r>
            <w:r w:rsidRPr="008968A5">
              <w:t>26.95(b)(5) states:</w:t>
            </w:r>
          </w:p>
          <w:p w14:paraId="75FDACB6" w14:textId="03198894" w:rsidR="004533F0" w:rsidRPr="00A21877" w:rsidRDefault="004533F0" w:rsidP="00776D49">
            <w:pPr>
              <w:rPr>
                <w:bCs/>
              </w:rPr>
            </w:pPr>
            <w:r w:rsidRPr="008968A5">
              <w:t>“Ensure that the test result record can be associated with the donor and is maintained secure.”</w:t>
            </w:r>
          </w:p>
          <w:p w14:paraId="1FD7AFE4" w14:textId="77777777" w:rsidR="004533F0" w:rsidRPr="00A21877" w:rsidRDefault="004533F0" w:rsidP="00776D49">
            <w:pPr>
              <w:rPr>
                <w:bCs/>
              </w:rPr>
            </w:pPr>
          </w:p>
          <w:p w14:paraId="3083755A" w14:textId="5BC5CF4A" w:rsidR="004533F0" w:rsidRPr="0063659F" w:rsidRDefault="004533F0" w:rsidP="00776D49">
            <w:r w:rsidRPr="006348D9">
              <w:t>[</w:t>
            </w:r>
            <w:r w:rsidRPr="0063659F">
              <w:t xml:space="preserve">Guidance: Some EBTs print the result directly onto the </w:t>
            </w:r>
            <w:r w:rsidR="00A21877">
              <w:t>custody and control form</w:t>
            </w:r>
            <w:r w:rsidR="00814859">
              <w:t>; o</w:t>
            </w:r>
            <w:r>
              <w:t xml:space="preserve">ther </w:t>
            </w:r>
            <w:r w:rsidR="00814859">
              <w:t>EBTs</w:t>
            </w:r>
            <w:r w:rsidR="00814859" w:rsidDel="00814859">
              <w:t xml:space="preserve"> </w:t>
            </w:r>
            <w:r w:rsidRPr="0063659F">
              <w:t>print the result onto a small “receipt” type piece of paper</w:t>
            </w:r>
            <w:r>
              <w:t xml:space="preserve"> </w:t>
            </w:r>
            <w:r w:rsidR="007C681E">
              <w:t>and</w:t>
            </w:r>
            <w:r w:rsidR="00814859">
              <w:t xml:space="preserve"> </w:t>
            </w:r>
            <w:r w:rsidRPr="0063659F">
              <w:t xml:space="preserve">the collector will affix </w:t>
            </w:r>
            <w:r>
              <w:t>it</w:t>
            </w:r>
            <w:r w:rsidRPr="0063659F">
              <w:t xml:space="preserve"> </w:t>
            </w:r>
            <w:r w:rsidR="007C681E">
              <w:t xml:space="preserve">to </w:t>
            </w:r>
            <w:r w:rsidRPr="0063659F">
              <w:t xml:space="preserve">the </w:t>
            </w:r>
            <w:r w:rsidR="00A21877">
              <w:t>custody and control form</w:t>
            </w:r>
            <w:r w:rsidR="00814859">
              <w:t xml:space="preserve"> </w:t>
            </w:r>
            <w:r w:rsidRPr="0063659F">
              <w:t>with tamper</w:t>
            </w:r>
            <w:r>
              <w:t>-</w:t>
            </w:r>
            <w:r w:rsidRPr="0063659F">
              <w:t xml:space="preserve">evident tape or </w:t>
            </w:r>
            <w:r w:rsidR="007C681E">
              <w:t xml:space="preserve">by </w:t>
            </w:r>
            <w:r w:rsidRPr="0063659F">
              <w:t>some other means.]</w:t>
            </w:r>
          </w:p>
          <w:p w14:paraId="3E39C806" w14:textId="77777777" w:rsidR="004533F0" w:rsidRPr="0063659F" w:rsidRDefault="004533F0" w:rsidP="00776D49"/>
          <w:p w14:paraId="36A64D13" w14:textId="4F7071F9" w:rsidR="009C187B" w:rsidRPr="008968A5" w:rsidRDefault="004533F0" w:rsidP="00776D49">
            <w:r w:rsidRPr="0063659F">
              <w:t>[Guidance:</w:t>
            </w:r>
            <w:r w:rsidR="0057322F">
              <w:t xml:space="preserve"> </w:t>
            </w:r>
            <w:r w:rsidRPr="0063659F">
              <w:t>If an ASD or screening EBT</w:t>
            </w:r>
            <w:r>
              <w:t xml:space="preserve"> </w:t>
            </w:r>
            <w:r w:rsidR="00814859">
              <w:t xml:space="preserve">is used </w:t>
            </w:r>
            <w:r w:rsidRPr="0063659F">
              <w:t>(</w:t>
            </w:r>
            <w:r w:rsidR="00814859">
              <w:t xml:space="preserve">i.e., </w:t>
            </w:r>
            <w:r w:rsidRPr="0063659F">
              <w:t xml:space="preserve">doesn’t print a result), the collector will write the result onto the </w:t>
            </w:r>
            <w:r w:rsidR="00A21877">
              <w:t>custody and control form</w:t>
            </w:r>
            <w:r w:rsidRPr="0063659F">
              <w:t>.</w:t>
            </w:r>
            <w:r w:rsidR="00A9589D">
              <w:t>]</w:t>
            </w:r>
          </w:p>
        </w:tc>
      </w:tr>
      <w:tr w:rsidR="004533F0" w:rsidRPr="008968A5" w14:paraId="60B00F09" w14:textId="77777777" w:rsidTr="0087062A">
        <w:trPr>
          <w:cantSplit/>
          <w:trHeight w:val="1785"/>
        </w:trPr>
        <w:tc>
          <w:tcPr>
            <w:tcW w:w="742" w:type="dxa"/>
          </w:tcPr>
          <w:p w14:paraId="64D73F29" w14:textId="77777777" w:rsidR="004533F0" w:rsidRPr="008968A5" w:rsidRDefault="004533F0" w:rsidP="00776D49">
            <w:pPr>
              <w:jc w:val="center"/>
            </w:pPr>
            <w:r w:rsidRPr="008968A5">
              <w:lastRenderedPageBreak/>
              <w:t>A13</w:t>
            </w:r>
          </w:p>
        </w:tc>
        <w:tc>
          <w:tcPr>
            <w:tcW w:w="3582" w:type="dxa"/>
          </w:tcPr>
          <w:p w14:paraId="309F0134" w14:textId="77777777" w:rsidR="004533F0" w:rsidRPr="008968A5" w:rsidRDefault="004533F0" w:rsidP="00776D49">
            <w:r w:rsidRPr="008968A5">
              <w:t>Did the collector have only one donor under his or her supervision until the collection process was completed?</w:t>
            </w:r>
          </w:p>
        </w:tc>
        <w:tc>
          <w:tcPr>
            <w:tcW w:w="3494" w:type="dxa"/>
          </w:tcPr>
          <w:p w14:paraId="5EFE04A6"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52054F90" w14:textId="491EA560" w:rsidR="004533F0" w:rsidRDefault="004533F0" w:rsidP="00DE43CA">
            <w:pPr>
              <w:keepNext/>
              <w:keepLines/>
              <w:numPr>
                <w:ilvl w:val="0"/>
                <w:numId w:val="3"/>
              </w:numPr>
              <w:tabs>
                <w:tab w:val="num" w:pos="380"/>
              </w:tabs>
              <w:overflowPunct w:val="0"/>
              <w:ind w:left="374"/>
              <w:textAlignment w:val="baseline"/>
            </w:pPr>
            <w:r w:rsidRPr="008968A5">
              <w:t>No</w:t>
            </w:r>
            <w:r w:rsidR="00A21877">
              <w:t>, but a hydration monitor was assigned to the donor during the shy-bladder hydration process</w:t>
            </w:r>
            <w:r w:rsidRPr="008968A5">
              <w:t>.</w:t>
            </w:r>
          </w:p>
          <w:p w14:paraId="30CA196F" w14:textId="77777777" w:rsidR="004533F0" w:rsidRPr="00054E5F" w:rsidRDefault="004533F0" w:rsidP="00DE43CA">
            <w:pPr>
              <w:keepNext/>
              <w:keepLines/>
              <w:numPr>
                <w:ilvl w:val="0"/>
                <w:numId w:val="3"/>
              </w:numPr>
              <w:tabs>
                <w:tab w:val="num" w:pos="380"/>
              </w:tabs>
              <w:overflowPunct w:val="0"/>
              <w:ind w:left="374"/>
              <w:textAlignment w:val="baseline"/>
            </w:pPr>
            <w:r w:rsidRPr="00054E5F">
              <w:t>Other:</w:t>
            </w:r>
          </w:p>
          <w:p w14:paraId="7FC6C4C1" w14:textId="77777777" w:rsidR="004533F0" w:rsidRDefault="004533F0" w:rsidP="00DE43CA">
            <w:pPr>
              <w:keepNext/>
              <w:keepLines/>
              <w:ind w:left="374" w:hanging="360"/>
            </w:pPr>
          </w:p>
          <w:p w14:paraId="61B50C05" w14:textId="77777777" w:rsidR="004533F0" w:rsidRDefault="004533F0" w:rsidP="00DE43CA">
            <w:pPr>
              <w:keepNext/>
              <w:keepLines/>
              <w:ind w:left="374" w:hanging="360"/>
            </w:pPr>
          </w:p>
          <w:p w14:paraId="0777147B" w14:textId="77777777" w:rsidR="004533F0" w:rsidRPr="008968A5" w:rsidRDefault="004533F0" w:rsidP="00DE43CA">
            <w:pPr>
              <w:keepNext/>
              <w:keepLines/>
              <w:ind w:left="374" w:hanging="360"/>
            </w:pPr>
          </w:p>
        </w:tc>
        <w:tc>
          <w:tcPr>
            <w:tcW w:w="5112" w:type="dxa"/>
          </w:tcPr>
          <w:p w14:paraId="7E59699A" w14:textId="05993DEE" w:rsidR="004533F0" w:rsidRPr="008968A5" w:rsidRDefault="004533F0" w:rsidP="00776D49">
            <w:r>
              <w:t>§ </w:t>
            </w:r>
            <w:r w:rsidRPr="008968A5">
              <w:t>26.89(d) states:</w:t>
            </w:r>
          </w:p>
          <w:p w14:paraId="47353E9E" w14:textId="514B4BB2" w:rsidR="004533F0" w:rsidRPr="008968A5" w:rsidRDefault="004533F0" w:rsidP="00776D49">
            <w:r w:rsidRPr="008968A5">
              <w:t>“In order to promote the security of specimens, avoid distraction of the collector, and ensure against any confusion in the identification of specimens, a collector shall conduct only one collection procedure at any given time</w:t>
            </w:r>
            <w:r w:rsidR="00A21877">
              <w:t>, except as described in § </w:t>
            </w:r>
            <w:r w:rsidR="00A21877" w:rsidRPr="008968A5">
              <w:t>26</w:t>
            </w:r>
            <w:r w:rsidR="00A21877">
              <w:t>.109(b)(1)</w:t>
            </w:r>
            <w:r w:rsidR="00A21877" w:rsidRPr="008968A5">
              <w:t>.”</w:t>
            </w:r>
          </w:p>
        </w:tc>
      </w:tr>
      <w:tr w:rsidR="004533F0" w:rsidRPr="008968A5" w14:paraId="343A838B" w14:textId="77777777" w:rsidTr="004533F0">
        <w:trPr>
          <w:cantSplit/>
        </w:trPr>
        <w:tc>
          <w:tcPr>
            <w:tcW w:w="742" w:type="dxa"/>
            <w:tcBorders>
              <w:bottom w:val="single" w:sz="6" w:space="0" w:color="auto"/>
            </w:tcBorders>
          </w:tcPr>
          <w:p w14:paraId="5D3DABBA" w14:textId="77777777" w:rsidR="004533F0" w:rsidRPr="008968A5" w:rsidRDefault="004533F0" w:rsidP="00776D49">
            <w:pPr>
              <w:jc w:val="center"/>
            </w:pPr>
            <w:r w:rsidRPr="008968A5">
              <w:t>A14</w:t>
            </w:r>
          </w:p>
        </w:tc>
        <w:tc>
          <w:tcPr>
            <w:tcW w:w="3582" w:type="dxa"/>
            <w:tcBorders>
              <w:bottom w:val="single" w:sz="6" w:space="0" w:color="auto"/>
            </w:tcBorders>
          </w:tcPr>
          <w:p w14:paraId="21F1E825" w14:textId="77777777" w:rsidR="004533F0" w:rsidRPr="000546AF" w:rsidRDefault="004533F0" w:rsidP="00776D49">
            <w:r w:rsidRPr="000546AF">
              <w:t>Was the EBT used for the initial test listed on the NHTSA Conforming Product List (CPL) of alcohol screening devices?</w:t>
            </w:r>
          </w:p>
          <w:p w14:paraId="5863AAA8" w14:textId="77777777" w:rsidR="004533F0" w:rsidRPr="000546AF" w:rsidRDefault="004533F0" w:rsidP="00776D49"/>
          <w:p w14:paraId="0296D95C" w14:textId="77777777" w:rsidR="004533F0" w:rsidRPr="000546AF" w:rsidRDefault="004533F0" w:rsidP="00776D49"/>
          <w:p w14:paraId="701D483B" w14:textId="77777777" w:rsidR="004533F0" w:rsidRPr="000546AF" w:rsidRDefault="004533F0" w:rsidP="00776D49">
            <w:r w:rsidRPr="000546AF">
              <w:t>Record the EBT information here and verify:</w:t>
            </w:r>
          </w:p>
          <w:p w14:paraId="2E68E6EA" w14:textId="77777777" w:rsidR="004533F0" w:rsidRPr="00917F45" w:rsidRDefault="004533F0" w:rsidP="00776D49">
            <w:pPr>
              <w:rPr>
                <w:highlight w:val="yellow"/>
              </w:rPr>
            </w:pPr>
          </w:p>
          <w:p w14:paraId="096F6392" w14:textId="77777777" w:rsidR="004533F0" w:rsidRPr="002C50DE" w:rsidRDefault="004533F0" w:rsidP="00776D49"/>
          <w:p w14:paraId="114B933C" w14:textId="77777777" w:rsidR="004533F0" w:rsidRPr="002C50DE" w:rsidRDefault="004533F0" w:rsidP="00776D49">
            <w:pPr>
              <w:pBdr>
                <w:top w:val="single" w:sz="6" w:space="1" w:color="auto"/>
                <w:bottom w:val="single" w:sz="6" w:space="1" w:color="auto"/>
              </w:pBdr>
            </w:pPr>
          </w:p>
          <w:p w14:paraId="1B5C2B4F" w14:textId="77777777" w:rsidR="004533F0" w:rsidRPr="002C50DE" w:rsidRDefault="004533F0" w:rsidP="00776D49">
            <w:pPr>
              <w:pBdr>
                <w:top w:val="single" w:sz="6" w:space="1" w:color="auto"/>
                <w:bottom w:val="single" w:sz="6" w:space="1" w:color="auto"/>
              </w:pBdr>
            </w:pPr>
          </w:p>
          <w:p w14:paraId="39F62641" w14:textId="77777777" w:rsidR="004533F0" w:rsidRPr="002C50DE" w:rsidRDefault="004533F0" w:rsidP="00776D49"/>
          <w:p w14:paraId="33265A10" w14:textId="77777777" w:rsidR="004533F0" w:rsidRPr="00917F45" w:rsidRDefault="004533F0" w:rsidP="00776D49">
            <w:pPr>
              <w:rPr>
                <w:highlight w:val="yellow"/>
              </w:rPr>
            </w:pPr>
          </w:p>
          <w:p w14:paraId="6159F878" w14:textId="77777777" w:rsidR="004533F0" w:rsidRPr="00917F45" w:rsidRDefault="004533F0" w:rsidP="00776D49">
            <w:pPr>
              <w:rPr>
                <w:highlight w:val="yellow"/>
              </w:rPr>
            </w:pPr>
          </w:p>
          <w:p w14:paraId="539DF992" w14:textId="77777777" w:rsidR="004533F0" w:rsidRPr="00917F45" w:rsidRDefault="004533F0" w:rsidP="00776D49">
            <w:pPr>
              <w:rPr>
                <w:highlight w:val="yellow"/>
              </w:rPr>
            </w:pPr>
          </w:p>
        </w:tc>
        <w:tc>
          <w:tcPr>
            <w:tcW w:w="3494" w:type="dxa"/>
            <w:tcBorders>
              <w:bottom w:val="single" w:sz="6" w:space="0" w:color="auto"/>
            </w:tcBorders>
          </w:tcPr>
          <w:p w14:paraId="6E7C380B"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2E7EEE51"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568957B1"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6DF5F8F7" w14:textId="77777777" w:rsidR="004533F0" w:rsidRPr="008968A5" w:rsidRDefault="004533F0" w:rsidP="00DE43CA"/>
          <w:p w14:paraId="105D0981" w14:textId="77777777" w:rsidR="004533F0" w:rsidRPr="008968A5" w:rsidRDefault="004533F0" w:rsidP="00DE43CA"/>
          <w:p w14:paraId="5C425162" w14:textId="77777777" w:rsidR="004533F0" w:rsidRPr="008968A5" w:rsidRDefault="004533F0" w:rsidP="00776D49">
            <w:pPr>
              <w:spacing w:after="60"/>
              <w:ind w:left="14"/>
            </w:pPr>
          </w:p>
        </w:tc>
        <w:tc>
          <w:tcPr>
            <w:tcW w:w="5112" w:type="dxa"/>
            <w:tcBorders>
              <w:bottom w:val="single" w:sz="6" w:space="0" w:color="auto"/>
            </w:tcBorders>
          </w:tcPr>
          <w:p w14:paraId="77390D4A" w14:textId="62E994B9" w:rsidR="004533F0" w:rsidRPr="008968A5" w:rsidRDefault="004533F0" w:rsidP="00776D49">
            <w:r>
              <w:t>§ </w:t>
            </w:r>
            <w:r w:rsidRPr="008968A5">
              <w:t>26.91(a) states:</w:t>
            </w:r>
          </w:p>
          <w:p w14:paraId="62BFD747" w14:textId="463A7575" w:rsidR="004533F0" w:rsidRPr="008968A5" w:rsidRDefault="004533F0" w:rsidP="00776D49">
            <w:r w:rsidRPr="008968A5">
              <w:t>“Alcohol screening devices (ASDs), including devices that test spe</w:t>
            </w:r>
            <w:r>
              <w:t>cimens of oral fluids or breath</w:t>
            </w:r>
            <w:r w:rsidRPr="008968A5">
              <w:t xml:space="preserve"> must be approved by the National Highway Traffic Safety Administration (NHTSA) and listed in the most current version of NHTSA’s Conforming Products List (CPL) for such devices. An ASD that is listed in the NHTSA CPL may be used only for initial tests for </w:t>
            </w:r>
            <w:proofErr w:type="gramStart"/>
            <w:r w:rsidRPr="008968A5">
              <w:t>alcohol, and</w:t>
            </w:r>
            <w:proofErr w:type="gramEnd"/>
            <w:r w:rsidRPr="008968A5">
              <w:t xml:space="preserve"> may not be used for confirmatory tests.”</w:t>
            </w:r>
          </w:p>
          <w:p w14:paraId="74B2A152" w14:textId="77777777" w:rsidR="004533F0" w:rsidRPr="008968A5" w:rsidRDefault="004533F0" w:rsidP="00776D49"/>
          <w:p w14:paraId="03E3C187" w14:textId="77777777" w:rsidR="004533F0" w:rsidRDefault="004533F0" w:rsidP="00776D49">
            <w:r>
              <w:t>§26.91(b) states:</w:t>
            </w:r>
          </w:p>
          <w:p w14:paraId="0908DE08" w14:textId="43410E71" w:rsidR="004533F0" w:rsidRPr="008968A5" w:rsidRDefault="004533F0" w:rsidP="00776D49">
            <w:r w:rsidRPr="008968A5">
              <w:t>“</w:t>
            </w:r>
            <w:r w:rsidRPr="008F1879">
              <w:t>Evidential breath testing</w:t>
            </w:r>
            <w:r w:rsidRPr="008968A5">
              <w:t xml:space="preserve"> devices listed in the NHTSA CPL for evidential devices that meet the requirements of paragraph (c) of this </w:t>
            </w:r>
            <w:r w:rsidR="0026251F">
              <w:t>section</w:t>
            </w:r>
            <w:r w:rsidRPr="008968A5">
              <w:t xml:space="preserve"> must be used to conduct confirmatory alcohol </w:t>
            </w:r>
            <w:proofErr w:type="gramStart"/>
            <w:r w:rsidRPr="008968A5">
              <w:t>tests, and</w:t>
            </w:r>
            <w:proofErr w:type="gramEnd"/>
            <w:r w:rsidRPr="008968A5">
              <w:t xml:space="preserve"> may be used to </w:t>
            </w:r>
            <w:r w:rsidR="002B32F4">
              <w:t>conduct initial alcohol tests.”</w:t>
            </w:r>
          </w:p>
        </w:tc>
      </w:tr>
    </w:tbl>
    <w:p w14:paraId="43D52C89" w14:textId="77777777" w:rsidR="000546AF" w:rsidRDefault="000546AF" w:rsidP="00776D49"/>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4"/>
        <w:gridCol w:w="3150"/>
        <w:gridCol w:w="3690"/>
        <w:gridCol w:w="5296"/>
      </w:tblGrid>
      <w:tr w:rsidR="00A36AFE" w:rsidRPr="008968A5" w14:paraId="60979196" w14:textId="77777777" w:rsidTr="23989A3A">
        <w:trPr>
          <w:cantSplit/>
          <w:tblHeader/>
        </w:trPr>
        <w:tc>
          <w:tcPr>
            <w:tcW w:w="5000" w:type="pct"/>
            <w:gridSpan w:val="4"/>
            <w:tcBorders>
              <w:top w:val="single" w:sz="6" w:space="0" w:color="auto"/>
              <w:bottom w:val="single" w:sz="6" w:space="0" w:color="auto"/>
            </w:tcBorders>
            <w:shd w:val="clear" w:color="auto" w:fill="auto"/>
            <w:vAlign w:val="center"/>
          </w:tcPr>
          <w:p w14:paraId="641A50B8" w14:textId="27D12D68" w:rsidR="00A36AFE" w:rsidRPr="000F4D83" w:rsidRDefault="00A36AFE" w:rsidP="00776D49">
            <w:pPr>
              <w:keepNext/>
            </w:pPr>
            <w:r w:rsidRPr="000F4D83">
              <w:lastRenderedPageBreak/>
              <w:t>B.</w:t>
            </w:r>
            <w:r w:rsidR="0057322F">
              <w:t xml:space="preserve"> </w:t>
            </w:r>
            <w:r w:rsidR="00B962E4">
              <w:t xml:space="preserve">Breath Collection, </w:t>
            </w:r>
            <w:r w:rsidRPr="000F4D83">
              <w:t>Knowledge of the Collection Procedures – Confirmatory Alcohol Testing and External Calibration Checks</w:t>
            </w:r>
          </w:p>
        </w:tc>
      </w:tr>
      <w:tr w:rsidR="007C681E" w:rsidRPr="008968A5" w14:paraId="1E8FD1EA" w14:textId="77777777" w:rsidTr="23989A3A">
        <w:trPr>
          <w:cantSplit/>
          <w:tblHeader/>
        </w:trPr>
        <w:tc>
          <w:tcPr>
            <w:tcW w:w="307" w:type="pct"/>
            <w:tcBorders>
              <w:top w:val="single" w:sz="6" w:space="0" w:color="auto"/>
              <w:bottom w:val="single" w:sz="6" w:space="0" w:color="auto"/>
            </w:tcBorders>
          </w:tcPr>
          <w:p w14:paraId="31B9132A" w14:textId="094F9255" w:rsidR="007C681E" w:rsidRPr="008968A5" w:rsidRDefault="007C681E" w:rsidP="00776D49">
            <w:pPr>
              <w:keepNext/>
              <w:keepLines/>
              <w:jc w:val="center"/>
            </w:pPr>
            <w:r w:rsidRPr="000F4D83">
              <w:t>Num.</w:t>
            </w:r>
          </w:p>
        </w:tc>
        <w:tc>
          <w:tcPr>
            <w:tcW w:w="1218" w:type="pct"/>
            <w:tcBorders>
              <w:top w:val="single" w:sz="6" w:space="0" w:color="auto"/>
              <w:bottom w:val="single" w:sz="6" w:space="0" w:color="auto"/>
            </w:tcBorders>
          </w:tcPr>
          <w:p w14:paraId="24210CC6" w14:textId="4CAD7901" w:rsidR="007C681E" w:rsidRPr="008968A5" w:rsidRDefault="007C681E" w:rsidP="00776D49">
            <w:r w:rsidRPr="000F4D83">
              <w:t>Question</w:t>
            </w:r>
          </w:p>
        </w:tc>
        <w:tc>
          <w:tcPr>
            <w:tcW w:w="1427" w:type="pct"/>
            <w:tcBorders>
              <w:top w:val="single" w:sz="6" w:space="0" w:color="auto"/>
              <w:bottom w:val="single" w:sz="6" w:space="0" w:color="auto"/>
            </w:tcBorders>
          </w:tcPr>
          <w:p w14:paraId="22F3CB98" w14:textId="3608090F" w:rsidR="007C681E" w:rsidRPr="008968A5" w:rsidRDefault="007C681E" w:rsidP="00496144">
            <w:pPr>
              <w:keepNext/>
              <w:keepLines/>
              <w:overflowPunct w:val="0"/>
              <w:textAlignment w:val="baseline"/>
            </w:pPr>
            <w:r w:rsidRPr="000F4D83">
              <w:t>Answer</w:t>
            </w:r>
          </w:p>
        </w:tc>
        <w:tc>
          <w:tcPr>
            <w:tcW w:w="2048" w:type="pct"/>
            <w:tcBorders>
              <w:top w:val="single" w:sz="6" w:space="0" w:color="auto"/>
              <w:bottom w:val="single" w:sz="6" w:space="0" w:color="auto"/>
            </w:tcBorders>
          </w:tcPr>
          <w:p w14:paraId="7DD63A84" w14:textId="6D505B4A" w:rsidR="007C681E" w:rsidRPr="008968A5" w:rsidRDefault="007C681E" w:rsidP="00776D49">
            <w:r w:rsidRPr="000F4D83">
              <w:t>NRC R</w:t>
            </w:r>
            <w:r>
              <w:t>egulation(s)</w:t>
            </w:r>
          </w:p>
        </w:tc>
      </w:tr>
      <w:tr w:rsidR="007C681E" w:rsidRPr="008968A5" w14:paraId="4043F05F" w14:textId="77777777" w:rsidTr="23989A3A">
        <w:trPr>
          <w:cantSplit/>
        </w:trPr>
        <w:tc>
          <w:tcPr>
            <w:tcW w:w="307" w:type="pct"/>
            <w:tcBorders>
              <w:top w:val="single" w:sz="6" w:space="0" w:color="auto"/>
              <w:bottom w:val="single" w:sz="6" w:space="0" w:color="auto"/>
            </w:tcBorders>
          </w:tcPr>
          <w:p w14:paraId="0E74D082" w14:textId="77777777" w:rsidR="007C681E" w:rsidRPr="008968A5" w:rsidRDefault="007C681E" w:rsidP="00776D49">
            <w:pPr>
              <w:keepNext/>
              <w:keepLines/>
              <w:jc w:val="center"/>
            </w:pPr>
            <w:r w:rsidRPr="008968A5">
              <w:t>B1</w:t>
            </w:r>
          </w:p>
        </w:tc>
        <w:tc>
          <w:tcPr>
            <w:tcW w:w="1218" w:type="pct"/>
            <w:tcBorders>
              <w:top w:val="single" w:sz="6" w:space="0" w:color="auto"/>
              <w:bottom w:val="single" w:sz="6" w:space="0" w:color="auto"/>
            </w:tcBorders>
          </w:tcPr>
          <w:p w14:paraId="326FBE2E" w14:textId="43617119" w:rsidR="007C681E" w:rsidRPr="008968A5" w:rsidRDefault="007C681E" w:rsidP="00776D49">
            <w:r w:rsidRPr="008968A5">
              <w:t>D</w:t>
            </w:r>
            <w:r>
              <w:t>id</w:t>
            </w:r>
            <w:r w:rsidRPr="008968A5">
              <w:t xml:space="preserve"> the collection site have an EBT compliant with 26.91(b) for use for confirmatory alcohol testing?</w:t>
            </w:r>
          </w:p>
          <w:p w14:paraId="03DFB1F9" w14:textId="77777777" w:rsidR="007C681E" w:rsidRPr="008968A5" w:rsidRDefault="007C681E" w:rsidP="00776D49"/>
          <w:p w14:paraId="37BB46F8" w14:textId="77777777" w:rsidR="007C681E" w:rsidRPr="008968A5" w:rsidRDefault="007C681E" w:rsidP="00776D49"/>
          <w:p w14:paraId="269E63B3" w14:textId="77777777" w:rsidR="007C681E" w:rsidRPr="001F3787" w:rsidRDefault="007C681E" w:rsidP="00776D49">
            <w:r w:rsidRPr="001F3787">
              <w:t>Record the EBT information here and verify:</w:t>
            </w:r>
          </w:p>
          <w:p w14:paraId="25638812" w14:textId="77777777" w:rsidR="007C681E" w:rsidRPr="001F3787" w:rsidRDefault="007C681E" w:rsidP="00776D49"/>
          <w:p w14:paraId="7667DD4C" w14:textId="77777777" w:rsidR="007C681E" w:rsidRPr="002C50DE" w:rsidRDefault="007C681E" w:rsidP="00776D49"/>
          <w:p w14:paraId="09A1A6BF" w14:textId="77777777" w:rsidR="007C681E" w:rsidRPr="007C7B42" w:rsidRDefault="007C681E" w:rsidP="00776D49">
            <w:pPr>
              <w:pBdr>
                <w:top w:val="single" w:sz="6" w:space="1" w:color="auto"/>
                <w:bottom w:val="single" w:sz="6" w:space="1" w:color="auto"/>
              </w:pBdr>
            </w:pPr>
          </w:p>
          <w:p w14:paraId="1986A3DD" w14:textId="77777777" w:rsidR="007C681E" w:rsidRPr="002C50DE" w:rsidRDefault="007C681E" w:rsidP="00776D49">
            <w:pPr>
              <w:pBdr>
                <w:top w:val="single" w:sz="6" w:space="1" w:color="auto"/>
                <w:bottom w:val="single" w:sz="6" w:space="1" w:color="auto"/>
              </w:pBdr>
            </w:pPr>
          </w:p>
          <w:p w14:paraId="5D490AC8" w14:textId="77777777" w:rsidR="007C681E" w:rsidRPr="008968A5" w:rsidRDefault="007C681E" w:rsidP="00776D49">
            <w:pPr>
              <w:rPr>
                <w:b/>
              </w:rPr>
            </w:pPr>
          </w:p>
        </w:tc>
        <w:tc>
          <w:tcPr>
            <w:tcW w:w="1427" w:type="pct"/>
            <w:tcBorders>
              <w:top w:val="single" w:sz="6" w:space="0" w:color="auto"/>
              <w:bottom w:val="single" w:sz="6" w:space="0" w:color="auto"/>
            </w:tcBorders>
          </w:tcPr>
          <w:p w14:paraId="562F8F05" w14:textId="77777777" w:rsidR="007C681E" w:rsidRPr="008968A5" w:rsidRDefault="007C681E" w:rsidP="00DE43CA">
            <w:pPr>
              <w:keepNext/>
              <w:keepLines/>
              <w:numPr>
                <w:ilvl w:val="0"/>
                <w:numId w:val="3"/>
              </w:numPr>
              <w:tabs>
                <w:tab w:val="num" w:pos="380"/>
              </w:tabs>
              <w:overflowPunct w:val="0"/>
              <w:ind w:left="374"/>
              <w:textAlignment w:val="baseline"/>
            </w:pPr>
            <w:r w:rsidRPr="008968A5">
              <w:t>Yes, all EBTs used at the collection site can be used for confirmatory testing.</w:t>
            </w:r>
          </w:p>
          <w:p w14:paraId="798E9006" w14:textId="77777777" w:rsidR="007C681E" w:rsidRPr="008968A5" w:rsidRDefault="007C681E" w:rsidP="00DE43CA">
            <w:pPr>
              <w:keepNext/>
              <w:keepLines/>
              <w:numPr>
                <w:ilvl w:val="0"/>
                <w:numId w:val="3"/>
              </w:numPr>
              <w:tabs>
                <w:tab w:val="num" w:pos="380"/>
              </w:tabs>
              <w:overflowPunct w:val="0"/>
              <w:ind w:left="374"/>
              <w:textAlignment w:val="baseline"/>
            </w:pPr>
            <w:r w:rsidRPr="008968A5">
              <w:t>Yes, we have a separate EBT that we use for confirmatory testing.</w:t>
            </w:r>
          </w:p>
          <w:p w14:paraId="6D3834E2" w14:textId="77777777" w:rsidR="007C681E" w:rsidRPr="008968A5" w:rsidRDefault="007C681E" w:rsidP="00DE43CA">
            <w:pPr>
              <w:keepNext/>
              <w:keepLines/>
              <w:numPr>
                <w:ilvl w:val="0"/>
                <w:numId w:val="3"/>
              </w:numPr>
              <w:tabs>
                <w:tab w:val="num" w:pos="380"/>
              </w:tabs>
              <w:overflowPunct w:val="0"/>
              <w:ind w:left="374"/>
              <w:textAlignment w:val="baseline"/>
            </w:pPr>
            <w:r w:rsidRPr="008968A5">
              <w:t>No, we must transport the donor to another location to conduct confirmatory testing.</w:t>
            </w:r>
          </w:p>
          <w:p w14:paraId="2051A1F0" w14:textId="77777777" w:rsidR="007C681E" w:rsidRDefault="007C681E" w:rsidP="00DE43CA">
            <w:pPr>
              <w:keepNext/>
              <w:keepLines/>
              <w:numPr>
                <w:ilvl w:val="0"/>
                <w:numId w:val="3"/>
              </w:numPr>
              <w:tabs>
                <w:tab w:val="num" w:pos="380"/>
              </w:tabs>
              <w:overflowPunct w:val="0"/>
              <w:ind w:left="374"/>
              <w:textAlignment w:val="baseline"/>
            </w:pPr>
            <w:r w:rsidRPr="008968A5">
              <w:t>No.</w:t>
            </w:r>
          </w:p>
          <w:p w14:paraId="76BE33F3" w14:textId="77777777" w:rsidR="007C681E" w:rsidRPr="00054E5F" w:rsidRDefault="007C681E" w:rsidP="00DE43CA">
            <w:pPr>
              <w:keepNext/>
              <w:keepLines/>
              <w:numPr>
                <w:ilvl w:val="0"/>
                <w:numId w:val="3"/>
              </w:numPr>
              <w:tabs>
                <w:tab w:val="num" w:pos="380"/>
              </w:tabs>
              <w:overflowPunct w:val="0"/>
              <w:ind w:left="374"/>
              <w:textAlignment w:val="baseline"/>
            </w:pPr>
            <w:r w:rsidRPr="00054E5F">
              <w:t>Other:</w:t>
            </w:r>
          </w:p>
          <w:p w14:paraId="7CE7F2FD" w14:textId="77777777" w:rsidR="007C681E" w:rsidRPr="008968A5" w:rsidRDefault="007C681E" w:rsidP="00776D49"/>
        </w:tc>
        <w:tc>
          <w:tcPr>
            <w:tcW w:w="2048" w:type="pct"/>
            <w:tcBorders>
              <w:top w:val="single" w:sz="6" w:space="0" w:color="auto"/>
              <w:bottom w:val="single" w:sz="6" w:space="0" w:color="auto"/>
            </w:tcBorders>
          </w:tcPr>
          <w:p w14:paraId="6961C2A7" w14:textId="55678CE6" w:rsidR="007C681E" w:rsidRPr="008968A5" w:rsidRDefault="007C681E" w:rsidP="00776D49">
            <w:r>
              <w:t>§ </w:t>
            </w:r>
            <w:r w:rsidRPr="008968A5">
              <w:t>26.91(b) states:</w:t>
            </w:r>
          </w:p>
          <w:p w14:paraId="66756C7D" w14:textId="29AA3086" w:rsidR="007C681E" w:rsidRPr="008968A5" w:rsidRDefault="007C681E" w:rsidP="00776D49">
            <w:r w:rsidRPr="008968A5">
              <w:t xml:space="preserve">“Evidential breath testing devices listed in the NHTSA CPL for evidential devices that meet the requirements of paragraph (c) of this </w:t>
            </w:r>
            <w:r w:rsidR="0026251F">
              <w:t>section</w:t>
            </w:r>
            <w:r w:rsidRPr="008968A5">
              <w:t xml:space="preserve"> must be used to conduct confirmatory alcohol </w:t>
            </w:r>
            <w:proofErr w:type="gramStart"/>
            <w:r w:rsidRPr="008968A5">
              <w:t>tests, and</w:t>
            </w:r>
            <w:proofErr w:type="gramEnd"/>
            <w:r w:rsidRPr="008968A5">
              <w:t xml:space="preserve"> may be used to conduct initial alcohol tests. Note that, among the devices listed in the CPL for EBTs, only those devices listed without an asterisk (*) may be used for confirmatory alcohol testing under this subpart.”</w:t>
            </w:r>
          </w:p>
          <w:p w14:paraId="41CFDFDC" w14:textId="77777777" w:rsidR="007C681E" w:rsidRPr="00E011AC" w:rsidRDefault="007C681E" w:rsidP="00776D49">
            <w:pPr>
              <w:rPr>
                <w:sz w:val="14"/>
              </w:rPr>
            </w:pPr>
          </w:p>
          <w:p w14:paraId="5ECBDCB4" w14:textId="0AECE77B" w:rsidR="007C681E" w:rsidRPr="008968A5" w:rsidRDefault="007C681E" w:rsidP="00776D49">
            <w:r>
              <w:t>§ </w:t>
            </w:r>
            <w:r w:rsidRPr="008968A5">
              <w:t>26.91(c) states:</w:t>
            </w:r>
          </w:p>
          <w:p w14:paraId="4DDEC0CD" w14:textId="77777777" w:rsidR="007C681E" w:rsidRPr="008968A5" w:rsidRDefault="007C681E" w:rsidP="00776D49">
            <w:r w:rsidRPr="008968A5">
              <w:t>“An EBT that is listed in the NHTSA CPL for evidential devices that has the following capabilities may be used for conducting initial alcohol tests and must be used for confirmatory alcohol tests under this subpart:</w:t>
            </w:r>
          </w:p>
          <w:p w14:paraId="75976963" w14:textId="77777777" w:rsidR="007C681E" w:rsidRPr="008968A5" w:rsidRDefault="007C681E" w:rsidP="00776D49">
            <w:r w:rsidRPr="008968A5">
              <w:t xml:space="preserve">(1) Provides a printed result of each breath </w:t>
            </w:r>
            <w:proofErr w:type="gramStart"/>
            <w:r w:rsidRPr="008968A5">
              <w:t>test;</w:t>
            </w:r>
            <w:proofErr w:type="gramEnd"/>
          </w:p>
          <w:p w14:paraId="4CB2F0E7" w14:textId="77777777" w:rsidR="007C681E" w:rsidRPr="008968A5" w:rsidRDefault="007C681E" w:rsidP="00776D49">
            <w:r w:rsidRPr="008968A5">
              <w:t xml:space="preserve">(2) Assigns a unique number to each completed test, which the collector and donor can read before each </w:t>
            </w:r>
            <w:proofErr w:type="gramStart"/>
            <w:r w:rsidRPr="008968A5">
              <w:t>test</w:t>
            </w:r>
            <w:proofErr w:type="gramEnd"/>
            <w:r w:rsidRPr="008968A5">
              <w:t xml:space="preserve"> and which is printed on each copy of the test result;</w:t>
            </w:r>
          </w:p>
          <w:p w14:paraId="07D0A42A" w14:textId="77777777" w:rsidR="007C681E" w:rsidRPr="008968A5" w:rsidRDefault="007C681E" w:rsidP="00776D49">
            <w:r w:rsidRPr="008968A5">
              <w:t xml:space="preserve">(3) Prints, on each copy of the test result, the manufacturer’s name for the device, its serial number, and the time of the </w:t>
            </w:r>
            <w:proofErr w:type="gramStart"/>
            <w:r w:rsidRPr="008968A5">
              <w:t>test;</w:t>
            </w:r>
            <w:proofErr w:type="gramEnd"/>
          </w:p>
          <w:p w14:paraId="6A36955B" w14:textId="77777777" w:rsidR="007C681E" w:rsidRPr="008968A5" w:rsidRDefault="007C681E" w:rsidP="00776D49">
            <w:r w:rsidRPr="008968A5">
              <w:t xml:space="preserve">(4) Distinguishes alcohol from acetone at the 0.02 alcohol concentration </w:t>
            </w:r>
            <w:proofErr w:type="gramStart"/>
            <w:r w:rsidRPr="008968A5">
              <w:t>level;</w:t>
            </w:r>
            <w:proofErr w:type="gramEnd"/>
          </w:p>
          <w:p w14:paraId="4B0CA371" w14:textId="77777777" w:rsidR="007C681E" w:rsidRPr="008968A5" w:rsidRDefault="007C681E" w:rsidP="00776D49">
            <w:r w:rsidRPr="008968A5">
              <w:t>(5) Tests an air blank; and</w:t>
            </w:r>
          </w:p>
          <w:p w14:paraId="3EE708A8" w14:textId="23666F48" w:rsidR="009C187B" w:rsidRPr="008968A5" w:rsidRDefault="007C681E" w:rsidP="00776D49">
            <w:r w:rsidRPr="008968A5">
              <w:t xml:space="preserve">(6) Permits performance of </w:t>
            </w:r>
            <w:r w:rsidR="00DE43CA">
              <w:t>an external calibration check.”</w:t>
            </w:r>
          </w:p>
        </w:tc>
      </w:tr>
      <w:tr w:rsidR="007C681E" w:rsidRPr="008968A5" w14:paraId="210B7522" w14:textId="77777777" w:rsidTr="23989A3A">
        <w:trPr>
          <w:cantSplit/>
        </w:trPr>
        <w:tc>
          <w:tcPr>
            <w:tcW w:w="307" w:type="pct"/>
            <w:tcBorders>
              <w:top w:val="single" w:sz="6" w:space="0" w:color="auto"/>
            </w:tcBorders>
          </w:tcPr>
          <w:p w14:paraId="0969301A" w14:textId="77777777" w:rsidR="007C681E" w:rsidRPr="008968A5" w:rsidRDefault="007C681E" w:rsidP="00776D49">
            <w:pPr>
              <w:jc w:val="center"/>
            </w:pPr>
            <w:r w:rsidRPr="008968A5">
              <w:lastRenderedPageBreak/>
              <w:t>B2</w:t>
            </w:r>
          </w:p>
        </w:tc>
        <w:tc>
          <w:tcPr>
            <w:tcW w:w="1218" w:type="pct"/>
            <w:tcBorders>
              <w:top w:val="single" w:sz="6" w:space="0" w:color="auto"/>
            </w:tcBorders>
          </w:tcPr>
          <w:p w14:paraId="236702C7" w14:textId="77777777" w:rsidR="007C681E" w:rsidRPr="008968A5" w:rsidRDefault="007C681E" w:rsidP="00776D49">
            <w:r w:rsidRPr="008968A5">
              <w:t xml:space="preserve">What initial alcohol test result requires confirmatory testing to be conducted? </w:t>
            </w:r>
          </w:p>
        </w:tc>
        <w:tc>
          <w:tcPr>
            <w:tcW w:w="1427" w:type="pct"/>
            <w:tcBorders>
              <w:top w:val="single" w:sz="6" w:space="0" w:color="auto"/>
            </w:tcBorders>
          </w:tcPr>
          <w:p w14:paraId="41E26203" w14:textId="6240AA41" w:rsidR="007C681E" w:rsidRPr="008968A5" w:rsidRDefault="007C681E" w:rsidP="00DE43CA">
            <w:pPr>
              <w:keepNext/>
              <w:keepLines/>
              <w:numPr>
                <w:ilvl w:val="0"/>
                <w:numId w:val="3"/>
              </w:numPr>
              <w:tabs>
                <w:tab w:val="num" w:pos="380"/>
              </w:tabs>
              <w:overflowPunct w:val="0"/>
              <w:ind w:left="374"/>
              <w:textAlignment w:val="baseline"/>
            </w:pPr>
            <w:r w:rsidRPr="008968A5">
              <w:t xml:space="preserve">0.02 % </w:t>
            </w:r>
            <w:r>
              <w:t>blood alcohol concentration (</w:t>
            </w:r>
            <w:r w:rsidRPr="008968A5">
              <w:t>BAC</w:t>
            </w:r>
            <w:r>
              <w:t>)</w:t>
            </w:r>
            <w:r w:rsidRPr="008968A5">
              <w:t xml:space="preserve"> or greater.</w:t>
            </w:r>
          </w:p>
          <w:p w14:paraId="24D6DF23" w14:textId="77777777" w:rsidR="007C681E" w:rsidRPr="008968A5" w:rsidRDefault="007C681E" w:rsidP="00DE43CA">
            <w:pPr>
              <w:keepNext/>
              <w:keepLines/>
              <w:numPr>
                <w:ilvl w:val="0"/>
                <w:numId w:val="3"/>
              </w:numPr>
              <w:tabs>
                <w:tab w:val="num" w:pos="380"/>
              </w:tabs>
              <w:overflowPunct w:val="0"/>
              <w:ind w:left="374"/>
              <w:textAlignment w:val="baseline"/>
            </w:pPr>
            <w:r w:rsidRPr="008968A5">
              <w:t>Any BAC greater than 0.00.</w:t>
            </w:r>
          </w:p>
          <w:p w14:paraId="19F3192A" w14:textId="3FE20FBC" w:rsidR="007C681E" w:rsidRPr="004E478E" w:rsidRDefault="007C681E" w:rsidP="00DE43CA">
            <w:pPr>
              <w:keepNext/>
              <w:keepLines/>
              <w:numPr>
                <w:ilvl w:val="0"/>
                <w:numId w:val="3"/>
              </w:numPr>
              <w:tabs>
                <w:tab w:val="num" w:pos="380"/>
              </w:tabs>
              <w:overflowPunct w:val="0"/>
              <w:ind w:left="374"/>
              <w:textAlignment w:val="baseline"/>
            </w:pPr>
            <w:r>
              <w:t>Other:</w:t>
            </w:r>
          </w:p>
          <w:p w14:paraId="1E191AA1" w14:textId="77777777" w:rsidR="007C681E" w:rsidRPr="008968A5" w:rsidRDefault="007C681E" w:rsidP="00DE43CA"/>
        </w:tc>
        <w:tc>
          <w:tcPr>
            <w:tcW w:w="2048" w:type="pct"/>
            <w:tcBorders>
              <w:top w:val="single" w:sz="6" w:space="0" w:color="auto"/>
            </w:tcBorders>
          </w:tcPr>
          <w:p w14:paraId="441F5912" w14:textId="1527020B" w:rsidR="007C681E" w:rsidRPr="008968A5" w:rsidRDefault="007C681E" w:rsidP="00776D49">
            <w:r>
              <w:t>§ </w:t>
            </w:r>
            <w:r w:rsidRPr="008968A5">
              <w:t>26.99 states:</w:t>
            </w:r>
          </w:p>
          <w:p w14:paraId="01A8E56E" w14:textId="77777777" w:rsidR="007C681E" w:rsidRPr="008968A5" w:rsidRDefault="007C681E" w:rsidP="00776D49">
            <w:r w:rsidRPr="008968A5">
              <w:t xml:space="preserve">(a) </w:t>
            </w:r>
            <w:r>
              <w:t>“</w:t>
            </w:r>
            <w:r w:rsidRPr="008968A5">
              <w:t>If the initial test result is less than 0.02 percent BAC, the collector shall declare the test result as negative.</w:t>
            </w:r>
          </w:p>
          <w:p w14:paraId="477650ED" w14:textId="5BBBF2F0" w:rsidR="009C187B" w:rsidRPr="008968A5" w:rsidRDefault="007C681E" w:rsidP="00776D49">
            <w:r w:rsidRPr="008968A5">
              <w:t>(b) If the initial test result is 0.02 percent BAC or higher, the collector shall ensure that the time at which the test was concluded (i.e., the time at which the test result was known) is recorded and inform the donor that a confirmatory test for alcohol is required.”</w:t>
            </w:r>
          </w:p>
        </w:tc>
      </w:tr>
      <w:tr w:rsidR="007C681E" w:rsidRPr="008968A5" w14:paraId="393E6771" w14:textId="77777777" w:rsidTr="23989A3A">
        <w:trPr>
          <w:cantSplit/>
          <w:trHeight w:val="1893"/>
        </w:trPr>
        <w:tc>
          <w:tcPr>
            <w:tcW w:w="307" w:type="pct"/>
          </w:tcPr>
          <w:p w14:paraId="4F9960E8" w14:textId="77777777" w:rsidR="007C681E" w:rsidRPr="008968A5" w:rsidRDefault="007C681E" w:rsidP="00776D49">
            <w:pPr>
              <w:jc w:val="center"/>
            </w:pPr>
            <w:r w:rsidRPr="008968A5">
              <w:t>B3</w:t>
            </w:r>
          </w:p>
        </w:tc>
        <w:tc>
          <w:tcPr>
            <w:tcW w:w="1218" w:type="pct"/>
          </w:tcPr>
          <w:p w14:paraId="4A279007" w14:textId="77777777" w:rsidR="007C681E" w:rsidRPr="008968A5" w:rsidRDefault="007C681E" w:rsidP="00776D49">
            <w:r w:rsidRPr="008968A5">
              <w:t xml:space="preserve">What do you do immediately after an initial positive result </w:t>
            </w:r>
            <w:proofErr w:type="gramStart"/>
            <w:r w:rsidRPr="008968A5">
              <w:t>registers</w:t>
            </w:r>
            <w:proofErr w:type="gramEnd"/>
            <w:r w:rsidRPr="008968A5">
              <w:t xml:space="preserve"> on the EBT?</w:t>
            </w:r>
          </w:p>
        </w:tc>
        <w:tc>
          <w:tcPr>
            <w:tcW w:w="1427" w:type="pct"/>
          </w:tcPr>
          <w:p w14:paraId="6ACD3E06" w14:textId="3D791ED8" w:rsidR="007C681E" w:rsidRPr="008968A5" w:rsidRDefault="007C681E" w:rsidP="00DE43CA">
            <w:pPr>
              <w:keepNext/>
              <w:keepLines/>
              <w:numPr>
                <w:ilvl w:val="0"/>
                <w:numId w:val="3"/>
              </w:numPr>
              <w:tabs>
                <w:tab w:val="num" w:pos="380"/>
              </w:tabs>
              <w:overflowPunct w:val="0"/>
              <w:ind w:left="374"/>
              <w:textAlignment w:val="baseline"/>
            </w:pPr>
            <w:r w:rsidRPr="008968A5">
              <w:t>Record the time the initial test result was known and inform the donor that confirmatory testing will be conducted.</w:t>
            </w:r>
          </w:p>
          <w:p w14:paraId="5ED15215" w14:textId="77777777" w:rsidR="007C681E" w:rsidRPr="008968A5" w:rsidRDefault="007C681E" w:rsidP="00DE43CA">
            <w:pPr>
              <w:keepNext/>
              <w:keepLines/>
              <w:numPr>
                <w:ilvl w:val="0"/>
                <w:numId w:val="3"/>
              </w:numPr>
              <w:tabs>
                <w:tab w:val="num" w:pos="380"/>
              </w:tabs>
              <w:overflowPunct w:val="0"/>
              <w:ind w:left="374"/>
              <w:textAlignment w:val="baseline"/>
            </w:pPr>
            <w:r>
              <w:t>Other:</w:t>
            </w:r>
          </w:p>
          <w:p w14:paraId="1F46CAAB" w14:textId="77777777" w:rsidR="007C681E" w:rsidRPr="008968A5" w:rsidRDefault="007C681E" w:rsidP="00DE43CA">
            <w:pPr>
              <w:ind w:left="14"/>
            </w:pPr>
          </w:p>
          <w:p w14:paraId="79D9D031" w14:textId="77777777" w:rsidR="007C681E" w:rsidRPr="008968A5" w:rsidRDefault="007C681E" w:rsidP="00DE43CA"/>
        </w:tc>
        <w:tc>
          <w:tcPr>
            <w:tcW w:w="2048" w:type="pct"/>
          </w:tcPr>
          <w:p w14:paraId="3414F258" w14:textId="37577483" w:rsidR="007C681E" w:rsidRPr="008968A5" w:rsidRDefault="007C681E" w:rsidP="00776D49">
            <w:r>
              <w:t>§ </w:t>
            </w:r>
            <w:r w:rsidRPr="008968A5">
              <w:t>26.99</w:t>
            </w:r>
            <w:r w:rsidR="00A21877">
              <w:t>(b)</w:t>
            </w:r>
            <w:r w:rsidRPr="008968A5">
              <w:t xml:space="preserve"> states:</w:t>
            </w:r>
          </w:p>
          <w:p w14:paraId="22A1EE44" w14:textId="3B4EFF64" w:rsidR="007C681E" w:rsidRPr="008968A5" w:rsidRDefault="007C681E" w:rsidP="00776D49">
            <w:r>
              <w:t>“If the initial test result is 0.02 percent BAC or higher, the collector shall ensure that the time at which the test was concluded (i.e., the time at which the test result was known) is recorded and inform the donor that a confirmatory test for alcohol is required.”</w:t>
            </w:r>
          </w:p>
        </w:tc>
      </w:tr>
      <w:tr w:rsidR="007C681E" w:rsidRPr="008968A5" w14:paraId="3DB9DF28" w14:textId="77777777" w:rsidTr="23989A3A">
        <w:trPr>
          <w:cantSplit/>
        </w:trPr>
        <w:tc>
          <w:tcPr>
            <w:tcW w:w="307" w:type="pct"/>
          </w:tcPr>
          <w:p w14:paraId="2A13317E" w14:textId="77777777" w:rsidR="007C681E" w:rsidRPr="008968A5" w:rsidRDefault="007C681E" w:rsidP="00776D49">
            <w:pPr>
              <w:jc w:val="center"/>
            </w:pPr>
            <w:r w:rsidRPr="008968A5">
              <w:t>B4</w:t>
            </w:r>
          </w:p>
        </w:tc>
        <w:tc>
          <w:tcPr>
            <w:tcW w:w="1218" w:type="pct"/>
          </w:tcPr>
          <w:p w14:paraId="3D5E87A4" w14:textId="77777777" w:rsidR="007C681E" w:rsidRPr="008968A5" w:rsidRDefault="007C681E" w:rsidP="00776D49">
            <w:r w:rsidRPr="008968A5">
              <w:t>How soon after receiving an initial positive test result is confirmatory testing conducted on the donor?</w:t>
            </w:r>
          </w:p>
        </w:tc>
        <w:tc>
          <w:tcPr>
            <w:tcW w:w="1427" w:type="pct"/>
          </w:tcPr>
          <w:p w14:paraId="6E866263" w14:textId="3BE1DBBE" w:rsidR="007C681E" w:rsidRPr="008968A5" w:rsidRDefault="007C681E" w:rsidP="00DE43CA">
            <w:pPr>
              <w:keepNext/>
              <w:keepLines/>
              <w:numPr>
                <w:ilvl w:val="0"/>
                <w:numId w:val="3"/>
              </w:numPr>
              <w:tabs>
                <w:tab w:val="num" w:pos="380"/>
              </w:tabs>
              <w:overflowPunct w:val="0"/>
              <w:ind w:left="374"/>
              <w:textAlignment w:val="baseline"/>
            </w:pPr>
            <w:r w:rsidRPr="008968A5">
              <w:t>As soon as possible, but no more than 30</w:t>
            </w:r>
            <w:r>
              <w:t> minutes</w:t>
            </w:r>
            <w:r w:rsidRPr="008968A5">
              <w:t xml:space="preserve"> after the conclusion of the initial test.</w:t>
            </w:r>
          </w:p>
          <w:p w14:paraId="34795891" w14:textId="77777777" w:rsidR="007C681E" w:rsidRPr="008968A5" w:rsidRDefault="007C681E" w:rsidP="00DE43CA">
            <w:pPr>
              <w:keepNext/>
              <w:keepLines/>
              <w:numPr>
                <w:ilvl w:val="0"/>
                <w:numId w:val="3"/>
              </w:numPr>
              <w:tabs>
                <w:tab w:val="num" w:pos="380"/>
              </w:tabs>
              <w:overflowPunct w:val="0"/>
              <w:ind w:left="374"/>
              <w:textAlignment w:val="baseline"/>
            </w:pPr>
            <w:r w:rsidRPr="008968A5">
              <w:t>It doesn’t matter.</w:t>
            </w:r>
          </w:p>
          <w:p w14:paraId="2E477C08"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4E912D92" w14:textId="788EC2B1" w:rsidR="007C681E" w:rsidRPr="008968A5" w:rsidRDefault="007C681E" w:rsidP="00DE43CA">
            <w:pPr>
              <w:keepNext/>
              <w:keepLines/>
              <w:numPr>
                <w:ilvl w:val="0"/>
                <w:numId w:val="3"/>
              </w:numPr>
              <w:tabs>
                <w:tab w:val="num" w:pos="380"/>
              </w:tabs>
              <w:overflowPunct w:val="0"/>
              <w:ind w:left="374"/>
              <w:textAlignment w:val="baseline"/>
            </w:pPr>
            <w:r>
              <w:t>Other:</w:t>
            </w:r>
          </w:p>
        </w:tc>
        <w:tc>
          <w:tcPr>
            <w:tcW w:w="2048" w:type="pct"/>
          </w:tcPr>
          <w:p w14:paraId="328E0D49" w14:textId="6AA1110B" w:rsidR="007C681E" w:rsidRPr="008968A5" w:rsidRDefault="007C681E" w:rsidP="00776D49">
            <w:r>
              <w:t>§ </w:t>
            </w:r>
            <w:r w:rsidRPr="008968A5">
              <w:t>26.101(a) states:</w:t>
            </w:r>
          </w:p>
          <w:p w14:paraId="0EA07BCB" w14:textId="43666CB3" w:rsidR="007C681E" w:rsidRPr="008968A5" w:rsidRDefault="007C681E" w:rsidP="00776D49">
            <w:r w:rsidRPr="008968A5">
              <w:t>“The confirmatory test must begin as soon as possible, but no more than 30</w:t>
            </w:r>
            <w:r>
              <w:t> minutes</w:t>
            </w:r>
            <w:r w:rsidRPr="008968A5">
              <w:t xml:space="preserve"> after the conclusion of the initial test.”</w:t>
            </w:r>
          </w:p>
        </w:tc>
      </w:tr>
      <w:tr w:rsidR="007C681E" w:rsidRPr="008968A5" w14:paraId="4E1E87BF" w14:textId="77777777" w:rsidTr="23989A3A">
        <w:trPr>
          <w:cantSplit/>
        </w:trPr>
        <w:tc>
          <w:tcPr>
            <w:tcW w:w="307" w:type="pct"/>
          </w:tcPr>
          <w:p w14:paraId="1EB2D527" w14:textId="77777777" w:rsidR="007C681E" w:rsidRPr="008968A5" w:rsidRDefault="007C681E" w:rsidP="00776D49">
            <w:pPr>
              <w:jc w:val="center"/>
            </w:pPr>
            <w:r w:rsidRPr="008968A5">
              <w:t>B5</w:t>
            </w:r>
          </w:p>
        </w:tc>
        <w:tc>
          <w:tcPr>
            <w:tcW w:w="1218" w:type="pct"/>
          </w:tcPr>
          <w:p w14:paraId="4DA807EB" w14:textId="77777777" w:rsidR="007C681E" w:rsidRPr="008968A5" w:rsidRDefault="007C681E" w:rsidP="00776D49">
            <w:r w:rsidRPr="008968A5">
              <w:t>Can the same EBT used for the initial breath test also be used for the confirmatory test?</w:t>
            </w:r>
          </w:p>
        </w:tc>
        <w:tc>
          <w:tcPr>
            <w:tcW w:w="1427" w:type="pct"/>
          </w:tcPr>
          <w:p w14:paraId="4244988A" w14:textId="77777777" w:rsidR="007C681E" w:rsidRPr="008968A5" w:rsidRDefault="007C681E" w:rsidP="00DE43CA">
            <w:pPr>
              <w:keepNext/>
              <w:keepLines/>
              <w:numPr>
                <w:ilvl w:val="0"/>
                <w:numId w:val="3"/>
              </w:numPr>
              <w:tabs>
                <w:tab w:val="num" w:pos="380"/>
              </w:tabs>
              <w:overflowPunct w:val="0"/>
              <w:ind w:left="374"/>
              <w:textAlignment w:val="baseline"/>
            </w:pPr>
            <w:r w:rsidRPr="008968A5">
              <w:t>Yes, if the EBT is on the NHTSA CPL for confirmatory testing.</w:t>
            </w:r>
          </w:p>
          <w:p w14:paraId="5C9CBBA0" w14:textId="4017C543" w:rsidR="007C681E" w:rsidRPr="008968A5" w:rsidRDefault="007C681E" w:rsidP="00DE43CA">
            <w:pPr>
              <w:keepNext/>
              <w:keepLines/>
              <w:numPr>
                <w:ilvl w:val="0"/>
                <w:numId w:val="3"/>
              </w:numPr>
              <w:tabs>
                <w:tab w:val="num" w:pos="380"/>
              </w:tabs>
              <w:overflowPunct w:val="0"/>
              <w:ind w:left="374"/>
              <w:textAlignment w:val="baseline"/>
            </w:pPr>
            <w:r w:rsidRPr="008968A5">
              <w:t>No.</w:t>
            </w:r>
          </w:p>
          <w:p w14:paraId="03D6CCA2"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20B96C95" w14:textId="4551E25D" w:rsidR="007C681E" w:rsidRPr="008968A5" w:rsidRDefault="007C681E" w:rsidP="00DE43CA">
            <w:pPr>
              <w:keepNext/>
              <w:keepLines/>
              <w:numPr>
                <w:ilvl w:val="0"/>
                <w:numId w:val="3"/>
              </w:numPr>
              <w:tabs>
                <w:tab w:val="num" w:pos="380"/>
              </w:tabs>
              <w:overflowPunct w:val="0"/>
              <w:ind w:left="374"/>
              <w:textAlignment w:val="baseline"/>
            </w:pPr>
            <w:r>
              <w:t>Other:</w:t>
            </w:r>
          </w:p>
        </w:tc>
        <w:tc>
          <w:tcPr>
            <w:tcW w:w="2048" w:type="pct"/>
          </w:tcPr>
          <w:p w14:paraId="048761F4" w14:textId="50DDFBED" w:rsidR="007C681E" w:rsidRPr="008968A5" w:rsidRDefault="007C681E" w:rsidP="00776D49">
            <w:r>
              <w:t>§ </w:t>
            </w:r>
            <w:r w:rsidRPr="008968A5">
              <w:t>26.101(d) states:</w:t>
            </w:r>
          </w:p>
          <w:p w14:paraId="2DFC964B" w14:textId="73409E83" w:rsidR="007C681E" w:rsidRPr="008968A5" w:rsidRDefault="007C681E" w:rsidP="00776D49">
            <w:r w:rsidRPr="008968A5">
              <w:t>“If an EBT</w:t>
            </w:r>
            <w:r>
              <w:t xml:space="preserve"> that meets the requirements of § </w:t>
            </w:r>
            <w:r w:rsidRPr="008968A5">
              <w:t>26.91(b) and (c) was used for the initial alcohol test, the same EBT may be used for confirmatory testing.”</w:t>
            </w:r>
          </w:p>
        </w:tc>
      </w:tr>
      <w:tr w:rsidR="007C681E" w:rsidRPr="008968A5" w14:paraId="4EC22E2E" w14:textId="77777777" w:rsidTr="23989A3A">
        <w:trPr>
          <w:cantSplit/>
        </w:trPr>
        <w:tc>
          <w:tcPr>
            <w:tcW w:w="307" w:type="pct"/>
          </w:tcPr>
          <w:p w14:paraId="044A95B0" w14:textId="77777777" w:rsidR="007C681E" w:rsidRPr="008968A5" w:rsidRDefault="007C681E" w:rsidP="00776D49">
            <w:pPr>
              <w:jc w:val="center"/>
            </w:pPr>
            <w:r w:rsidRPr="008968A5">
              <w:t>B6</w:t>
            </w:r>
          </w:p>
        </w:tc>
        <w:tc>
          <w:tcPr>
            <w:tcW w:w="1218" w:type="pct"/>
          </w:tcPr>
          <w:p w14:paraId="57321FFA" w14:textId="6AF198C8" w:rsidR="007C681E" w:rsidRPr="008968A5" w:rsidRDefault="007C681E" w:rsidP="00776D49">
            <w:r w:rsidRPr="008968A5">
              <w:t>Before a confirmatory test is conducted, is an air blank</w:t>
            </w:r>
            <w:r w:rsidR="00DE43CA">
              <w:t xml:space="preserve"> required to be run on the EBT?</w:t>
            </w:r>
          </w:p>
        </w:tc>
        <w:tc>
          <w:tcPr>
            <w:tcW w:w="1427" w:type="pct"/>
          </w:tcPr>
          <w:p w14:paraId="39019D07" w14:textId="77777777" w:rsidR="007C681E" w:rsidRPr="008968A5" w:rsidRDefault="007C681E" w:rsidP="00DE43CA">
            <w:pPr>
              <w:keepNext/>
              <w:keepLines/>
              <w:numPr>
                <w:ilvl w:val="0"/>
                <w:numId w:val="3"/>
              </w:numPr>
              <w:tabs>
                <w:tab w:val="num" w:pos="380"/>
              </w:tabs>
              <w:overflowPunct w:val="0"/>
              <w:ind w:left="374"/>
              <w:textAlignment w:val="baseline"/>
            </w:pPr>
            <w:r w:rsidRPr="008968A5">
              <w:t>Yes.</w:t>
            </w:r>
          </w:p>
          <w:p w14:paraId="0DF1DBE7" w14:textId="77777777" w:rsidR="007C681E" w:rsidRPr="008968A5" w:rsidRDefault="007C681E" w:rsidP="00DE43CA">
            <w:pPr>
              <w:keepNext/>
              <w:keepLines/>
              <w:numPr>
                <w:ilvl w:val="0"/>
                <w:numId w:val="3"/>
              </w:numPr>
              <w:tabs>
                <w:tab w:val="num" w:pos="380"/>
              </w:tabs>
              <w:overflowPunct w:val="0"/>
              <w:ind w:left="374"/>
              <w:textAlignment w:val="baseline"/>
            </w:pPr>
            <w:r w:rsidRPr="008968A5">
              <w:t>No.</w:t>
            </w:r>
          </w:p>
          <w:p w14:paraId="128DF5E7" w14:textId="77777777" w:rsidR="007C681E" w:rsidRPr="008968A5" w:rsidRDefault="007C681E" w:rsidP="00DE43CA">
            <w:pPr>
              <w:keepNext/>
              <w:keepLines/>
              <w:numPr>
                <w:ilvl w:val="0"/>
                <w:numId w:val="3"/>
              </w:numPr>
              <w:tabs>
                <w:tab w:val="num" w:pos="380"/>
              </w:tabs>
              <w:overflowPunct w:val="0"/>
              <w:ind w:left="374"/>
              <w:textAlignment w:val="baseline"/>
            </w:pPr>
            <w:r>
              <w:t>Other:</w:t>
            </w:r>
          </w:p>
          <w:p w14:paraId="6C0E6FC4" w14:textId="77777777" w:rsidR="007C681E" w:rsidRPr="008968A5" w:rsidRDefault="007C681E" w:rsidP="00DE43CA">
            <w:pPr>
              <w:ind w:left="20"/>
            </w:pPr>
          </w:p>
        </w:tc>
        <w:tc>
          <w:tcPr>
            <w:tcW w:w="2048" w:type="pct"/>
          </w:tcPr>
          <w:p w14:paraId="00E29710" w14:textId="6AF77540" w:rsidR="007C681E" w:rsidRPr="008968A5" w:rsidRDefault="007C681E" w:rsidP="00776D49">
            <w:r>
              <w:t>§ </w:t>
            </w:r>
            <w:r w:rsidRPr="008968A5">
              <w:t>26.101(b)(1) states:</w:t>
            </w:r>
          </w:p>
          <w:p w14:paraId="0FC9E0CF" w14:textId="77777777" w:rsidR="007C681E" w:rsidRPr="008968A5" w:rsidRDefault="007C681E" w:rsidP="00776D49">
            <w:r w:rsidRPr="008968A5">
              <w:t>“In the presence of the donor, conduct an air blank on the EBT before beginning the confirmatory test and show the result to the donor.”</w:t>
            </w:r>
          </w:p>
        </w:tc>
      </w:tr>
      <w:tr w:rsidR="007C681E" w:rsidRPr="008968A5" w14:paraId="2DBA1A18" w14:textId="77777777" w:rsidTr="23989A3A">
        <w:trPr>
          <w:cantSplit/>
        </w:trPr>
        <w:tc>
          <w:tcPr>
            <w:tcW w:w="307" w:type="pct"/>
          </w:tcPr>
          <w:p w14:paraId="0A727CE8" w14:textId="77777777" w:rsidR="007C681E" w:rsidRPr="008968A5" w:rsidRDefault="007C681E" w:rsidP="00776D49">
            <w:pPr>
              <w:jc w:val="center"/>
            </w:pPr>
            <w:r w:rsidRPr="008968A5">
              <w:lastRenderedPageBreak/>
              <w:t>B7</w:t>
            </w:r>
          </w:p>
        </w:tc>
        <w:tc>
          <w:tcPr>
            <w:tcW w:w="1218" w:type="pct"/>
          </w:tcPr>
          <w:p w14:paraId="652E9883" w14:textId="77777777" w:rsidR="007C681E" w:rsidRPr="008968A5" w:rsidRDefault="007C681E" w:rsidP="00776D49">
            <w:r w:rsidRPr="008968A5">
              <w:t>Is it required that the collector show the air blank result to the donor?</w:t>
            </w:r>
          </w:p>
        </w:tc>
        <w:tc>
          <w:tcPr>
            <w:tcW w:w="1427" w:type="pct"/>
          </w:tcPr>
          <w:p w14:paraId="479DB753" w14:textId="77777777" w:rsidR="007C681E" w:rsidRPr="008968A5" w:rsidRDefault="007C681E" w:rsidP="00DE43CA">
            <w:pPr>
              <w:keepNext/>
              <w:keepLines/>
              <w:numPr>
                <w:ilvl w:val="0"/>
                <w:numId w:val="3"/>
              </w:numPr>
              <w:tabs>
                <w:tab w:val="num" w:pos="380"/>
              </w:tabs>
              <w:overflowPunct w:val="0"/>
              <w:ind w:left="374"/>
              <w:textAlignment w:val="baseline"/>
            </w:pPr>
            <w:r w:rsidRPr="008968A5">
              <w:t>Yes.</w:t>
            </w:r>
          </w:p>
          <w:p w14:paraId="088ECDE9" w14:textId="77777777" w:rsidR="007C681E" w:rsidRPr="008968A5" w:rsidRDefault="007C681E" w:rsidP="00DE43CA">
            <w:pPr>
              <w:keepNext/>
              <w:keepLines/>
              <w:numPr>
                <w:ilvl w:val="0"/>
                <w:numId w:val="3"/>
              </w:numPr>
              <w:tabs>
                <w:tab w:val="num" w:pos="380"/>
              </w:tabs>
              <w:overflowPunct w:val="0"/>
              <w:ind w:left="374"/>
              <w:textAlignment w:val="baseline"/>
            </w:pPr>
            <w:r w:rsidRPr="008968A5">
              <w:t>No.</w:t>
            </w:r>
          </w:p>
          <w:p w14:paraId="47CF8ECD" w14:textId="4F2C9491" w:rsidR="00F21CED" w:rsidRDefault="007C681E" w:rsidP="002236D4">
            <w:pPr>
              <w:keepNext/>
              <w:keepLines/>
              <w:numPr>
                <w:ilvl w:val="0"/>
                <w:numId w:val="3"/>
              </w:numPr>
              <w:tabs>
                <w:tab w:val="num" w:pos="380"/>
              </w:tabs>
              <w:overflowPunct w:val="0"/>
              <w:ind w:left="374"/>
              <w:textAlignment w:val="baseline"/>
            </w:pPr>
            <w:r>
              <w:t>Other:</w:t>
            </w:r>
          </w:p>
          <w:p w14:paraId="11A970FB" w14:textId="51305F94" w:rsidR="007C681E" w:rsidRPr="008968A5" w:rsidRDefault="007C681E" w:rsidP="00227024">
            <w:pPr>
              <w:keepNext/>
              <w:keepLines/>
              <w:overflowPunct w:val="0"/>
              <w:textAlignment w:val="baseline"/>
            </w:pPr>
          </w:p>
        </w:tc>
        <w:tc>
          <w:tcPr>
            <w:tcW w:w="2048" w:type="pct"/>
          </w:tcPr>
          <w:p w14:paraId="2C5FF605" w14:textId="325A1741" w:rsidR="007C681E" w:rsidRPr="008968A5" w:rsidRDefault="007C681E" w:rsidP="00776D49">
            <w:r>
              <w:t>§ </w:t>
            </w:r>
            <w:r w:rsidRPr="008968A5">
              <w:t>26.101(b)(1) states:</w:t>
            </w:r>
          </w:p>
          <w:p w14:paraId="786DF76D" w14:textId="77777777" w:rsidR="007C681E" w:rsidRPr="008968A5" w:rsidRDefault="007C681E" w:rsidP="00776D49">
            <w:r w:rsidRPr="008968A5">
              <w:t>“In the presence of the donor, conduct an air blank on the EBT before beginning the confirmatory test and show the result to the donor.”</w:t>
            </w:r>
          </w:p>
        </w:tc>
      </w:tr>
      <w:tr w:rsidR="007C681E" w:rsidRPr="008968A5" w14:paraId="6159AF3B" w14:textId="77777777" w:rsidTr="23989A3A">
        <w:trPr>
          <w:cantSplit/>
        </w:trPr>
        <w:tc>
          <w:tcPr>
            <w:tcW w:w="307" w:type="pct"/>
          </w:tcPr>
          <w:p w14:paraId="5787CA2F" w14:textId="77777777" w:rsidR="007C681E" w:rsidRPr="008968A5" w:rsidRDefault="007C681E" w:rsidP="00776D49">
            <w:pPr>
              <w:jc w:val="center"/>
            </w:pPr>
            <w:r w:rsidRPr="008968A5">
              <w:t>B8</w:t>
            </w:r>
          </w:p>
        </w:tc>
        <w:tc>
          <w:tcPr>
            <w:tcW w:w="1218" w:type="pct"/>
          </w:tcPr>
          <w:p w14:paraId="0F644126" w14:textId="77777777" w:rsidR="007C681E" w:rsidRPr="008968A5" w:rsidRDefault="007C681E" w:rsidP="00776D49">
            <w:r w:rsidRPr="008968A5">
              <w:t>What reading must result from an air blank to proceed with a confirmatory test?</w:t>
            </w:r>
          </w:p>
        </w:tc>
        <w:tc>
          <w:tcPr>
            <w:tcW w:w="1427" w:type="pct"/>
          </w:tcPr>
          <w:p w14:paraId="1423FAA4" w14:textId="73A0BA1A" w:rsidR="007C681E" w:rsidRPr="008968A5" w:rsidRDefault="007C681E" w:rsidP="00DE43CA">
            <w:pPr>
              <w:keepNext/>
              <w:keepLines/>
              <w:numPr>
                <w:ilvl w:val="0"/>
                <w:numId w:val="3"/>
              </w:numPr>
              <w:tabs>
                <w:tab w:val="num" w:pos="380"/>
              </w:tabs>
              <w:overflowPunct w:val="0"/>
              <w:ind w:left="374"/>
              <w:textAlignment w:val="baseline"/>
            </w:pPr>
            <w:r w:rsidRPr="008968A5">
              <w:t>0.00</w:t>
            </w:r>
            <w:r>
              <w:t xml:space="preserve"> % BAC</w:t>
            </w:r>
            <w:r w:rsidRPr="008968A5">
              <w:t>.</w:t>
            </w:r>
          </w:p>
          <w:p w14:paraId="43532305"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178F53D8" w14:textId="00952682" w:rsidR="007C681E" w:rsidRPr="008968A5" w:rsidRDefault="007C681E" w:rsidP="00A21877">
            <w:pPr>
              <w:keepNext/>
              <w:keepLines/>
              <w:numPr>
                <w:ilvl w:val="0"/>
                <w:numId w:val="3"/>
              </w:numPr>
              <w:tabs>
                <w:tab w:val="num" w:pos="380"/>
              </w:tabs>
              <w:overflowPunct w:val="0"/>
              <w:ind w:left="374"/>
              <w:textAlignment w:val="baseline"/>
            </w:pPr>
            <w:r>
              <w:t>Other:</w:t>
            </w:r>
          </w:p>
        </w:tc>
        <w:tc>
          <w:tcPr>
            <w:tcW w:w="2048" w:type="pct"/>
          </w:tcPr>
          <w:p w14:paraId="70904934" w14:textId="453AEDF5" w:rsidR="007C681E" w:rsidRPr="008968A5" w:rsidRDefault="007C681E" w:rsidP="00776D49">
            <w:r>
              <w:t>§ </w:t>
            </w:r>
            <w:r w:rsidRPr="008968A5">
              <w:t>26.101(b)(2) states:</w:t>
            </w:r>
          </w:p>
          <w:p w14:paraId="6A553185" w14:textId="77777777" w:rsidR="007C681E" w:rsidRPr="008968A5" w:rsidRDefault="007C681E" w:rsidP="00776D49">
            <w:r w:rsidRPr="008968A5">
              <w:t>“Verify that the reading is 0.00. If the reading is 0.00, the test may proceed.”</w:t>
            </w:r>
          </w:p>
        </w:tc>
      </w:tr>
      <w:tr w:rsidR="007C681E" w:rsidRPr="008968A5" w14:paraId="0B0DE04E" w14:textId="77777777" w:rsidTr="23989A3A">
        <w:trPr>
          <w:cantSplit/>
        </w:trPr>
        <w:tc>
          <w:tcPr>
            <w:tcW w:w="307" w:type="pct"/>
          </w:tcPr>
          <w:p w14:paraId="48A44433" w14:textId="77777777" w:rsidR="007C681E" w:rsidRPr="008968A5" w:rsidRDefault="007C681E" w:rsidP="00776D49">
            <w:pPr>
              <w:jc w:val="center"/>
            </w:pPr>
            <w:r w:rsidRPr="008968A5">
              <w:t>B9</w:t>
            </w:r>
          </w:p>
        </w:tc>
        <w:tc>
          <w:tcPr>
            <w:tcW w:w="1218" w:type="pct"/>
          </w:tcPr>
          <w:p w14:paraId="60D9233B" w14:textId="77777777" w:rsidR="007C681E" w:rsidRPr="008968A5" w:rsidRDefault="007C681E" w:rsidP="00776D49">
            <w:r w:rsidRPr="008968A5">
              <w:t>If the EBT does not display a 0.00 result after two consecutive air blanks, what do you do?</w:t>
            </w:r>
          </w:p>
        </w:tc>
        <w:tc>
          <w:tcPr>
            <w:tcW w:w="1427" w:type="pct"/>
          </w:tcPr>
          <w:p w14:paraId="05296BF3" w14:textId="77777777" w:rsidR="007C681E" w:rsidRPr="008968A5" w:rsidRDefault="007C681E" w:rsidP="00DE43CA">
            <w:pPr>
              <w:keepNext/>
              <w:keepLines/>
              <w:numPr>
                <w:ilvl w:val="0"/>
                <w:numId w:val="3"/>
              </w:numPr>
              <w:tabs>
                <w:tab w:val="num" w:pos="380"/>
              </w:tabs>
              <w:overflowPunct w:val="0"/>
              <w:ind w:left="374"/>
              <w:textAlignment w:val="baseline"/>
            </w:pPr>
            <w:r w:rsidRPr="008968A5">
              <w:t>Take the EBT out of service and proceed with the collection using another EBT.</w:t>
            </w:r>
          </w:p>
          <w:p w14:paraId="211EF0C4" w14:textId="7A800480" w:rsidR="007C681E" w:rsidRPr="008968A5" w:rsidRDefault="007C681E" w:rsidP="00DE43CA">
            <w:pPr>
              <w:keepNext/>
              <w:keepLines/>
              <w:numPr>
                <w:ilvl w:val="0"/>
                <w:numId w:val="3"/>
              </w:numPr>
              <w:tabs>
                <w:tab w:val="num" w:pos="380"/>
              </w:tabs>
              <w:overflowPunct w:val="0"/>
              <w:ind w:left="374"/>
              <w:textAlignment w:val="baseline"/>
            </w:pPr>
            <w:r w:rsidRPr="008968A5">
              <w:t xml:space="preserve">Cancel the test and notify the FFD </w:t>
            </w:r>
            <w:r>
              <w:t xml:space="preserve">program </w:t>
            </w:r>
            <w:r w:rsidRPr="008968A5">
              <w:t>manager.</w:t>
            </w:r>
          </w:p>
          <w:p w14:paraId="3B075E7A"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4D51CE77" w14:textId="77777777" w:rsidR="007C681E" w:rsidRDefault="007C681E" w:rsidP="00DE43CA">
            <w:pPr>
              <w:keepNext/>
              <w:keepLines/>
              <w:numPr>
                <w:ilvl w:val="0"/>
                <w:numId w:val="3"/>
              </w:numPr>
              <w:tabs>
                <w:tab w:val="num" w:pos="380"/>
              </w:tabs>
              <w:overflowPunct w:val="0"/>
              <w:ind w:left="374"/>
              <w:textAlignment w:val="baseline"/>
            </w:pPr>
            <w:r>
              <w:t>Other:</w:t>
            </w:r>
          </w:p>
          <w:p w14:paraId="5EF8348A" w14:textId="77777777" w:rsidR="00F21CED" w:rsidRDefault="00F21CED" w:rsidP="00F21CED">
            <w:pPr>
              <w:keepNext/>
              <w:keepLines/>
              <w:overflowPunct w:val="0"/>
              <w:textAlignment w:val="baseline"/>
            </w:pPr>
          </w:p>
          <w:p w14:paraId="54EDDEA6" w14:textId="438EF921" w:rsidR="007C681E" w:rsidRPr="008968A5" w:rsidRDefault="007C681E" w:rsidP="00227024">
            <w:pPr>
              <w:keepNext/>
              <w:keepLines/>
              <w:overflowPunct w:val="0"/>
              <w:textAlignment w:val="baseline"/>
            </w:pPr>
          </w:p>
        </w:tc>
        <w:tc>
          <w:tcPr>
            <w:tcW w:w="2048" w:type="pct"/>
          </w:tcPr>
          <w:p w14:paraId="448379E2" w14:textId="00C7A594" w:rsidR="007C681E" w:rsidRPr="008968A5" w:rsidRDefault="007C681E" w:rsidP="00776D49">
            <w:r>
              <w:t>§ </w:t>
            </w:r>
            <w:r w:rsidRPr="008968A5">
              <w:t>26.101(b)(3) states:</w:t>
            </w:r>
          </w:p>
          <w:p w14:paraId="02E7A0BB" w14:textId="43D03A39" w:rsidR="007C681E" w:rsidRPr="008968A5" w:rsidRDefault="007C681E" w:rsidP="00776D49">
            <w:r w:rsidRPr="008968A5">
              <w:t>“If the reading on the second air blank is 0.00, the test may proceed. If the reading is greater than 0.00, take the EBT out of service and proceed with the test using another EBT. If an EBT is taken out of service for this reason, the EBT may not be used for further testing until it is found to be within tolerance limits on an external check of calibration.”</w:t>
            </w:r>
          </w:p>
        </w:tc>
      </w:tr>
      <w:tr w:rsidR="007C681E" w:rsidRPr="008968A5" w14:paraId="15E03365" w14:textId="77777777" w:rsidTr="23989A3A">
        <w:trPr>
          <w:cantSplit/>
        </w:trPr>
        <w:tc>
          <w:tcPr>
            <w:tcW w:w="307" w:type="pct"/>
          </w:tcPr>
          <w:p w14:paraId="2E62D6EC" w14:textId="77777777" w:rsidR="007C681E" w:rsidRPr="008968A5" w:rsidRDefault="007C681E" w:rsidP="00776D49">
            <w:pPr>
              <w:jc w:val="center"/>
            </w:pPr>
            <w:r w:rsidRPr="008968A5">
              <w:t>B10</w:t>
            </w:r>
          </w:p>
        </w:tc>
        <w:tc>
          <w:tcPr>
            <w:tcW w:w="1218" w:type="pct"/>
          </w:tcPr>
          <w:p w14:paraId="20DBEA41" w14:textId="0F03C89E" w:rsidR="007C681E" w:rsidRPr="008968A5" w:rsidRDefault="22889687" w:rsidP="00776D49">
            <w:r>
              <w:t xml:space="preserve">If the same EBT is used for confirmatory testing that was used for initial testing, is a new </w:t>
            </w:r>
            <w:r w:rsidR="00A21877">
              <w:t>mouthpiece</w:t>
            </w:r>
            <w:r>
              <w:t xml:space="preserve"> used?</w:t>
            </w:r>
          </w:p>
        </w:tc>
        <w:tc>
          <w:tcPr>
            <w:tcW w:w="1427" w:type="pct"/>
          </w:tcPr>
          <w:p w14:paraId="2FB671A1" w14:textId="77777777" w:rsidR="007C681E" w:rsidRPr="008968A5" w:rsidRDefault="007C681E" w:rsidP="00DE43CA">
            <w:pPr>
              <w:keepNext/>
              <w:keepLines/>
              <w:numPr>
                <w:ilvl w:val="0"/>
                <w:numId w:val="3"/>
              </w:numPr>
              <w:tabs>
                <w:tab w:val="num" w:pos="380"/>
              </w:tabs>
              <w:overflowPunct w:val="0"/>
              <w:ind w:left="374"/>
              <w:textAlignment w:val="baseline"/>
            </w:pPr>
            <w:r>
              <w:t>Yes</w:t>
            </w:r>
            <w:r w:rsidRPr="008968A5">
              <w:t>, a new mouthpiece is used for each breath alcohol collection.</w:t>
            </w:r>
          </w:p>
          <w:p w14:paraId="0531FD8E" w14:textId="77777777" w:rsidR="007C681E" w:rsidRPr="008968A5" w:rsidRDefault="007C681E" w:rsidP="00DE43CA">
            <w:pPr>
              <w:keepNext/>
              <w:keepLines/>
              <w:numPr>
                <w:ilvl w:val="0"/>
                <w:numId w:val="3"/>
              </w:numPr>
              <w:tabs>
                <w:tab w:val="num" w:pos="380"/>
              </w:tabs>
              <w:overflowPunct w:val="0"/>
              <w:ind w:left="374"/>
              <w:textAlignment w:val="baseline"/>
            </w:pPr>
            <w:r w:rsidRPr="008968A5">
              <w:t>No.</w:t>
            </w:r>
          </w:p>
          <w:p w14:paraId="1D540CDA" w14:textId="77777777" w:rsidR="007C681E" w:rsidRDefault="007C681E" w:rsidP="00DE43CA">
            <w:pPr>
              <w:keepNext/>
              <w:keepLines/>
              <w:numPr>
                <w:ilvl w:val="0"/>
                <w:numId w:val="3"/>
              </w:numPr>
              <w:tabs>
                <w:tab w:val="num" w:pos="380"/>
              </w:tabs>
              <w:overflowPunct w:val="0"/>
              <w:ind w:left="374"/>
              <w:textAlignment w:val="baseline"/>
            </w:pPr>
            <w:r>
              <w:t>Other:</w:t>
            </w:r>
          </w:p>
          <w:p w14:paraId="4CE2447D" w14:textId="77777777" w:rsidR="00F21CED" w:rsidRDefault="00F21CED" w:rsidP="00F21CED">
            <w:pPr>
              <w:keepNext/>
              <w:keepLines/>
              <w:overflowPunct w:val="0"/>
              <w:textAlignment w:val="baseline"/>
            </w:pPr>
          </w:p>
          <w:p w14:paraId="11B61DD2" w14:textId="439F2F31" w:rsidR="007C681E" w:rsidRPr="008968A5" w:rsidRDefault="007C681E" w:rsidP="00227024">
            <w:pPr>
              <w:keepNext/>
              <w:keepLines/>
              <w:overflowPunct w:val="0"/>
              <w:textAlignment w:val="baseline"/>
            </w:pPr>
          </w:p>
        </w:tc>
        <w:tc>
          <w:tcPr>
            <w:tcW w:w="2048" w:type="pct"/>
          </w:tcPr>
          <w:p w14:paraId="12A2BC8F" w14:textId="0627BC84" w:rsidR="007C681E" w:rsidRPr="008968A5" w:rsidRDefault="007C681E" w:rsidP="00776D49">
            <w:r>
              <w:t>§ </w:t>
            </w:r>
            <w:r w:rsidRPr="008968A5">
              <w:t>26.101(b)(4) states:</w:t>
            </w:r>
          </w:p>
          <w:p w14:paraId="0828876E" w14:textId="77777777" w:rsidR="007C681E" w:rsidRPr="008968A5" w:rsidRDefault="007C681E" w:rsidP="00776D49">
            <w:r w:rsidRPr="008968A5">
              <w:t>“Open an individually wrapped or sealed mouthpiece in view of the donor and insert it into the device as required by the manufacturer’s instructions.”</w:t>
            </w:r>
          </w:p>
        </w:tc>
      </w:tr>
      <w:tr w:rsidR="007C681E" w:rsidRPr="008968A5" w14:paraId="035A4C93" w14:textId="77777777" w:rsidTr="23989A3A">
        <w:trPr>
          <w:cantSplit/>
        </w:trPr>
        <w:tc>
          <w:tcPr>
            <w:tcW w:w="307" w:type="pct"/>
          </w:tcPr>
          <w:p w14:paraId="55207884" w14:textId="77777777" w:rsidR="007C681E" w:rsidRPr="008968A5" w:rsidRDefault="007C681E" w:rsidP="00776D49">
            <w:pPr>
              <w:jc w:val="center"/>
            </w:pPr>
            <w:r w:rsidRPr="008968A5">
              <w:t>B11</w:t>
            </w:r>
          </w:p>
        </w:tc>
        <w:tc>
          <w:tcPr>
            <w:tcW w:w="1218" w:type="pct"/>
          </w:tcPr>
          <w:p w14:paraId="59BC3D16" w14:textId="77777777" w:rsidR="007C681E" w:rsidRPr="008968A5" w:rsidRDefault="007C681E" w:rsidP="00776D49">
            <w:r w:rsidRPr="008968A5">
              <w:t>After the mouthpiece is inserted into the EBT, what do you do before collecting the specimen?</w:t>
            </w:r>
          </w:p>
        </w:tc>
        <w:tc>
          <w:tcPr>
            <w:tcW w:w="1427" w:type="pct"/>
          </w:tcPr>
          <w:p w14:paraId="25806CBB" w14:textId="77777777" w:rsidR="007C681E" w:rsidRPr="008968A5" w:rsidRDefault="007C681E" w:rsidP="00DE43CA">
            <w:pPr>
              <w:keepNext/>
              <w:keepLines/>
              <w:numPr>
                <w:ilvl w:val="0"/>
                <w:numId w:val="3"/>
              </w:numPr>
              <w:tabs>
                <w:tab w:val="num" w:pos="380"/>
              </w:tabs>
              <w:overflowPunct w:val="0"/>
              <w:ind w:left="374"/>
              <w:textAlignment w:val="baseline"/>
            </w:pPr>
            <w:r w:rsidRPr="008968A5">
              <w:t>Read the unique test number displayed on the EBT, and ensure the donor reads the same number.</w:t>
            </w:r>
          </w:p>
          <w:p w14:paraId="4AD7FF73" w14:textId="77777777" w:rsidR="007C681E" w:rsidRPr="008968A5" w:rsidRDefault="007C681E" w:rsidP="00DE43CA">
            <w:pPr>
              <w:keepNext/>
              <w:keepLines/>
              <w:numPr>
                <w:ilvl w:val="0"/>
                <w:numId w:val="3"/>
              </w:numPr>
              <w:tabs>
                <w:tab w:val="num" w:pos="380"/>
              </w:tabs>
              <w:overflowPunct w:val="0"/>
              <w:ind w:left="374"/>
              <w:textAlignment w:val="baseline"/>
            </w:pPr>
            <w:r w:rsidRPr="008968A5">
              <w:t>Read the unique test number displayed on the EBT.</w:t>
            </w:r>
          </w:p>
          <w:p w14:paraId="5B6FBD7C"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1B6848C1" w14:textId="198426A8" w:rsidR="007C681E" w:rsidRPr="008968A5" w:rsidRDefault="007C681E" w:rsidP="00A21877">
            <w:pPr>
              <w:keepNext/>
              <w:keepLines/>
              <w:numPr>
                <w:ilvl w:val="0"/>
                <w:numId w:val="3"/>
              </w:numPr>
              <w:tabs>
                <w:tab w:val="num" w:pos="380"/>
              </w:tabs>
              <w:overflowPunct w:val="0"/>
              <w:ind w:left="374"/>
              <w:textAlignment w:val="baseline"/>
            </w:pPr>
            <w:r>
              <w:t>Other:</w:t>
            </w:r>
          </w:p>
        </w:tc>
        <w:tc>
          <w:tcPr>
            <w:tcW w:w="2048" w:type="pct"/>
          </w:tcPr>
          <w:p w14:paraId="0ABBC412" w14:textId="3D77CBB4" w:rsidR="007C681E" w:rsidRPr="008968A5" w:rsidRDefault="007C681E" w:rsidP="00776D49">
            <w:r>
              <w:t>§ </w:t>
            </w:r>
            <w:r w:rsidRPr="008968A5">
              <w:t>26.101(b)(5) states:</w:t>
            </w:r>
          </w:p>
          <w:p w14:paraId="605DA39B" w14:textId="77777777" w:rsidR="007C681E" w:rsidRPr="008968A5" w:rsidRDefault="007C681E" w:rsidP="00776D49">
            <w:r w:rsidRPr="008968A5">
              <w:t xml:space="preserve">“Read the unique test number displayed on the </w:t>
            </w:r>
            <w:proofErr w:type="gramStart"/>
            <w:r w:rsidRPr="008968A5">
              <w:t>EBT, and</w:t>
            </w:r>
            <w:proofErr w:type="gramEnd"/>
            <w:r w:rsidRPr="008968A5">
              <w:t xml:space="preserve"> ensure that the donor reads the same number.”</w:t>
            </w:r>
          </w:p>
        </w:tc>
      </w:tr>
      <w:tr w:rsidR="007C681E" w:rsidRPr="008968A5" w14:paraId="2360CA8B" w14:textId="77777777" w:rsidTr="23989A3A">
        <w:trPr>
          <w:cantSplit/>
        </w:trPr>
        <w:tc>
          <w:tcPr>
            <w:tcW w:w="307" w:type="pct"/>
          </w:tcPr>
          <w:p w14:paraId="3A386005" w14:textId="77777777" w:rsidR="007C681E" w:rsidRPr="008968A5" w:rsidRDefault="007C681E" w:rsidP="00776D49">
            <w:pPr>
              <w:jc w:val="center"/>
            </w:pPr>
            <w:r w:rsidRPr="008968A5">
              <w:lastRenderedPageBreak/>
              <w:t>B12</w:t>
            </w:r>
          </w:p>
        </w:tc>
        <w:tc>
          <w:tcPr>
            <w:tcW w:w="1218" w:type="pct"/>
          </w:tcPr>
          <w:p w14:paraId="1FC877A2" w14:textId="77777777" w:rsidR="007C681E" w:rsidRPr="008968A5" w:rsidRDefault="007C681E" w:rsidP="00776D49">
            <w:r w:rsidRPr="008968A5">
              <w:t>After the test result is displayed on the EBT, what is the next step?</w:t>
            </w:r>
          </w:p>
        </w:tc>
        <w:tc>
          <w:tcPr>
            <w:tcW w:w="1427" w:type="pct"/>
          </w:tcPr>
          <w:p w14:paraId="68A25731" w14:textId="77777777" w:rsidR="007C681E" w:rsidRPr="008968A5" w:rsidRDefault="007C681E" w:rsidP="00DE43CA">
            <w:pPr>
              <w:keepNext/>
              <w:keepLines/>
              <w:numPr>
                <w:ilvl w:val="0"/>
                <w:numId w:val="3"/>
              </w:numPr>
              <w:tabs>
                <w:tab w:val="num" w:pos="380"/>
              </w:tabs>
              <w:overflowPunct w:val="0"/>
              <w:ind w:left="374"/>
              <w:textAlignment w:val="baseline"/>
            </w:pPr>
            <w:r w:rsidRPr="008968A5">
              <w:t>Show the donor the result, record the result, and document the time the result was known.</w:t>
            </w:r>
          </w:p>
          <w:p w14:paraId="36F7EEBC" w14:textId="77777777" w:rsidR="007C681E" w:rsidRPr="008968A5" w:rsidRDefault="007C681E" w:rsidP="00DE43CA">
            <w:pPr>
              <w:keepNext/>
              <w:keepLines/>
              <w:numPr>
                <w:ilvl w:val="0"/>
                <w:numId w:val="3"/>
              </w:numPr>
              <w:tabs>
                <w:tab w:val="num" w:pos="380"/>
              </w:tabs>
              <w:overflowPunct w:val="0"/>
              <w:ind w:left="374"/>
              <w:textAlignment w:val="baseline"/>
            </w:pPr>
            <w:r w:rsidRPr="008968A5">
              <w:t>Mentioned one or two of the three required actions.</w:t>
            </w:r>
          </w:p>
          <w:p w14:paraId="608E6668"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38B2E710" w14:textId="2EFBDE49" w:rsidR="007C681E" w:rsidRPr="008968A5" w:rsidRDefault="007C681E" w:rsidP="00A21877">
            <w:pPr>
              <w:keepNext/>
              <w:keepLines/>
              <w:numPr>
                <w:ilvl w:val="0"/>
                <w:numId w:val="3"/>
              </w:numPr>
              <w:tabs>
                <w:tab w:val="num" w:pos="380"/>
              </w:tabs>
              <w:overflowPunct w:val="0"/>
              <w:ind w:left="374"/>
              <w:textAlignment w:val="baseline"/>
            </w:pPr>
            <w:r>
              <w:t>Other:</w:t>
            </w:r>
          </w:p>
        </w:tc>
        <w:tc>
          <w:tcPr>
            <w:tcW w:w="2048" w:type="pct"/>
          </w:tcPr>
          <w:p w14:paraId="4257257B" w14:textId="37CE7CC2" w:rsidR="007C681E" w:rsidRPr="008968A5" w:rsidRDefault="007C681E" w:rsidP="00776D49">
            <w:r>
              <w:t>§ </w:t>
            </w:r>
            <w:r w:rsidRPr="008968A5">
              <w:t>26.101(b)(7) states:</w:t>
            </w:r>
          </w:p>
          <w:p w14:paraId="2445C344" w14:textId="77777777" w:rsidR="007C681E" w:rsidRPr="008968A5" w:rsidRDefault="007C681E" w:rsidP="00776D49">
            <w:r w:rsidRPr="008968A5">
              <w:t>“Show the donor the result displayed on or printed by the EBT, record the result, and document the time at which the confirmatory test result was known.”</w:t>
            </w:r>
          </w:p>
        </w:tc>
      </w:tr>
      <w:tr w:rsidR="007C681E" w:rsidRPr="008968A5" w14:paraId="428448AB" w14:textId="77777777" w:rsidTr="23989A3A">
        <w:trPr>
          <w:cantSplit/>
          <w:trHeight w:val="4926"/>
        </w:trPr>
        <w:tc>
          <w:tcPr>
            <w:tcW w:w="307" w:type="pct"/>
          </w:tcPr>
          <w:p w14:paraId="5346EADF" w14:textId="77777777" w:rsidR="007C681E" w:rsidRPr="008968A5" w:rsidRDefault="007C681E" w:rsidP="00776D49">
            <w:pPr>
              <w:jc w:val="center"/>
              <w:rPr>
                <w:highlight w:val="yellow"/>
              </w:rPr>
            </w:pPr>
            <w:r w:rsidRPr="008968A5">
              <w:t>B13</w:t>
            </w:r>
          </w:p>
        </w:tc>
        <w:tc>
          <w:tcPr>
            <w:tcW w:w="1218" w:type="pct"/>
          </w:tcPr>
          <w:p w14:paraId="62AD4593" w14:textId="77777777" w:rsidR="007C681E" w:rsidRPr="008968A5" w:rsidRDefault="007C681E" w:rsidP="00776D49">
            <w:pPr>
              <w:rPr>
                <w:highlight w:val="yellow"/>
              </w:rPr>
            </w:pPr>
            <w:r w:rsidRPr="008968A5">
              <w:t>What BAC level for a confirmatory alcohol test is considered a positive result?</w:t>
            </w:r>
          </w:p>
        </w:tc>
        <w:tc>
          <w:tcPr>
            <w:tcW w:w="1427" w:type="pct"/>
          </w:tcPr>
          <w:p w14:paraId="2C530D11" w14:textId="0794FA31" w:rsidR="007C681E" w:rsidRPr="008968A5" w:rsidRDefault="007C681E" w:rsidP="00DE43CA">
            <w:pPr>
              <w:keepNext/>
              <w:keepLines/>
              <w:numPr>
                <w:ilvl w:val="0"/>
                <w:numId w:val="3"/>
              </w:numPr>
              <w:tabs>
                <w:tab w:val="num" w:pos="380"/>
              </w:tabs>
              <w:overflowPunct w:val="0"/>
              <w:ind w:left="374"/>
              <w:textAlignment w:val="baseline"/>
            </w:pPr>
            <w:r w:rsidRPr="008968A5">
              <w:t>Any result that is 0.04% BAC or greater is a positive result. A positive test result also may be determined based on the hours that that donor has been in work status for results less than 0.04% BAC. The FFD</w:t>
            </w:r>
            <w:r>
              <w:t xml:space="preserve"> program</w:t>
            </w:r>
            <w:r w:rsidRPr="008968A5">
              <w:t xml:space="preserve"> manager determines in these cases if an individual is positive.</w:t>
            </w:r>
            <w:r w:rsidR="0057322F">
              <w:t xml:space="preserve"> </w:t>
            </w:r>
          </w:p>
          <w:p w14:paraId="092917E6" w14:textId="77777777" w:rsidR="007C681E" w:rsidRPr="008968A5" w:rsidRDefault="007C681E" w:rsidP="00DE43CA">
            <w:pPr>
              <w:keepNext/>
              <w:keepLines/>
              <w:numPr>
                <w:ilvl w:val="0"/>
                <w:numId w:val="3"/>
              </w:numPr>
              <w:tabs>
                <w:tab w:val="num" w:pos="380"/>
              </w:tabs>
              <w:overflowPunct w:val="0"/>
              <w:ind w:left="374"/>
              <w:textAlignment w:val="baseline"/>
            </w:pPr>
            <w:r w:rsidRPr="008968A5">
              <w:t>Any result that is 0.04% BAC or greater.</w:t>
            </w:r>
          </w:p>
          <w:p w14:paraId="08869A6A" w14:textId="0E437A4D" w:rsidR="007C681E" w:rsidRPr="008968A5" w:rsidRDefault="007C681E" w:rsidP="00DE43CA">
            <w:pPr>
              <w:keepNext/>
              <w:keepLines/>
              <w:numPr>
                <w:ilvl w:val="0"/>
                <w:numId w:val="3"/>
              </w:numPr>
              <w:tabs>
                <w:tab w:val="num" w:pos="380"/>
              </w:tabs>
              <w:overflowPunct w:val="0"/>
              <w:ind w:left="374"/>
              <w:textAlignment w:val="baseline"/>
            </w:pPr>
            <w:r w:rsidRPr="008968A5">
              <w:t xml:space="preserve">The collector notifies the FFD </w:t>
            </w:r>
            <w:r>
              <w:t xml:space="preserve">program </w:t>
            </w:r>
            <w:r w:rsidRPr="008968A5">
              <w:t>manager of all confirmatory alcohol test results.</w:t>
            </w:r>
          </w:p>
          <w:p w14:paraId="2EDE8F67"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2B30336B" w14:textId="00FE96ED" w:rsidR="007C681E" w:rsidRPr="00CF0574" w:rsidRDefault="007C681E" w:rsidP="00DE43CA">
            <w:pPr>
              <w:numPr>
                <w:ilvl w:val="0"/>
                <w:numId w:val="3"/>
              </w:numPr>
              <w:tabs>
                <w:tab w:val="num" w:pos="380"/>
              </w:tabs>
              <w:overflowPunct w:val="0"/>
              <w:ind w:left="432" w:hanging="418"/>
              <w:textAlignment w:val="baseline"/>
            </w:pPr>
            <w:r>
              <w:t>Other:</w:t>
            </w:r>
          </w:p>
        </w:tc>
        <w:tc>
          <w:tcPr>
            <w:tcW w:w="2048" w:type="pct"/>
          </w:tcPr>
          <w:p w14:paraId="733150E8" w14:textId="794EE9DC" w:rsidR="007C681E" w:rsidRDefault="007C681E" w:rsidP="00776D49">
            <w:r>
              <w:t>§ </w:t>
            </w:r>
            <w:r w:rsidRPr="008968A5">
              <w:t>26.103(a) states:</w:t>
            </w:r>
          </w:p>
          <w:p w14:paraId="45F9C799" w14:textId="77777777" w:rsidR="007C681E" w:rsidRPr="008968A5" w:rsidRDefault="007C681E" w:rsidP="00776D49">
            <w:r w:rsidRPr="008968A5">
              <w:t>“A confirmed positive test result for alcohol must be declared under any of the following conditions:</w:t>
            </w:r>
          </w:p>
          <w:p w14:paraId="1A6B010A" w14:textId="77777777" w:rsidR="007C681E" w:rsidRPr="008968A5" w:rsidRDefault="007C681E" w:rsidP="00776D49">
            <w:r w:rsidRPr="008968A5">
              <w:t xml:space="preserve">(1) When the result of the confirmatory test for alcohol is 0.04 percent BAC or </w:t>
            </w:r>
            <w:proofErr w:type="gramStart"/>
            <w:r w:rsidRPr="008968A5">
              <w:t>higher;</w:t>
            </w:r>
            <w:proofErr w:type="gramEnd"/>
          </w:p>
          <w:p w14:paraId="1613A8EA" w14:textId="613637C4" w:rsidR="007C681E" w:rsidRPr="008968A5" w:rsidRDefault="007C681E" w:rsidP="00776D49">
            <w:r w:rsidRPr="008968A5">
              <w:t>(2) When the result of the confirmatory test for alcohol is 0.03 percent BAC or higher and the donor had been in a work status for at least 1</w:t>
            </w:r>
            <w:r>
              <w:t> hour</w:t>
            </w:r>
            <w:r w:rsidRPr="008968A5">
              <w:t xml:space="preserve"> at the time the initial test was concluded (including any breaks for rest, lunch, dental/doctor appointments, etc.); or</w:t>
            </w:r>
          </w:p>
          <w:p w14:paraId="0B43C90A" w14:textId="234EE16B" w:rsidR="007C681E" w:rsidRPr="008968A5" w:rsidRDefault="007C681E" w:rsidP="00776D49">
            <w:pPr>
              <w:rPr>
                <w:highlight w:val="yellow"/>
              </w:rPr>
            </w:pPr>
            <w:r w:rsidRPr="008968A5">
              <w:t>(3) When the result of the confirmatory test for alcohol is 0.02 percent BAC or higher and the donor had been in a work status for at least 2</w:t>
            </w:r>
            <w:r>
              <w:t> hour</w:t>
            </w:r>
            <w:r w:rsidRPr="008968A5">
              <w:t>s at the time the initial test was concluded (including any breaks for rest, lunch, dental/doctor appointments, etc</w:t>
            </w:r>
            <w:r>
              <w:t>.</w:t>
            </w:r>
            <w:r w:rsidRPr="008968A5">
              <w:t>).”</w:t>
            </w:r>
          </w:p>
        </w:tc>
      </w:tr>
      <w:tr w:rsidR="007C681E" w:rsidRPr="008968A5" w14:paraId="62E59E4A" w14:textId="77777777" w:rsidTr="23989A3A">
        <w:trPr>
          <w:cantSplit/>
        </w:trPr>
        <w:tc>
          <w:tcPr>
            <w:tcW w:w="307" w:type="pct"/>
          </w:tcPr>
          <w:p w14:paraId="67E49F43" w14:textId="77777777" w:rsidR="007C681E" w:rsidRPr="008968A5" w:rsidRDefault="007C681E" w:rsidP="00776D49">
            <w:pPr>
              <w:keepNext/>
              <w:keepLines/>
              <w:jc w:val="center"/>
            </w:pPr>
            <w:r w:rsidRPr="008968A5">
              <w:lastRenderedPageBreak/>
              <w:t>B14</w:t>
            </w:r>
          </w:p>
        </w:tc>
        <w:tc>
          <w:tcPr>
            <w:tcW w:w="1218" w:type="pct"/>
          </w:tcPr>
          <w:p w14:paraId="48BEB0B2" w14:textId="1EC7C15B" w:rsidR="007C681E" w:rsidRPr="008968A5" w:rsidRDefault="007C681E" w:rsidP="00776D49">
            <w:pPr>
              <w:keepNext/>
              <w:keepLines/>
            </w:pPr>
            <w:r w:rsidRPr="008968A5">
              <w:t>After a confirmed positive alcohol test result, does the collection site perform an external calibration check on the EBT in the presence of the donor?</w:t>
            </w:r>
            <w:r w:rsidR="0057322F">
              <w:t xml:space="preserve"> </w:t>
            </w:r>
          </w:p>
        </w:tc>
        <w:tc>
          <w:tcPr>
            <w:tcW w:w="1427" w:type="pct"/>
          </w:tcPr>
          <w:p w14:paraId="568D70F5" w14:textId="77777777" w:rsidR="007C681E" w:rsidRPr="008968A5" w:rsidRDefault="007C681E" w:rsidP="00DE43CA">
            <w:pPr>
              <w:keepNext/>
              <w:keepLines/>
              <w:numPr>
                <w:ilvl w:val="0"/>
                <w:numId w:val="3"/>
              </w:numPr>
              <w:tabs>
                <w:tab w:val="num" w:pos="380"/>
              </w:tabs>
              <w:overflowPunct w:val="0"/>
              <w:ind w:left="374"/>
              <w:textAlignment w:val="baseline"/>
            </w:pPr>
            <w:r w:rsidRPr="008968A5">
              <w:t>Yes.</w:t>
            </w:r>
          </w:p>
          <w:p w14:paraId="0B334E1C" w14:textId="77777777" w:rsidR="007C681E" w:rsidRPr="008968A5" w:rsidRDefault="007C681E" w:rsidP="00DE43CA">
            <w:pPr>
              <w:keepNext/>
              <w:keepLines/>
              <w:numPr>
                <w:ilvl w:val="0"/>
                <w:numId w:val="3"/>
              </w:numPr>
              <w:tabs>
                <w:tab w:val="num" w:pos="380"/>
              </w:tabs>
              <w:overflowPunct w:val="0"/>
              <w:ind w:left="374"/>
              <w:textAlignment w:val="baseline"/>
            </w:pPr>
            <w:r w:rsidRPr="008968A5">
              <w:t xml:space="preserve">No, we only conduct external calibration checks at the interval specified by the EBT manufacturer </w:t>
            </w:r>
            <w:r w:rsidRPr="009F0D2F">
              <w:t>quality assurance plan (QAP)</w:t>
            </w:r>
            <w:r w:rsidRPr="008968A5">
              <w:t>.</w:t>
            </w:r>
          </w:p>
          <w:p w14:paraId="40780F5B" w14:textId="5E58F4E3" w:rsidR="007C681E" w:rsidRPr="008968A5" w:rsidRDefault="007C681E" w:rsidP="00CB1615">
            <w:pPr>
              <w:keepNext/>
              <w:keepLines/>
              <w:numPr>
                <w:ilvl w:val="0"/>
                <w:numId w:val="3"/>
              </w:numPr>
              <w:tabs>
                <w:tab w:val="num" w:pos="380"/>
              </w:tabs>
              <w:overflowPunct w:val="0"/>
              <w:ind w:left="374"/>
              <w:textAlignment w:val="baseline"/>
            </w:pPr>
            <w:r>
              <w:t>Other:</w:t>
            </w:r>
          </w:p>
        </w:tc>
        <w:tc>
          <w:tcPr>
            <w:tcW w:w="2048" w:type="pct"/>
            <w:vMerge w:val="restart"/>
          </w:tcPr>
          <w:p w14:paraId="58F1DF6A" w14:textId="636EA8BC" w:rsidR="007C681E" w:rsidRPr="008968A5" w:rsidRDefault="007C681E" w:rsidP="00776D49">
            <w:pPr>
              <w:keepNext/>
              <w:keepLines/>
            </w:pPr>
            <w:r>
              <w:t>§ </w:t>
            </w:r>
            <w:r w:rsidRPr="008968A5">
              <w:t>26.91(e)(4) states:</w:t>
            </w:r>
            <w:r w:rsidR="0057322F">
              <w:t xml:space="preserve"> </w:t>
            </w:r>
          </w:p>
          <w:p w14:paraId="5214B8AD" w14:textId="77777777" w:rsidR="007C681E" w:rsidRPr="008968A5" w:rsidRDefault="007C681E" w:rsidP="00776D49">
            <w:pPr>
              <w:keepNext/>
              <w:keepLines/>
            </w:pPr>
            <w:r w:rsidRPr="008968A5">
              <w:t xml:space="preserve">“In order to ensure that confirmed positive alcohol test results are derived from an EBT that is calibrated, the licensee or other entity shall implement </w:t>
            </w:r>
            <w:r w:rsidRPr="008968A5">
              <w:rPr>
                <w:u w:val="single"/>
              </w:rPr>
              <w:t>one of the following procedures</w:t>
            </w:r>
            <w:r w:rsidRPr="008968A5">
              <w:t>:</w:t>
            </w:r>
          </w:p>
          <w:p w14:paraId="7FFDB683" w14:textId="77777777" w:rsidR="007C681E" w:rsidRPr="008968A5" w:rsidRDefault="007C681E" w:rsidP="00776D49">
            <w:pPr>
              <w:keepNext/>
              <w:keepLines/>
            </w:pPr>
            <w:r w:rsidRPr="008968A5">
              <w:t>(</w:t>
            </w:r>
            <w:proofErr w:type="spellStart"/>
            <w:r w:rsidRPr="008968A5">
              <w:t>i</w:t>
            </w:r>
            <w:proofErr w:type="spellEnd"/>
            <w:r w:rsidRPr="008968A5">
              <w:t>) If an EBT fails any external check of calibration, cancel every confirmed positive test result that was obtained using the EBT from any tests that were conducted after the EBT passed the last external calibration check; or</w:t>
            </w:r>
          </w:p>
          <w:p w14:paraId="434FAE7C" w14:textId="2A510CF4" w:rsidR="007C681E" w:rsidRPr="008968A5" w:rsidRDefault="007C681E" w:rsidP="00776D49">
            <w:pPr>
              <w:keepNext/>
              <w:keepLines/>
            </w:pPr>
            <w:r w:rsidRPr="008968A5">
              <w:t>(ii) After every confirmed positive test result obtained from using an EBT, conduct an external check of calibration of the EBT in the presence of the donor. If the EBT fails the external calibration check, cancel the donor’s test result and conduct another initial and confirmatory test on a different EBT as soon as practicable.”</w:t>
            </w:r>
          </w:p>
        </w:tc>
      </w:tr>
      <w:tr w:rsidR="007C681E" w:rsidRPr="008968A5" w14:paraId="46294031" w14:textId="77777777" w:rsidTr="23989A3A">
        <w:trPr>
          <w:cantSplit/>
        </w:trPr>
        <w:tc>
          <w:tcPr>
            <w:tcW w:w="307" w:type="pct"/>
          </w:tcPr>
          <w:p w14:paraId="1DF67585" w14:textId="77777777" w:rsidR="007C681E" w:rsidRPr="008968A5" w:rsidRDefault="007C681E" w:rsidP="00776D49">
            <w:pPr>
              <w:jc w:val="center"/>
            </w:pPr>
            <w:r w:rsidRPr="008968A5">
              <w:t>B15</w:t>
            </w:r>
          </w:p>
        </w:tc>
        <w:tc>
          <w:tcPr>
            <w:tcW w:w="1218" w:type="pct"/>
          </w:tcPr>
          <w:p w14:paraId="130733BB" w14:textId="77777777" w:rsidR="007C681E" w:rsidRPr="00C35DC6" w:rsidRDefault="007C681E" w:rsidP="00776D49">
            <w:pPr>
              <w:rPr>
                <w:u w:val="single"/>
              </w:rPr>
            </w:pPr>
            <w:r w:rsidRPr="00C35DC6">
              <w:rPr>
                <w:u w:val="single"/>
              </w:rPr>
              <w:t>If the answer to question B14 is NO, skip this question.</w:t>
            </w:r>
          </w:p>
          <w:p w14:paraId="16583A31" w14:textId="77777777" w:rsidR="007C681E" w:rsidRPr="008968A5" w:rsidRDefault="007C681E" w:rsidP="00776D49"/>
          <w:p w14:paraId="51BD388D" w14:textId="77777777" w:rsidR="007C681E" w:rsidRPr="008968A5" w:rsidRDefault="007C681E" w:rsidP="00776D49">
            <w:r w:rsidRPr="008968A5">
              <w:t>What action is taken if an EBT fails an external calibration check performed immediately after a confirmed positive test result?</w:t>
            </w:r>
          </w:p>
        </w:tc>
        <w:tc>
          <w:tcPr>
            <w:tcW w:w="1427" w:type="pct"/>
          </w:tcPr>
          <w:p w14:paraId="632F4F63" w14:textId="77777777" w:rsidR="007C681E" w:rsidRPr="008968A5" w:rsidRDefault="007C681E" w:rsidP="00DE43CA">
            <w:pPr>
              <w:keepNext/>
              <w:keepLines/>
              <w:numPr>
                <w:ilvl w:val="0"/>
                <w:numId w:val="3"/>
              </w:numPr>
              <w:tabs>
                <w:tab w:val="num" w:pos="380"/>
              </w:tabs>
              <w:overflowPunct w:val="0"/>
              <w:ind w:left="374"/>
              <w:textAlignment w:val="baseline"/>
            </w:pPr>
            <w:r w:rsidRPr="008968A5">
              <w:t>Take the EBT out of service and, as soon as practicable, conduct another initial and confirmatory test on a different EBT.</w:t>
            </w:r>
          </w:p>
          <w:p w14:paraId="290584D3" w14:textId="77777777" w:rsidR="007C681E" w:rsidRPr="008968A5" w:rsidRDefault="007C681E" w:rsidP="00DE43CA">
            <w:pPr>
              <w:keepNext/>
              <w:keepLines/>
              <w:numPr>
                <w:ilvl w:val="0"/>
                <w:numId w:val="3"/>
              </w:numPr>
              <w:tabs>
                <w:tab w:val="num" w:pos="380"/>
              </w:tabs>
              <w:overflowPunct w:val="0"/>
              <w:ind w:left="374"/>
              <w:textAlignment w:val="baseline"/>
            </w:pPr>
            <w:r w:rsidRPr="008968A5">
              <w:t>Take the EBT out of service.</w:t>
            </w:r>
          </w:p>
          <w:p w14:paraId="53C54FCB" w14:textId="77777777" w:rsidR="007C681E" w:rsidRPr="008968A5" w:rsidRDefault="007C681E" w:rsidP="00DE43CA">
            <w:pPr>
              <w:keepNext/>
              <w:keepLines/>
              <w:numPr>
                <w:ilvl w:val="0"/>
                <w:numId w:val="3"/>
              </w:numPr>
              <w:tabs>
                <w:tab w:val="num" w:pos="380"/>
              </w:tabs>
              <w:overflowPunct w:val="0"/>
              <w:ind w:left="374"/>
              <w:textAlignment w:val="baseline"/>
            </w:pPr>
            <w:r w:rsidRPr="008968A5">
              <w:t>Contact FFD program management.</w:t>
            </w:r>
          </w:p>
          <w:p w14:paraId="539300FA"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5173D47C" w14:textId="1270834E" w:rsidR="0023367C" w:rsidRPr="008968A5" w:rsidRDefault="007C681E" w:rsidP="00CB1615">
            <w:pPr>
              <w:keepNext/>
              <w:keepLines/>
              <w:numPr>
                <w:ilvl w:val="0"/>
                <w:numId w:val="3"/>
              </w:numPr>
              <w:tabs>
                <w:tab w:val="num" w:pos="380"/>
              </w:tabs>
              <w:overflowPunct w:val="0"/>
              <w:ind w:left="374"/>
              <w:textAlignment w:val="baseline"/>
            </w:pPr>
            <w:r>
              <w:t>Other</w:t>
            </w:r>
            <w:r w:rsidR="0023367C">
              <w:t>:</w:t>
            </w:r>
          </w:p>
        </w:tc>
        <w:tc>
          <w:tcPr>
            <w:tcW w:w="2048" w:type="pct"/>
            <w:vMerge/>
          </w:tcPr>
          <w:p w14:paraId="63AB8564" w14:textId="77777777" w:rsidR="007C681E" w:rsidRPr="008968A5" w:rsidRDefault="007C681E"/>
        </w:tc>
      </w:tr>
      <w:tr w:rsidR="007C681E" w:rsidRPr="008968A5" w14:paraId="20F155B1" w14:textId="77777777" w:rsidTr="23989A3A">
        <w:trPr>
          <w:cantSplit/>
        </w:trPr>
        <w:tc>
          <w:tcPr>
            <w:tcW w:w="307" w:type="pct"/>
          </w:tcPr>
          <w:p w14:paraId="37908319" w14:textId="77777777" w:rsidR="007C681E" w:rsidRPr="008968A5" w:rsidRDefault="007C681E" w:rsidP="00776D49">
            <w:pPr>
              <w:jc w:val="center"/>
            </w:pPr>
            <w:r w:rsidRPr="008968A5">
              <w:t>B16</w:t>
            </w:r>
          </w:p>
        </w:tc>
        <w:tc>
          <w:tcPr>
            <w:tcW w:w="1218" w:type="pct"/>
          </w:tcPr>
          <w:p w14:paraId="3E02341E" w14:textId="77777777" w:rsidR="007C681E" w:rsidRPr="008968A5" w:rsidRDefault="007C681E" w:rsidP="00776D49">
            <w:r w:rsidRPr="008968A5">
              <w:t>What do you do if an EBT fails an external calibration check?</w:t>
            </w:r>
          </w:p>
        </w:tc>
        <w:tc>
          <w:tcPr>
            <w:tcW w:w="1427" w:type="pct"/>
          </w:tcPr>
          <w:p w14:paraId="75963B29" w14:textId="5BDA07C7" w:rsidR="007C681E" w:rsidRPr="008968A5" w:rsidRDefault="007C681E" w:rsidP="00DE43CA">
            <w:pPr>
              <w:keepNext/>
              <w:keepLines/>
              <w:numPr>
                <w:ilvl w:val="0"/>
                <w:numId w:val="3"/>
              </w:numPr>
              <w:tabs>
                <w:tab w:val="num" w:pos="380"/>
              </w:tabs>
              <w:overflowPunct w:val="0"/>
              <w:ind w:left="374"/>
              <w:textAlignment w:val="baseline"/>
            </w:pPr>
            <w:r w:rsidRPr="008968A5">
              <w:t xml:space="preserve">Take the EBT out of service, contact the FFD </w:t>
            </w:r>
            <w:r>
              <w:t xml:space="preserve">program </w:t>
            </w:r>
            <w:r w:rsidRPr="008968A5">
              <w:t>manager to cancel every confirmed test result that was obtained using the EBT after the EBT passed its last external calibration check.</w:t>
            </w:r>
          </w:p>
          <w:p w14:paraId="1F68930D" w14:textId="77777777" w:rsidR="007C681E" w:rsidRPr="008968A5" w:rsidRDefault="007C681E" w:rsidP="00DE43CA">
            <w:pPr>
              <w:keepNext/>
              <w:keepLines/>
              <w:numPr>
                <w:ilvl w:val="0"/>
                <w:numId w:val="3"/>
              </w:numPr>
              <w:tabs>
                <w:tab w:val="num" w:pos="380"/>
              </w:tabs>
              <w:overflowPunct w:val="0"/>
              <w:ind w:left="374"/>
              <w:textAlignment w:val="baseline"/>
            </w:pPr>
            <w:r w:rsidRPr="008968A5">
              <w:t>Take the EBT out of service.</w:t>
            </w:r>
          </w:p>
          <w:p w14:paraId="09DE16A5" w14:textId="77777777" w:rsidR="007C681E" w:rsidRPr="008968A5" w:rsidRDefault="007C681E" w:rsidP="00DE43CA">
            <w:pPr>
              <w:keepNext/>
              <w:keepLines/>
              <w:numPr>
                <w:ilvl w:val="0"/>
                <w:numId w:val="3"/>
              </w:numPr>
              <w:tabs>
                <w:tab w:val="num" w:pos="380"/>
              </w:tabs>
              <w:overflowPunct w:val="0"/>
              <w:ind w:left="374"/>
              <w:textAlignment w:val="baseline"/>
            </w:pPr>
            <w:r w:rsidRPr="008968A5">
              <w:t>Contact FFD program management.</w:t>
            </w:r>
          </w:p>
          <w:p w14:paraId="28175EE8"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666BCF25" w14:textId="32F9F956" w:rsidR="0023367C" w:rsidRPr="008968A5" w:rsidRDefault="007C681E" w:rsidP="00CB1615">
            <w:pPr>
              <w:keepNext/>
              <w:keepLines/>
              <w:numPr>
                <w:ilvl w:val="0"/>
                <w:numId w:val="3"/>
              </w:numPr>
              <w:tabs>
                <w:tab w:val="num" w:pos="380"/>
              </w:tabs>
              <w:overflowPunct w:val="0"/>
              <w:ind w:left="374"/>
              <w:textAlignment w:val="baseline"/>
            </w:pPr>
            <w:r>
              <w:t>Other:</w:t>
            </w:r>
          </w:p>
        </w:tc>
        <w:tc>
          <w:tcPr>
            <w:tcW w:w="2048" w:type="pct"/>
          </w:tcPr>
          <w:p w14:paraId="50F69AD4" w14:textId="274C3267" w:rsidR="007C681E" w:rsidRPr="008968A5" w:rsidRDefault="007C681E" w:rsidP="00776D49">
            <w:r>
              <w:t>§ </w:t>
            </w:r>
            <w:r w:rsidRPr="008968A5">
              <w:t>26.91(e)(3) states:</w:t>
            </w:r>
          </w:p>
          <w:p w14:paraId="1F9E8F6F" w14:textId="42F962C6" w:rsidR="007C681E" w:rsidRPr="008968A5" w:rsidRDefault="007C681E" w:rsidP="00776D49">
            <w:r w:rsidRPr="008968A5">
              <w:t>“If an EBT fails an external check of calibration, the licensee or other entity shall take the EBT out of service. The EBT may not be used again for alcohol testing under this subpart until it is repaired and passes an external calibration check.”</w:t>
            </w:r>
          </w:p>
        </w:tc>
      </w:tr>
      <w:tr w:rsidR="007C681E" w:rsidRPr="008968A5" w14:paraId="3ECCDD24" w14:textId="77777777" w:rsidTr="23989A3A">
        <w:trPr>
          <w:cantSplit/>
        </w:trPr>
        <w:tc>
          <w:tcPr>
            <w:tcW w:w="307" w:type="pct"/>
          </w:tcPr>
          <w:p w14:paraId="65711BE6" w14:textId="77777777" w:rsidR="007C681E" w:rsidRPr="008968A5" w:rsidDel="001D3FB6" w:rsidRDefault="007C681E" w:rsidP="00776D49">
            <w:pPr>
              <w:jc w:val="center"/>
            </w:pPr>
            <w:r w:rsidRPr="008968A5">
              <w:lastRenderedPageBreak/>
              <w:t>B17</w:t>
            </w:r>
          </w:p>
        </w:tc>
        <w:tc>
          <w:tcPr>
            <w:tcW w:w="1218" w:type="pct"/>
          </w:tcPr>
          <w:p w14:paraId="3F483406" w14:textId="77777777" w:rsidR="007C681E" w:rsidRPr="008968A5" w:rsidRDefault="007C681E" w:rsidP="00776D49">
            <w:r w:rsidRPr="008968A5">
              <w:t>Who is qualified to do calibration checks at the collection site?</w:t>
            </w:r>
          </w:p>
        </w:tc>
        <w:tc>
          <w:tcPr>
            <w:tcW w:w="1427" w:type="pct"/>
          </w:tcPr>
          <w:p w14:paraId="0417A725" w14:textId="2BF83364" w:rsidR="007C681E" w:rsidRPr="007137E0" w:rsidRDefault="007C681E" w:rsidP="00CB1615">
            <w:pPr>
              <w:spacing w:after="60"/>
            </w:pPr>
            <w:r w:rsidRPr="00227024">
              <w:t>Record the individual name</w:t>
            </w:r>
            <w:r w:rsidR="00864C56" w:rsidRPr="00227024">
              <w:t>(</w:t>
            </w:r>
            <w:r w:rsidRPr="00227024">
              <w:t>s</w:t>
            </w:r>
            <w:r w:rsidR="00864C56" w:rsidRPr="00227024">
              <w:t>)</w:t>
            </w:r>
            <w:r w:rsidRPr="00227024">
              <w:t>, verify when evaluating the external calibration check log, and confirm when reviewing training records.</w:t>
            </w:r>
          </w:p>
          <w:p w14:paraId="55806ABE" w14:textId="77777777" w:rsidR="007C681E" w:rsidRPr="008968A5" w:rsidRDefault="007C681E" w:rsidP="00776D49">
            <w:pPr>
              <w:overflowPunct w:val="0"/>
              <w:spacing w:after="60"/>
              <w:textAlignment w:val="baseline"/>
            </w:pPr>
          </w:p>
        </w:tc>
        <w:tc>
          <w:tcPr>
            <w:tcW w:w="2048" w:type="pct"/>
          </w:tcPr>
          <w:p w14:paraId="3A8BEAF8" w14:textId="41A274D4" w:rsidR="007C681E" w:rsidRDefault="007C681E" w:rsidP="00776D49">
            <w:r>
              <w:t>§ </w:t>
            </w:r>
            <w:r w:rsidRPr="008968A5">
              <w:t>26.91(e)(5) states:</w:t>
            </w:r>
          </w:p>
          <w:p w14:paraId="24C1EDCF" w14:textId="77777777" w:rsidR="007C681E" w:rsidRPr="008968A5" w:rsidRDefault="007C681E" w:rsidP="00776D49">
            <w:r w:rsidRPr="008968A5">
              <w:t xml:space="preserve">“Inspection, maintenance, and calibration of the EBT must be performed by its manufacturer or a maintenance representative or other individual who is certified either by the manufacturer or by a </w:t>
            </w:r>
            <w:proofErr w:type="gramStart"/>
            <w:r w:rsidRPr="008968A5">
              <w:t>State</w:t>
            </w:r>
            <w:proofErr w:type="gramEnd"/>
            <w:r w:rsidRPr="008968A5">
              <w:t xml:space="preserve"> health agency or other appropriate State agency.”</w:t>
            </w:r>
          </w:p>
        </w:tc>
      </w:tr>
      <w:tr w:rsidR="007C681E" w:rsidRPr="008968A5" w14:paraId="31CCC08F" w14:textId="77777777" w:rsidTr="23989A3A">
        <w:trPr>
          <w:cantSplit/>
        </w:trPr>
        <w:tc>
          <w:tcPr>
            <w:tcW w:w="307" w:type="pct"/>
          </w:tcPr>
          <w:p w14:paraId="544C77BB" w14:textId="77777777" w:rsidR="007C681E" w:rsidRPr="008968A5" w:rsidRDefault="007C681E" w:rsidP="00776D49">
            <w:pPr>
              <w:jc w:val="center"/>
            </w:pPr>
            <w:r w:rsidRPr="008968A5">
              <w:t>B18</w:t>
            </w:r>
          </w:p>
        </w:tc>
        <w:tc>
          <w:tcPr>
            <w:tcW w:w="1218" w:type="pct"/>
          </w:tcPr>
          <w:p w14:paraId="149A2FFB" w14:textId="77777777" w:rsidR="007C681E" w:rsidRPr="008968A5" w:rsidRDefault="007C681E" w:rsidP="00776D49">
            <w:r w:rsidRPr="008968A5">
              <w:t xml:space="preserve">Does the collection site use the most current </w:t>
            </w:r>
            <w:r>
              <w:t>QAP</w:t>
            </w:r>
            <w:r w:rsidRPr="008968A5">
              <w:t xml:space="preserve"> for the EBT?</w:t>
            </w:r>
          </w:p>
          <w:p w14:paraId="7A2F6B00" w14:textId="77777777" w:rsidR="007C681E" w:rsidRPr="008968A5" w:rsidRDefault="007C681E" w:rsidP="00776D49"/>
          <w:p w14:paraId="0828CF65" w14:textId="77777777" w:rsidR="007C681E" w:rsidRPr="00C35DC6" w:rsidRDefault="007C681E" w:rsidP="00776D49">
            <w:r w:rsidRPr="00C35DC6">
              <w:t>Verify that the collection site has a copy of the QAP.</w:t>
            </w:r>
          </w:p>
          <w:p w14:paraId="20A91ADA" w14:textId="77777777" w:rsidR="007C681E" w:rsidRPr="00C35DC6" w:rsidRDefault="007C681E" w:rsidP="00776D49"/>
          <w:p w14:paraId="324001E6" w14:textId="21575862" w:rsidR="007C681E" w:rsidRPr="008968A5" w:rsidRDefault="007C681E" w:rsidP="00776D49">
            <w:r w:rsidRPr="00C35DC6">
              <w:t>Record the EBT model and QAP version:</w:t>
            </w:r>
          </w:p>
          <w:p w14:paraId="5C959CC9" w14:textId="77777777" w:rsidR="007C681E" w:rsidRPr="008968A5" w:rsidRDefault="007C681E" w:rsidP="00776D49"/>
        </w:tc>
        <w:tc>
          <w:tcPr>
            <w:tcW w:w="1427" w:type="pct"/>
          </w:tcPr>
          <w:p w14:paraId="72ACA8C1" w14:textId="32279C16" w:rsidR="007C681E" w:rsidRPr="008968A5" w:rsidRDefault="007C681E" w:rsidP="00C04391">
            <w:pPr>
              <w:keepNext/>
              <w:keepLines/>
              <w:numPr>
                <w:ilvl w:val="0"/>
                <w:numId w:val="3"/>
              </w:numPr>
              <w:tabs>
                <w:tab w:val="num" w:pos="380"/>
              </w:tabs>
              <w:overflowPunct w:val="0"/>
              <w:spacing w:after="60"/>
              <w:ind w:left="374"/>
              <w:textAlignment w:val="baseline"/>
            </w:pPr>
            <w:r w:rsidRPr="008968A5">
              <w:t>Yes</w:t>
            </w:r>
            <w:r w:rsidR="00E04586">
              <w:t>,</w:t>
            </w:r>
            <w:r w:rsidRPr="008968A5">
              <w:t xml:space="preserve"> and adequate records were produced.</w:t>
            </w:r>
          </w:p>
          <w:p w14:paraId="64D2D6DE" w14:textId="77777777" w:rsidR="007C681E" w:rsidRPr="008968A5" w:rsidRDefault="007C681E" w:rsidP="00C04391">
            <w:pPr>
              <w:keepNext/>
              <w:keepLines/>
              <w:numPr>
                <w:ilvl w:val="0"/>
                <w:numId w:val="3"/>
              </w:numPr>
              <w:tabs>
                <w:tab w:val="num" w:pos="380"/>
              </w:tabs>
              <w:overflowPunct w:val="0"/>
              <w:spacing w:after="60"/>
              <w:ind w:left="374"/>
              <w:textAlignment w:val="baseline"/>
            </w:pPr>
            <w:r w:rsidRPr="008968A5">
              <w:t>Unable to verify because the collection site could not present a copy of the QAP for review.</w:t>
            </w:r>
          </w:p>
          <w:p w14:paraId="0789EC14" w14:textId="77777777" w:rsidR="007C681E" w:rsidRPr="008968A5" w:rsidRDefault="007C681E" w:rsidP="00C04391">
            <w:pPr>
              <w:keepNext/>
              <w:keepLines/>
              <w:numPr>
                <w:ilvl w:val="0"/>
                <w:numId w:val="3"/>
              </w:numPr>
              <w:tabs>
                <w:tab w:val="num" w:pos="380"/>
              </w:tabs>
              <w:overflowPunct w:val="0"/>
              <w:spacing w:after="60"/>
              <w:ind w:left="374"/>
              <w:textAlignment w:val="baseline"/>
            </w:pPr>
            <w:r w:rsidRPr="008968A5">
              <w:t>No, the QAP is not the most current version submitted to NHTSA by the EBT manufacturer.</w:t>
            </w:r>
          </w:p>
          <w:p w14:paraId="28669880" w14:textId="1486328F" w:rsidR="007C681E" w:rsidRPr="008968A5" w:rsidRDefault="007C681E" w:rsidP="00A95081">
            <w:pPr>
              <w:keepNext/>
              <w:keepLines/>
              <w:numPr>
                <w:ilvl w:val="0"/>
                <w:numId w:val="3"/>
              </w:numPr>
              <w:tabs>
                <w:tab w:val="num" w:pos="380"/>
              </w:tabs>
              <w:overflowPunct w:val="0"/>
              <w:spacing w:after="60"/>
              <w:ind w:left="374"/>
              <w:textAlignment w:val="baseline"/>
            </w:pPr>
            <w:r>
              <w:t>Other:</w:t>
            </w:r>
          </w:p>
        </w:tc>
        <w:tc>
          <w:tcPr>
            <w:tcW w:w="2048" w:type="pct"/>
          </w:tcPr>
          <w:p w14:paraId="02F53D59" w14:textId="313667CB" w:rsidR="007C681E" w:rsidRDefault="007C681E" w:rsidP="00776D49">
            <w:r>
              <w:t>§ </w:t>
            </w:r>
            <w:r w:rsidRPr="008968A5">
              <w:t>26.91(e)(1) states:</w:t>
            </w:r>
          </w:p>
          <w:p w14:paraId="153F2074" w14:textId="77777777" w:rsidR="007C681E" w:rsidRPr="008968A5" w:rsidRDefault="007C681E" w:rsidP="00776D49">
            <w:r w:rsidRPr="008968A5">
              <w:t>“Licensees and other entities shall implement the most recent version of the manufacturer’s instructions for the use and care of the EBT consistently with the quality assurance plan submitted to NHTSA for the EBT, including performing external calibration checks no less frequently than at the intervals specified in the manufacturer’s instructions.”</w:t>
            </w:r>
          </w:p>
        </w:tc>
      </w:tr>
      <w:tr w:rsidR="007C681E" w:rsidRPr="008968A5" w14:paraId="3DA9817A" w14:textId="77777777" w:rsidTr="23989A3A">
        <w:trPr>
          <w:cantSplit/>
        </w:trPr>
        <w:tc>
          <w:tcPr>
            <w:tcW w:w="307" w:type="pct"/>
          </w:tcPr>
          <w:p w14:paraId="17040432" w14:textId="77777777" w:rsidR="007C681E" w:rsidRPr="008968A5" w:rsidRDefault="007C681E" w:rsidP="00776D49">
            <w:pPr>
              <w:jc w:val="center"/>
            </w:pPr>
            <w:r w:rsidRPr="008968A5">
              <w:t>B19</w:t>
            </w:r>
          </w:p>
        </w:tc>
        <w:tc>
          <w:tcPr>
            <w:tcW w:w="1218" w:type="pct"/>
          </w:tcPr>
          <w:p w14:paraId="1021A844" w14:textId="77777777" w:rsidR="007C681E" w:rsidRPr="008968A5" w:rsidRDefault="007C681E" w:rsidP="00776D49">
            <w:r w:rsidRPr="008968A5">
              <w:t>Is the external calibration device used for calibration listed on the NHTSA CPL for “Calibrating Units for Breath and Alcohol Tests?”</w:t>
            </w:r>
          </w:p>
          <w:p w14:paraId="7640F1B8" w14:textId="77777777" w:rsidR="007C681E" w:rsidRPr="00C35DC6" w:rsidRDefault="007C681E" w:rsidP="00776D49"/>
          <w:p w14:paraId="2199E38F" w14:textId="549E3073" w:rsidR="007C681E" w:rsidRPr="008968A5" w:rsidRDefault="007C681E" w:rsidP="00776D49">
            <w:r w:rsidRPr="00C35DC6">
              <w:t>[Make sure that the calibration device is not expired (gas cylin</w:t>
            </w:r>
            <w:r>
              <w:t>ders list an expiration date).]</w:t>
            </w:r>
          </w:p>
        </w:tc>
        <w:tc>
          <w:tcPr>
            <w:tcW w:w="1427" w:type="pct"/>
          </w:tcPr>
          <w:p w14:paraId="27BBBAAB" w14:textId="787D563D" w:rsidR="007C681E" w:rsidRPr="008968A5" w:rsidRDefault="007C681E" w:rsidP="00DE43CA">
            <w:pPr>
              <w:keepNext/>
              <w:keepLines/>
              <w:numPr>
                <w:ilvl w:val="0"/>
                <w:numId w:val="3"/>
              </w:numPr>
              <w:tabs>
                <w:tab w:val="num" w:pos="380"/>
              </w:tabs>
              <w:overflowPunct w:val="0"/>
              <w:ind w:left="374"/>
              <w:textAlignment w:val="baseline"/>
            </w:pPr>
            <w:r w:rsidRPr="008968A5">
              <w:t>Yes</w:t>
            </w:r>
            <w:r w:rsidR="00053591">
              <w:t>.</w:t>
            </w:r>
          </w:p>
          <w:p w14:paraId="67F5042A" w14:textId="77777777" w:rsidR="007C681E" w:rsidRPr="008968A5" w:rsidRDefault="007C681E" w:rsidP="00DE43CA">
            <w:pPr>
              <w:keepNext/>
              <w:keepLines/>
              <w:numPr>
                <w:ilvl w:val="0"/>
                <w:numId w:val="3"/>
              </w:numPr>
              <w:tabs>
                <w:tab w:val="num" w:pos="380"/>
              </w:tabs>
              <w:overflowPunct w:val="0"/>
              <w:ind w:left="374"/>
              <w:textAlignment w:val="baseline"/>
            </w:pPr>
            <w:r w:rsidRPr="008968A5">
              <w:t>No.</w:t>
            </w:r>
          </w:p>
          <w:p w14:paraId="3DADBB7D" w14:textId="77777777" w:rsidR="007C681E" w:rsidRPr="008968A5" w:rsidRDefault="007C681E" w:rsidP="00DE43CA">
            <w:pPr>
              <w:keepNext/>
              <w:keepLines/>
              <w:numPr>
                <w:ilvl w:val="0"/>
                <w:numId w:val="3"/>
              </w:numPr>
              <w:tabs>
                <w:tab w:val="num" w:pos="380"/>
                <w:tab w:val="num" w:pos="450"/>
              </w:tabs>
              <w:overflowPunct w:val="0"/>
              <w:ind w:left="374"/>
              <w:textAlignment w:val="baseline"/>
            </w:pPr>
            <w:r>
              <w:t>Other:</w:t>
            </w:r>
          </w:p>
          <w:p w14:paraId="208EBE68" w14:textId="77777777" w:rsidR="007C681E" w:rsidRDefault="007C681E" w:rsidP="00DE43CA">
            <w:pPr>
              <w:keepNext/>
              <w:keepLines/>
              <w:overflowPunct w:val="0"/>
              <w:ind w:left="14"/>
              <w:textAlignment w:val="baseline"/>
            </w:pPr>
          </w:p>
          <w:p w14:paraId="1F2B642A" w14:textId="77777777" w:rsidR="007C681E" w:rsidRDefault="007C681E" w:rsidP="00DE43CA">
            <w:pPr>
              <w:keepNext/>
              <w:keepLines/>
              <w:overflowPunct w:val="0"/>
              <w:ind w:left="14"/>
              <w:textAlignment w:val="baseline"/>
            </w:pPr>
          </w:p>
          <w:p w14:paraId="4CFE8A65" w14:textId="77777777" w:rsidR="007C681E" w:rsidRPr="008968A5" w:rsidRDefault="007C681E" w:rsidP="00DE43CA">
            <w:pPr>
              <w:keepNext/>
              <w:keepLines/>
              <w:overflowPunct w:val="0"/>
              <w:ind w:left="14"/>
              <w:textAlignment w:val="baseline"/>
            </w:pPr>
          </w:p>
        </w:tc>
        <w:tc>
          <w:tcPr>
            <w:tcW w:w="2048" w:type="pct"/>
          </w:tcPr>
          <w:p w14:paraId="5C101251" w14:textId="0F38B070" w:rsidR="007C681E" w:rsidRPr="008968A5" w:rsidRDefault="007C681E" w:rsidP="00776D49">
            <w:r>
              <w:t>§ </w:t>
            </w:r>
            <w:r w:rsidRPr="008968A5">
              <w:t>26.91(e)(2) states:</w:t>
            </w:r>
          </w:p>
          <w:p w14:paraId="6F9B8E28" w14:textId="6099A7AD" w:rsidR="007C681E" w:rsidRPr="008968A5" w:rsidRDefault="007C681E" w:rsidP="00776D49">
            <w:r w:rsidRPr="008968A5">
              <w:t>“When conducting external calibration checks, licensees and other entities shall use only calibration devices appearing on NHTSA’s CPL for ‘Calibrating Units for Breath Alcohol Tests.</w:t>
            </w:r>
            <w:r w:rsidR="009079D9">
              <w:t>’</w:t>
            </w:r>
            <w:r w:rsidRPr="008968A5">
              <w:t>”</w:t>
            </w:r>
          </w:p>
        </w:tc>
      </w:tr>
      <w:tr w:rsidR="007C681E" w:rsidRPr="008968A5" w14:paraId="00FD9F08" w14:textId="77777777" w:rsidTr="23989A3A">
        <w:trPr>
          <w:cantSplit/>
        </w:trPr>
        <w:tc>
          <w:tcPr>
            <w:tcW w:w="307" w:type="pct"/>
          </w:tcPr>
          <w:p w14:paraId="2AD9035B" w14:textId="77777777" w:rsidR="007C681E" w:rsidRPr="008968A5" w:rsidDel="001D3FB6" w:rsidRDefault="007C681E" w:rsidP="00776D49">
            <w:pPr>
              <w:jc w:val="center"/>
              <w:rPr>
                <w:highlight w:val="yellow"/>
              </w:rPr>
            </w:pPr>
            <w:r w:rsidRPr="008968A5">
              <w:lastRenderedPageBreak/>
              <w:t>B20</w:t>
            </w:r>
          </w:p>
        </w:tc>
        <w:tc>
          <w:tcPr>
            <w:tcW w:w="1218" w:type="pct"/>
          </w:tcPr>
          <w:p w14:paraId="62629253" w14:textId="77777777" w:rsidR="007C681E" w:rsidRPr="008968A5" w:rsidRDefault="007C681E" w:rsidP="00776D49">
            <w:r w:rsidRPr="008968A5">
              <w:t>Is the collection site performing the calibration checks at the specified interval in the QAP?</w:t>
            </w:r>
          </w:p>
          <w:p w14:paraId="7A9452F0" w14:textId="77777777" w:rsidR="007C681E" w:rsidRPr="008968A5" w:rsidRDefault="007C681E" w:rsidP="00776D49"/>
          <w:p w14:paraId="65689676" w14:textId="250BE6B3" w:rsidR="007C681E" w:rsidRPr="00DE43CA" w:rsidDel="001D3FB6" w:rsidRDefault="007C681E" w:rsidP="00776D49">
            <w:r w:rsidRPr="00C35DC6">
              <w:t xml:space="preserve">[Evaluate the records of the external calibration checks performed on the </w:t>
            </w:r>
            <w:r w:rsidR="00DE43CA">
              <w:t>EBT used for the alcohol test.]</w:t>
            </w:r>
          </w:p>
        </w:tc>
        <w:tc>
          <w:tcPr>
            <w:tcW w:w="1427" w:type="pct"/>
          </w:tcPr>
          <w:p w14:paraId="786119E2" w14:textId="77777777" w:rsidR="007C681E" w:rsidRPr="008968A5" w:rsidRDefault="007C681E" w:rsidP="00DE43CA">
            <w:pPr>
              <w:keepNext/>
              <w:keepLines/>
              <w:numPr>
                <w:ilvl w:val="0"/>
                <w:numId w:val="3"/>
              </w:numPr>
              <w:tabs>
                <w:tab w:val="num" w:pos="380"/>
              </w:tabs>
              <w:overflowPunct w:val="0"/>
              <w:ind w:left="374"/>
              <w:textAlignment w:val="baseline"/>
            </w:pPr>
            <w:r w:rsidRPr="008968A5">
              <w:t>Yes, EBT calibration is conducted in accordance with the manufacturer QAP.</w:t>
            </w:r>
          </w:p>
          <w:p w14:paraId="402AFE52" w14:textId="77777777" w:rsidR="007C681E" w:rsidRPr="008968A5" w:rsidRDefault="007C681E" w:rsidP="00DE43CA">
            <w:pPr>
              <w:keepNext/>
              <w:keepLines/>
              <w:numPr>
                <w:ilvl w:val="0"/>
                <w:numId w:val="3"/>
              </w:numPr>
              <w:tabs>
                <w:tab w:val="num" w:pos="380"/>
              </w:tabs>
              <w:overflowPunct w:val="0"/>
              <w:ind w:left="374"/>
              <w:textAlignment w:val="baseline"/>
            </w:pPr>
            <w:r w:rsidRPr="008968A5">
              <w:t>No, the calibration records demonstrate that the collection site has not calibrated the EBT in accordance with the manufacturer QAP.</w:t>
            </w:r>
          </w:p>
          <w:p w14:paraId="4C6B5625" w14:textId="77777777" w:rsidR="007C681E" w:rsidRPr="005856B9" w:rsidDel="001D3FB6" w:rsidRDefault="007C681E" w:rsidP="00DE43CA">
            <w:pPr>
              <w:keepNext/>
              <w:keepLines/>
              <w:ind w:left="374" w:hanging="360"/>
            </w:pPr>
          </w:p>
        </w:tc>
        <w:tc>
          <w:tcPr>
            <w:tcW w:w="2048" w:type="pct"/>
          </w:tcPr>
          <w:p w14:paraId="4CD4B8C9" w14:textId="0CD57C6D" w:rsidR="007C681E" w:rsidRDefault="007C681E" w:rsidP="00776D49">
            <w:r>
              <w:t>§ </w:t>
            </w:r>
            <w:r w:rsidRPr="008968A5">
              <w:t>26.91(e)(1) states:</w:t>
            </w:r>
          </w:p>
          <w:p w14:paraId="17C1CDB7" w14:textId="77777777" w:rsidR="007C681E" w:rsidRPr="008968A5" w:rsidRDefault="007C681E" w:rsidP="00776D49">
            <w:pPr>
              <w:rPr>
                <w:highlight w:val="yellow"/>
              </w:rPr>
            </w:pPr>
            <w:r w:rsidRPr="008968A5">
              <w:t>“Licensees and other entities shall implement the most recent version of the manufacturer’s instructions for the use and care of the EBT consistently with the quality assurance plan submitted to NHTSA for the EBT, including performing external calibration checks no less frequently than at the intervals specified in the manufacturer’s instructions.”</w:t>
            </w:r>
          </w:p>
        </w:tc>
      </w:tr>
      <w:tr w:rsidR="007C681E" w:rsidRPr="008968A5" w14:paraId="717729BA" w14:textId="77777777" w:rsidTr="23989A3A">
        <w:trPr>
          <w:cantSplit/>
        </w:trPr>
        <w:tc>
          <w:tcPr>
            <w:tcW w:w="307" w:type="pct"/>
          </w:tcPr>
          <w:p w14:paraId="1CCA9634" w14:textId="77777777" w:rsidR="007C681E" w:rsidRPr="008968A5" w:rsidRDefault="007C681E" w:rsidP="00776D49">
            <w:pPr>
              <w:jc w:val="center"/>
              <w:rPr>
                <w:highlight w:val="yellow"/>
              </w:rPr>
            </w:pPr>
            <w:r w:rsidRPr="008968A5">
              <w:t>B21</w:t>
            </w:r>
          </w:p>
        </w:tc>
        <w:tc>
          <w:tcPr>
            <w:tcW w:w="1218" w:type="pct"/>
          </w:tcPr>
          <w:p w14:paraId="22F10762" w14:textId="77777777" w:rsidR="007C681E" w:rsidRPr="008968A5" w:rsidRDefault="007C681E" w:rsidP="00776D49">
            <w:r w:rsidRPr="008968A5">
              <w:t xml:space="preserve">Are inspection, maintenance, and calibration of EBTs performed by manufacturer, maintenance representative, or other individual who is certified either by the manufacturer or by a </w:t>
            </w:r>
            <w:proofErr w:type="gramStart"/>
            <w:r w:rsidRPr="008968A5">
              <w:t>State</w:t>
            </w:r>
            <w:proofErr w:type="gramEnd"/>
            <w:r w:rsidRPr="008968A5">
              <w:t xml:space="preserve"> health agency or other appropriate State agency?</w:t>
            </w:r>
          </w:p>
          <w:p w14:paraId="13B50C50" w14:textId="77777777" w:rsidR="007C681E" w:rsidRPr="008968A5" w:rsidRDefault="007C681E" w:rsidP="00776D49"/>
          <w:p w14:paraId="37902576" w14:textId="78ED2C60" w:rsidR="007C681E" w:rsidRPr="00DE43CA" w:rsidRDefault="007C681E" w:rsidP="00776D49">
            <w:r w:rsidRPr="00C35DC6">
              <w:t>[Verify with the collection site managemen</w:t>
            </w:r>
            <w:r w:rsidR="00DE43CA">
              <w:t>t and through a records review]</w:t>
            </w:r>
          </w:p>
        </w:tc>
        <w:tc>
          <w:tcPr>
            <w:tcW w:w="1427" w:type="pct"/>
          </w:tcPr>
          <w:p w14:paraId="2FF9EBCF" w14:textId="77777777" w:rsidR="007C681E" w:rsidRPr="008968A5" w:rsidRDefault="007C681E" w:rsidP="00DE43CA">
            <w:pPr>
              <w:keepNext/>
              <w:keepLines/>
              <w:numPr>
                <w:ilvl w:val="0"/>
                <w:numId w:val="3"/>
              </w:numPr>
              <w:tabs>
                <w:tab w:val="num" w:pos="380"/>
              </w:tabs>
              <w:overflowPunct w:val="0"/>
              <w:ind w:left="374"/>
              <w:textAlignment w:val="baseline"/>
            </w:pPr>
            <w:r w:rsidRPr="008968A5">
              <w:t>Yes.</w:t>
            </w:r>
          </w:p>
          <w:p w14:paraId="21D82E61" w14:textId="77777777" w:rsidR="007C681E" w:rsidRPr="008968A5" w:rsidRDefault="007C681E" w:rsidP="00DE43CA">
            <w:pPr>
              <w:keepNext/>
              <w:keepLines/>
              <w:numPr>
                <w:ilvl w:val="0"/>
                <w:numId w:val="3"/>
              </w:numPr>
              <w:tabs>
                <w:tab w:val="num" w:pos="380"/>
              </w:tabs>
              <w:overflowPunct w:val="0"/>
              <w:ind w:left="374"/>
              <w:textAlignment w:val="baseline"/>
            </w:pPr>
            <w:r w:rsidRPr="008968A5">
              <w:t>No.</w:t>
            </w:r>
          </w:p>
          <w:p w14:paraId="7D781255" w14:textId="77777777" w:rsidR="007C681E" w:rsidRPr="008968A5" w:rsidRDefault="007C681E" w:rsidP="00DE43CA">
            <w:pPr>
              <w:keepNext/>
              <w:keepLines/>
              <w:numPr>
                <w:ilvl w:val="0"/>
                <w:numId w:val="3"/>
              </w:numPr>
              <w:tabs>
                <w:tab w:val="num" w:pos="380"/>
              </w:tabs>
              <w:overflowPunct w:val="0"/>
              <w:ind w:left="374"/>
              <w:textAlignment w:val="baseline"/>
            </w:pPr>
            <w:r>
              <w:t>Other:</w:t>
            </w:r>
          </w:p>
          <w:p w14:paraId="02643195" w14:textId="77777777" w:rsidR="007C681E" w:rsidRPr="008968A5" w:rsidRDefault="007C681E" w:rsidP="00DE43CA">
            <w:pPr>
              <w:keepNext/>
              <w:keepLines/>
              <w:ind w:left="374" w:hanging="360"/>
            </w:pPr>
          </w:p>
          <w:p w14:paraId="58CEC76B" w14:textId="77777777" w:rsidR="007C681E" w:rsidRPr="008968A5" w:rsidRDefault="007C681E" w:rsidP="00DE43CA">
            <w:pPr>
              <w:keepNext/>
              <w:keepLines/>
              <w:ind w:left="374" w:hanging="360"/>
            </w:pPr>
          </w:p>
          <w:p w14:paraId="0FC526BF" w14:textId="77777777" w:rsidR="007C681E" w:rsidRPr="005856B9" w:rsidRDefault="007C681E" w:rsidP="00DE43CA">
            <w:pPr>
              <w:keepNext/>
              <w:keepLines/>
              <w:ind w:left="374" w:hanging="360"/>
            </w:pPr>
          </w:p>
        </w:tc>
        <w:tc>
          <w:tcPr>
            <w:tcW w:w="2048" w:type="pct"/>
          </w:tcPr>
          <w:p w14:paraId="196C33D2" w14:textId="75131CDD" w:rsidR="007C681E" w:rsidRDefault="007C681E" w:rsidP="00776D49">
            <w:r>
              <w:t>§ </w:t>
            </w:r>
            <w:r w:rsidRPr="008968A5">
              <w:t>26.91(e)(5) states:</w:t>
            </w:r>
          </w:p>
          <w:p w14:paraId="670CCF3C" w14:textId="77777777" w:rsidR="007C681E" w:rsidRPr="008968A5" w:rsidRDefault="007C681E" w:rsidP="00776D49">
            <w:pPr>
              <w:rPr>
                <w:highlight w:val="yellow"/>
              </w:rPr>
            </w:pPr>
            <w:r w:rsidRPr="008968A5">
              <w:t xml:space="preserve">“Inspection, maintenance, and calibration of the EBT must be performed by its manufacturer or a maintenance representative or other individual who is certified either by the manufacturer or by a </w:t>
            </w:r>
            <w:proofErr w:type="gramStart"/>
            <w:r w:rsidRPr="008968A5">
              <w:t>State</w:t>
            </w:r>
            <w:proofErr w:type="gramEnd"/>
            <w:r w:rsidRPr="008968A5">
              <w:t xml:space="preserve"> health agency or other appropriate State agency.”</w:t>
            </w:r>
          </w:p>
        </w:tc>
      </w:tr>
    </w:tbl>
    <w:p w14:paraId="31E8E68E" w14:textId="77777777" w:rsidR="00575C72" w:rsidRDefault="00575C72" w:rsidP="00776D49"/>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4"/>
        <w:gridCol w:w="2971"/>
        <w:gridCol w:w="3871"/>
        <w:gridCol w:w="5294"/>
      </w:tblGrid>
      <w:tr w:rsidR="00A36AFE" w:rsidRPr="008968A5" w14:paraId="42AF1ECC" w14:textId="77777777" w:rsidTr="00DB2271">
        <w:trPr>
          <w:cantSplit/>
          <w:tblHeader/>
        </w:trPr>
        <w:tc>
          <w:tcPr>
            <w:tcW w:w="5000" w:type="pct"/>
            <w:gridSpan w:val="4"/>
            <w:shd w:val="pct20" w:color="auto" w:fill="FFFFFF"/>
          </w:tcPr>
          <w:p w14:paraId="4EE1ACCD" w14:textId="705179FA" w:rsidR="00A36AFE" w:rsidRPr="00C51317" w:rsidRDefault="00A36AFE" w:rsidP="00776D49">
            <w:pPr>
              <w:keepNext/>
              <w:keepLines/>
            </w:pPr>
            <w:r w:rsidRPr="00C51317">
              <w:lastRenderedPageBreak/>
              <w:t>C.</w:t>
            </w:r>
            <w:r w:rsidR="0057322F">
              <w:t xml:space="preserve"> </w:t>
            </w:r>
            <w:r w:rsidR="00B962E4">
              <w:t xml:space="preserve">Breath Collection, </w:t>
            </w:r>
            <w:r w:rsidRPr="00C51317">
              <w:t>Knowledge of Collection Procedures – Non-Typical Collection Situations</w:t>
            </w:r>
          </w:p>
        </w:tc>
      </w:tr>
      <w:tr w:rsidR="007C681E" w:rsidRPr="008968A5" w14:paraId="6A30747B" w14:textId="77777777" w:rsidTr="007C681E">
        <w:trPr>
          <w:cantSplit/>
          <w:trHeight w:val="210"/>
          <w:tblHeader/>
        </w:trPr>
        <w:tc>
          <w:tcPr>
            <w:tcW w:w="307" w:type="pct"/>
            <w:vAlign w:val="center"/>
          </w:tcPr>
          <w:p w14:paraId="533D4848" w14:textId="57E0F578" w:rsidR="007C681E" w:rsidRPr="008968A5" w:rsidRDefault="007C681E" w:rsidP="00776D49">
            <w:pPr>
              <w:jc w:val="center"/>
            </w:pPr>
            <w:r w:rsidRPr="000F4D83">
              <w:t>Num.</w:t>
            </w:r>
          </w:p>
        </w:tc>
        <w:tc>
          <w:tcPr>
            <w:tcW w:w="1149" w:type="pct"/>
            <w:vAlign w:val="center"/>
          </w:tcPr>
          <w:p w14:paraId="710AD9A1" w14:textId="6C35D12F" w:rsidR="007C681E" w:rsidRPr="008968A5" w:rsidRDefault="007C681E" w:rsidP="00776D49">
            <w:r w:rsidRPr="000F4D83">
              <w:t>Question</w:t>
            </w:r>
          </w:p>
        </w:tc>
        <w:tc>
          <w:tcPr>
            <w:tcW w:w="1497" w:type="pct"/>
            <w:vAlign w:val="center"/>
          </w:tcPr>
          <w:p w14:paraId="484BEFC5" w14:textId="67A6FB0C" w:rsidR="007C681E" w:rsidRPr="008968A5" w:rsidRDefault="007C681E" w:rsidP="00496144">
            <w:pPr>
              <w:keepNext/>
              <w:keepLines/>
              <w:overflowPunct w:val="0"/>
              <w:textAlignment w:val="baseline"/>
            </w:pPr>
            <w:r w:rsidRPr="000F4D83">
              <w:t>Answer</w:t>
            </w:r>
          </w:p>
        </w:tc>
        <w:tc>
          <w:tcPr>
            <w:tcW w:w="2047" w:type="pct"/>
            <w:vAlign w:val="center"/>
          </w:tcPr>
          <w:p w14:paraId="243A4331" w14:textId="0BF9E8AF" w:rsidR="007C681E" w:rsidRPr="008968A5" w:rsidRDefault="007C681E" w:rsidP="00776D49">
            <w:r w:rsidRPr="000F4D83">
              <w:t>NRC R</w:t>
            </w:r>
            <w:r>
              <w:t>egulation(s)</w:t>
            </w:r>
          </w:p>
        </w:tc>
      </w:tr>
      <w:tr w:rsidR="007C681E" w:rsidRPr="008968A5" w14:paraId="2F51AC95" w14:textId="77777777" w:rsidTr="007C681E">
        <w:trPr>
          <w:cantSplit/>
        </w:trPr>
        <w:tc>
          <w:tcPr>
            <w:tcW w:w="307" w:type="pct"/>
          </w:tcPr>
          <w:p w14:paraId="5FF19009" w14:textId="77777777" w:rsidR="007C681E" w:rsidRPr="008968A5" w:rsidRDefault="007C681E" w:rsidP="00776D49">
            <w:pPr>
              <w:jc w:val="center"/>
            </w:pPr>
            <w:r w:rsidRPr="008968A5">
              <w:t>C1</w:t>
            </w:r>
          </w:p>
        </w:tc>
        <w:tc>
          <w:tcPr>
            <w:tcW w:w="1149" w:type="pct"/>
          </w:tcPr>
          <w:p w14:paraId="512FA50D" w14:textId="77777777" w:rsidR="007C681E" w:rsidRPr="008968A5" w:rsidRDefault="007C681E" w:rsidP="00776D49">
            <w:r w:rsidRPr="008968A5">
              <w:t>What actions must you take if a donor does not arrive to take a scheduled test?</w:t>
            </w:r>
          </w:p>
        </w:tc>
        <w:tc>
          <w:tcPr>
            <w:tcW w:w="1497" w:type="pct"/>
          </w:tcPr>
          <w:p w14:paraId="2BDBC043" w14:textId="77777777" w:rsidR="007C681E" w:rsidRPr="008968A5" w:rsidRDefault="007C681E" w:rsidP="00DE43CA">
            <w:pPr>
              <w:keepNext/>
              <w:keepLines/>
              <w:numPr>
                <w:ilvl w:val="0"/>
                <w:numId w:val="3"/>
              </w:numPr>
              <w:tabs>
                <w:tab w:val="num" w:pos="380"/>
              </w:tabs>
              <w:overflowPunct w:val="0"/>
              <w:ind w:left="374"/>
              <w:textAlignment w:val="baseline"/>
            </w:pPr>
            <w:r w:rsidRPr="008968A5">
              <w:t>I notify the FFD program management.</w:t>
            </w:r>
          </w:p>
          <w:p w14:paraId="286B8A55" w14:textId="77777777" w:rsidR="007C681E" w:rsidRPr="008968A5" w:rsidRDefault="007C681E" w:rsidP="00DE43CA">
            <w:pPr>
              <w:keepNext/>
              <w:keepLines/>
              <w:numPr>
                <w:ilvl w:val="0"/>
                <w:numId w:val="3"/>
              </w:numPr>
              <w:tabs>
                <w:tab w:val="num" w:pos="380"/>
              </w:tabs>
              <w:overflowPunct w:val="0"/>
              <w:ind w:left="374"/>
              <w:textAlignment w:val="baseline"/>
            </w:pPr>
            <w:r w:rsidRPr="008968A5">
              <w:t>We are not notified of when a donor may arrive for a test.</w:t>
            </w:r>
          </w:p>
          <w:p w14:paraId="40A69700" w14:textId="77777777" w:rsidR="007C681E" w:rsidRPr="008968A5" w:rsidRDefault="007C681E" w:rsidP="00DE43CA">
            <w:pPr>
              <w:keepNext/>
              <w:keepLines/>
              <w:numPr>
                <w:ilvl w:val="0"/>
                <w:numId w:val="3"/>
              </w:numPr>
              <w:tabs>
                <w:tab w:val="num" w:pos="380"/>
              </w:tabs>
              <w:overflowPunct w:val="0"/>
              <w:ind w:left="374"/>
              <w:textAlignment w:val="baseline"/>
            </w:pPr>
            <w:r>
              <w:t>Other:</w:t>
            </w:r>
          </w:p>
          <w:p w14:paraId="51FBB6B6" w14:textId="77777777" w:rsidR="007C681E" w:rsidRPr="008968A5" w:rsidRDefault="007C681E" w:rsidP="00DE43CA"/>
          <w:p w14:paraId="409D4A8B" w14:textId="77777777" w:rsidR="007C681E" w:rsidRPr="008968A5" w:rsidRDefault="007C681E" w:rsidP="00DE43CA"/>
          <w:p w14:paraId="6D419BF2" w14:textId="77777777" w:rsidR="007C681E" w:rsidRPr="008968A5" w:rsidRDefault="007C681E" w:rsidP="00776D49"/>
        </w:tc>
        <w:tc>
          <w:tcPr>
            <w:tcW w:w="2047" w:type="pct"/>
          </w:tcPr>
          <w:p w14:paraId="090890DF" w14:textId="79473E1F" w:rsidR="007C681E" w:rsidRPr="008968A5" w:rsidRDefault="007C681E" w:rsidP="00776D49">
            <w:r>
              <w:t>§ </w:t>
            </w:r>
            <w:r w:rsidRPr="008968A5">
              <w:t>26.89(a) states:</w:t>
            </w:r>
          </w:p>
          <w:p w14:paraId="28AA7B87" w14:textId="71E4212A" w:rsidR="007C681E" w:rsidRPr="008968A5" w:rsidRDefault="007C681E" w:rsidP="00776D49">
            <w:r w:rsidRPr="008968A5">
              <w:t xml:space="preserve">“When an individual has been notified of a requirement for testing and does not appear at the collection site within the </w:t>
            </w:r>
            <w:proofErr w:type="gramStart"/>
            <w:r w:rsidRPr="008968A5">
              <w:t>time period</w:t>
            </w:r>
            <w:proofErr w:type="gramEnd"/>
            <w:r w:rsidRPr="008968A5">
              <w:t xml:space="preserve"> specified by FFD program procedures, the collector shall inform FFD program management that the individual has not reported for testing. FFD program management shall ensure that the necessary steps are taken to determine whether the individual’s undue tardiness or failure to appear for testing constitutes a violation of the licensee’s or other entity’s FFD policy. If FFD pro</w:t>
            </w:r>
            <w:r>
              <w:t xml:space="preserve">gram management determines </w:t>
            </w:r>
            <w:r w:rsidRPr="008968A5">
              <w:t>that th</w:t>
            </w:r>
            <w:r>
              <w:t xml:space="preserve">e undue tardiness or failure to </w:t>
            </w:r>
            <w:r w:rsidRPr="008968A5">
              <w:t>report fo</w:t>
            </w:r>
            <w:r>
              <w:t xml:space="preserve">r testing represents an attempt </w:t>
            </w:r>
            <w:r w:rsidRPr="008968A5">
              <w:t>to subvert the testing process, the</w:t>
            </w:r>
            <w:r>
              <w:t xml:space="preserve"> </w:t>
            </w:r>
            <w:r w:rsidRPr="008968A5">
              <w:t xml:space="preserve">licensee </w:t>
            </w:r>
            <w:r>
              <w:t xml:space="preserve">or other entity shall impose on </w:t>
            </w:r>
            <w:r w:rsidRPr="008968A5">
              <w:t xml:space="preserve">the individual the sanctions in </w:t>
            </w:r>
            <w:r>
              <w:t>§ </w:t>
            </w:r>
            <w:r w:rsidRPr="008968A5">
              <w:t>26.75(b). If FFD program management determines that the undue tardiness or failure to report does not represent a subversion attempt, the licensee or other entity may not impose sanctions but shall ensure that the individual is tested at the earliest reasonable and practical opportunity after</w:t>
            </w:r>
            <w:r w:rsidR="00DE43CA">
              <w:t xml:space="preserve"> locating the individual.”</w:t>
            </w:r>
          </w:p>
        </w:tc>
      </w:tr>
      <w:tr w:rsidR="007C681E" w:rsidRPr="008968A5" w14:paraId="534D9767" w14:textId="77777777" w:rsidTr="007C681E">
        <w:trPr>
          <w:cantSplit/>
        </w:trPr>
        <w:tc>
          <w:tcPr>
            <w:tcW w:w="307" w:type="pct"/>
          </w:tcPr>
          <w:p w14:paraId="6B568EFE" w14:textId="77777777" w:rsidR="007C681E" w:rsidRPr="008968A5" w:rsidRDefault="007C681E" w:rsidP="00776D49">
            <w:pPr>
              <w:keepNext/>
              <w:keepLines/>
              <w:jc w:val="center"/>
            </w:pPr>
            <w:r w:rsidRPr="008968A5">
              <w:lastRenderedPageBreak/>
              <w:t>C2</w:t>
            </w:r>
          </w:p>
        </w:tc>
        <w:tc>
          <w:tcPr>
            <w:tcW w:w="1149" w:type="pct"/>
          </w:tcPr>
          <w:p w14:paraId="72B88F52" w14:textId="3A9FB85C" w:rsidR="007C681E" w:rsidRPr="008968A5" w:rsidRDefault="007C681E" w:rsidP="00776D49">
            <w:pPr>
              <w:keepNext/>
              <w:keepLines/>
            </w:pPr>
            <w:r w:rsidRPr="008968A5">
              <w:t>What steps are taken if a donor arrives without a photo ID?</w:t>
            </w:r>
          </w:p>
        </w:tc>
        <w:tc>
          <w:tcPr>
            <w:tcW w:w="1497" w:type="pct"/>
          </w:tcPr>
          <w:p w14:paraId="2D5F301B" w14:textId="4DC428D1" w:rsidR="007C681E" w:rsidRPr="0001447E" w:rsidRDefault="007C681E" w:rsidP="00DE43CA">
            <w:pPr>
              <w:keepNext/>
              <w:keepLines/>
              <w:numPr>
                <w:ilvl w:val="0"/>
                <w:numId w:val="3"/>
              </w:numPr>
              <w:tabs>
                <w:tab w:val="num" w:pos="380"/>
              </w:tabs>
              <w:overflowPunct w:val="0"/>
              <w:ind w:left="374"/>
              <w:textAlignment w:val="baseline"/>
            </w:pPr>
            <w:r w:rsidRPr="0001447E">
              <w:t xml:space="preserve">(1) Other than for a </w:t>
            </w:r>
            <w:r>
              <w:t>pre</w:t>
            </w:r>
            <w:r>
              <w:noBreakHyphen/>
              <w:t>access</w:t>
            </w:r>
            <w:r w:rsidRPr="0001447E">
              <w:t xml:space="preserve"> test I proceed with the collection; (2) then I contact FFD program management and do not allow the donor to leave the collection site until his or her identity has been established.</w:t>
            </w:r>
          </w:p>
          <w:p w14:paraId="37C54444" w14:textId="3D272492" w:rsidR="007C681E" w:rsidRPr="008968A5" w:rsidRDefault="007C681E" w:rsidP="00DE43CA">
            <w:pPr>
              <w:keepNext/>
              <w:keepLines/>
              <w:numPr>
                <w:ilvl w:val="0"/>
                <w:numId w:val="3"/>
              </w:numPr>
              <w:tabs>
                <w:tab w:val="num" w:pos="380"/>
              </w:tabs>
              <w:overflowPunct w:val="0"/>
              <w:ind w:left="374"/>
              <w:textAlignment w:val="baseline"/>
            </w:pPr>
            <w:r w:rsidRPr="008968A5">
              <w:t>Continue with the testing process.</w:t>
            </w:r>
          </w:p>
          <w:p w14:paraId="25D8B0FB" w14:textId="21B2D1E1" w:rsidR="007C681E" w:rsidRPr="008968A5" w:rsidRDefault="007C681E" w:rsidP="00DE43CA">
            <w:pPr>
              <w:keepNext/>
              <w:keepLines/>
              <w:numPr>
                <w:ilvl w:val="0"/>
                <w:numId w:val="3"/>
              </w:numPr>
              <w:tabs>
                <w:tab w:val="num" w:pos="380"/>
              </w:tabs>
              <w:overflowPunct w:val="0"/>
              <w:ind w:left="374"/>
              <w:textAlignment w:val="baseline"/>
            </w:pPr>
            <w:r w:rsidRPr="008968A5">
              <w:t xml:space="preserve">We take a digital photograph of the donor and email it to the FFD </w:t>
            </w:r>
            <w:r>
              <w:t xml:space="preserve">program </w:t>
            </w:r>
            <w:r w:rsidRPr="008968A5">
              <w:t>manager for confirmation.</w:t>
            </w:r>
          </w:p>
          <w:p w14:paraId="050A6394"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3022017F" w14:textId="2DABF30D" w:rsidR="00C06B0F" w:rsidRPr="008968A5" w:rsidRDefault="007C681E" w:rsidP="00A95081">
            <w:pPr>
              <w:keepNext/>
              <w:keepLines/>
              <w:numPr>
                <w:ilvl w:val="0"/>
                <w:numId w:val="3"/>
              </w:numPr>
              <w:tabs>
                <w:tab w:val="num" w:pos="380"/>
              </w:tabs>
              <w:overflowPunct w:val="0"/>
              <w:ind w:left="374"/>
              <w:textAlignment w:val="baseline"/>
            </w:pPr>
            <w:r>
              <w:t>Other:</w:t>
            </w:r>
          </w:p>
        </w:tc>
        <w:tc>
          <w:tcPr>
            <w:tcW w:w="2047" w:type="pct"/>
            <w:vMerge w:val="restart"/>
          </w:tcPr>
          <w:p w14:paraId="23A021C1" w14:textId="642A5A3C" w:rsidR="007C681E" w:rsidRPr="008968A5" w:rsidRDefault="007C681E" w:rsidP="00776D49">
            <w:pPr>
              <w:keepNext/>
              <w:keepLines/>
            </w:pPr>
            <w:r>
              <w:t>§ </w:t>
            </w:r>
            <w:r w:rsidRPr="008968A5">
              <w:t>26.89(b)(2) states:</w:t>
            </w:r>
          </w:p>
          <w:p w14:paraId="513BC0EE" w14:textId="00C15553" w:rsidR="007C681E" w:rsidRPr="008968A5" w:rsidRDefault="007C681E" w:rsidP="00776D49">
            <w:pPr>
              <w:keepNext/>
              <w:keepLines/>
            </w:pPr>
            <w:r w:rsidRPr="008968A5">
              <w:t xml:space="preserve">“If the donor cannot produce acceptable identification before any testing that is required under this part other than </w:t>
            </w:r>
            <w:r>
              <w:t>pre</w:t>
            </w:r>
            <w:r>
              <w:noBreakHyphen/>
              <w:t>access</w:t>
            </w:r>
            <w:r w:rsidRPr="008968A5">
              <w:t xml:space="preserve"> testing, the collector shall proceed with the test and immediately inform FFD program management that the donor did not present acceptable identification.</w:t>
            </w:r>
            <w:r w:rsidR="0057322F">
              <w:t xml:space="preserve"> </w:t>
            </w:r>
            <w:r w:rsidRPr="008968A5">
              <w:t>When so informed, FFD program management shall contact the individual’s supervisor to verify in-person the individual’s identity, or, if the supervisor is not available, take other steps to establish the individual’s identity and determine whether the lack of identification was an attempt to subvert the testing process. The donor may not leave the collection site except under supervision until his or her identity has been established.”</w:t>
            </w:r>
          </w:p>
          <w:p w14:paraId="7C653FCD" w14:textId="77777777" w:rsidR="007C681E" w:rsidRPr="008968A5" w:rsidRDefault="007C681E" w:rsidP="00776D49"/>
        </w:tc>
      </w:tr>
      <w:tr w:rsidR="007C681E" w:rsidRPr="008968A5" w14:paraId="14E53B56" w14:textId="77777777" w:rsidTr="007C681E">
        <w:trPr>
          <w:cantSplit/>
        </w:trPr>
        <w:tc>
          <w:tcPr>
            <w:tcW w:w="307" w:type="pct"/>
          </w:tcPr>
          <w:p w14:paraId="62B6350A" w14:textId="77777777" w:rsidR="007C681E" w:rsidRPr="008968A5" w:rsidRDefault="007C681E" w:rsidP="00776D49">
            <w:pPr>
              <w:jc w:val="center"/>
            </w:pPr>
            <w:r w:rsidRPr="008968A5">
              <w:t>C3</w:t>
            </w:r>
          </w:p>
        </w:tc>
        <w:tc>
          <w:tcPr>
            <w:tcW w:w="1149" w:type="pct"/>
          </w:tcPr>
          <w:p w14:paraId="031DACAF" w14:textId="71F9255A" w:rsidR="007C681E" w:rsidRPr="008968A5" w:rsidRDefault="007C681E" w:rsidP="00776D49">
            <w:r w:rsidRPr="008968A5">
              <w:t xml:space="preserve">For a donor without a photo ID, can another licensee employee verify the identity of the donor? </w:t>
            </w:r>
          </w:p>
        </w:tc>
        <w:tc>
          <w:tcPr>
            <w:tcW w:w="1497" w:type="pct"/>
          </w:tcPr>
          <w:p w14:paraId="24766634" w14:textId="77777777" w:rsidR="007C681E" w:rsidRPr="008968A5" w:rsidRDefault="007C681E" w:rsidP="00DE43CA">
            <w:pPr>
              <w:keepNext/>
              <w:keepLines/>
              <w:numPr>
                <w:ilvl w:val="0"/>
                <w:numId w:val="3"/>
              </w:numPr>
              <w:tabs>
                <w:tab w:val="num" w:pos="380"/>
              </w:tabs>
              <w:overflowPunct w:val="0"/>
              <w:ind w:left="374"/>
              <w:textAlignment w:val="baseline"/>
            </w:pPr>
            <w:r w:rsidRPr="008968A5">
              <w:t>Yes, but only the supervisor of the donor.</w:t>
            </w:r>
          </w:p>
          <w:p w14:paraId="6D3BAE4F" w14:textId="77777777" w:rsidR="007C681E" w:rsidRPr="008968A5" w:rsidRDefault="007C681E" w:rsidP="00DE43CA">
            <w:pPr>
              <w:keepNext/>
              <w:keepLines/>
              <w:numPr>
                <w:ilvl w:val="0"/>
                <w:numId w:val="3"/>
              </w:numPr>
              <w:tabs>
                <w:tab w:val="num" w:pos="380"/>
              </w:tabs>
              <w:overflowPunct w:val="0"/>
              <w:ind w:left="374"/>
              <w:textAlignment w:val="baseline"/>
            </w:pPr>
            <w:r w:rsidRPr="008968A5">
              <w:t>Yes, the collection site will accept verification of identity from any other employee (i.e., a non-supervisor) of the licensee.</w:t>
            </w:r>
          </w:p>
          <w:p w14:paraId="259B003E"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2BFB1177" w14:textId="77E3059C" w:rsidR="00C06B0F" w:rsidRPr="008968A5" w:rsidRDefault="007C681E" w:rsidP="00A95081">
            <w:pPr>
              <w:keepNext/>
              <w:keepLines/>
              <w:numPr>
                <w:ilvl w:val="0"/>
                <w:numId w:val="3"/>
              </w:numPr>
              <w:tabs>
                <w:tab w:val="num" w:pos="380"/>
              </w:tabs>
              <w:overflowPunct w:val="0"/>
              <w:ind w:left="374"/>
              <w:textAlignment w:val="baseline"/>
            </w:pPr>
            <w:r>
              <w:t>Other:</w:t>
            </w:r>
          </w:p>
        </w:tc>
        <w:tc>
          <w:tcPr>
            <w:tcW w:w="2047" w:type="pct"/>
            <w:vMerge/>
          </w:tcPr>
          <w:p w14:paraId="59D9D5A0" w14:textId="77777777" w:rsidR="007C681E" w:rsidRPr="008968A5" w:rsidRDefault="007C681E" w:rsidP="00776D49"/>
        </w:tc>
      </w:tr>
      <w:tr w:rsidR="007C681E" w:rsidRPr="008968A5" w14:paraId="4789A005" w14:textId="77777777" w:rsidTr="008E2976">
        <w:trPr>
          <w:cantSplit/>
        </w:trPr>
        <w:tc>
          <w:tcPr>
            <w:tcW w:w="307" w:type="pct"/>
            <w:shd w:val="clear" w:color="auto" w:fill="auto"/>
          </w:tcPr>
          <w:p w14:paraId="39220E69" w14:textId="77777777" w:rsidR="007C681E" w:rsidRPr="008968A5" w:rsidRDefault="007C681E" w:rsidP="00776D49">
            <w:pPr>
              <w:jc w:val="center"/>
            </w:pPr>
            <w:r w:rsidRPr="008968A5">
              <w:t>C4</w:t>
            </w:r>
          </w:p>
        </w:tc>
        <w:tc>
          <w:tcPr>
            <w:tcW w:w="1149" w:type="pct"/>
            <w:shd w:val="clear" w:color="auto" w:fill="auto"/>
          </w:tcPr>
          <w:p w14:paraId="6A8FA683" w14:textId="77777777" w:rsidR="007C681E" w:rsidRPr="008968A5" w:rsidRDefault="007C681E" w:rsidP="00776D49">
            <w:r w:rsidRPr="008968A5">
              <w:t xml:space="preserve">If a donor refuses to cooperate with the collection process, what do you do? </w:t>
            </w:r>
          </w:p>
        </w:tc>
        <w:tc>
          <w:tcPr>
            <w:tcW w:w="1497" w:type="pct"/>
            <w:shd w:val="clear" w:color="auto" w:fill="auto"/>
          </w:tcPr>
          <w:p w14:paraId="23F3DDA9" w14:textId="2ECCC00A" w:rsidR="007C681E" w:rsidRPr="005B1C46" w:rsidRDefault="007C681E" w:rsidP="00DE43CA">
            <w:pPr>
              <w:keepNext/>
              <w:keepLines/>
              <w:numPr>
                <w:ilvl w:val="0"/>
                <w:numId w:val="3"/>
              </w:numPr>
              <w:tabs>
                <w:tab w:val="num" w:pos="380"/>
              </w:tabs>
              <w:overflowPunct w:val="0"/>
              <w:ind w:left="374"/>
              <w:textAlignment w:val="baseline"/>
            </w:pPr>
            <w:r w:rsidRPr="005B1C46">
              <w:t xml:space="preserve">Document the action </w:t>
            </w:r>
            <w:r w:rsidRPr="005B1C46" w:rsidDel="00A80036">
              <w:t xml:space="preserve">on the </w:t>
            </w:r>
            <w:r w:rsidR="00A95081">
              <w:t>custody and control form</w:t>
            </w:r>
            <w:r w:rsidR="00A95081" w:rsidRPr="005B1C46">
              <w:t xml:space="preserve"> </w:t>
            </w:r>
            <w:r w:rsidRPr="005B1C46">
              <w:t>and contact FFD program management.</w:t>
            </w:r>
          </w:p>
          <w:p w14:paraId="5D8B6FB7" w14:textId="77777777" w:rsidR="007C681E" w:rsidRPr="005B1C46" w:rsidRDefault="007C681E" w:rsidP="00DE43CA">
            <w:pPr>
              <w:keepNext/>
              <w:keepLines/>
              <w:numPr>
                <w:ilvl w:val="0"/>
                <w:numId w:val="3"/>
              </w:numPr>
              <w:tabs>
                <w:tab w:val="num" w:pos="380"/>
              </w:tabs>
              <w:overflowPunct w:val="0"/>
              <w:ind w:left="374"/>
              <w:textAlignment w:val="baseline"/>
            </w:pPr>
            <w:r w:rsidRPr="005B1C46">
              <w:t>Contact FFD management and receive guidance on actions to take.</w:t>
            </w:r>
          </w:p>
          <w:p w14:paraId="20A752E3" w14:textId="57AAA5E1" w:rsidR="00C06B0F" w:rsidRPr="005B1C46" w:rsidRDefault="007C681E" w:rsidP="002236D4">
            <w:pPr>
              <w:keepNext/>
              <w:keepLines/>
              <w:numPr>
                <w:ilvl w:val="0"/>
                <w:numId w:val="3"/>
              </w:numPr>
              <w:tabs>
                <w:tab w:val="num" w:pos="380"/>
              </w:tabs>
              <w:overflowPunct w:val="0"/>
              <w:ind w:left="374"/>
              <w:textAlignment w:val="baseline"/>
            </w:pPr>
            <w:r w:rsidRPr="005B1C46">
              <w:t>Other:</w:t>
            </w:r>
          </w:p>
          <w:p w14:paraId="019154CB" w14:textId="77777777" w:rsidR="00C06B0F" w:rsidRPr="005B1C46" w:rsidRDefault="00C06B0F" w:rsidP="00C06B0F">
            <w:pPr>
              <w:keepNext/>
              <w:keepLines/>
              <w:overflowPunct w:val="0"/>
              <w:textAlignment w:val="baseline"/>
            </w:pPr>
          </w:p>
          <w:p w14:paraId="6098C894" w14:textId="15ABF98D" w:rsidR="00C06B0F" w:rsidRPr="005B1C46" w:rsidRDefault="00C06B0F" w:rsidP="00227024">
            <w:pPr>
              <w:keepNext/>
              <w:keepLines/>
              <w:overflowPunct w:val="0"/>
              <w:textAlignment w:val="baseline"/>
            </w:pPr>
          </w:p>
        </w:tc>
        <w:tc>
          <w:tcPr>
            <w:tcW w:w="2047" w:type="pct"/>
            <w:shd w:val="clear" w:color="auto" w:fill="auto"/>
          </w:tcPr>
          <w:p w14:paraId="6053BDB1" w14:textId="47D4A429" w:rsidR="007C681E" w:rsidRPr="008968A5" w:rsidRDefault="007C681E" w:rsidP="00776D49">
            <w:r>
              <w:t>§ </w:t>
            </w:r>
            <w:r w:rsidRPr="008968A5">
              <w:t>26.89(c) states:</w:t>
            </w:r>
          </w:p>
          <w:p w14:paraId="07A106AC" w14:textId="5A2BCB07" w:rsidR="00F91F32" w:rsidRPr="008968A5" w:rsidRDefault="007C681E" w:rsidP="00CE59EE">
            <w:r w:rsidRPr="008968A5">
              <w:t>“If the donor refuses to cooperate in the collection procedures, the collector shall inform FFD program management to obtain guidance on the actions to be taken.”</w:t>
            </w:r>
          </w:p>
        </w:tc>
      </w:tr>
      <w:tr w:rsidR="007C681E" w:rsidRPr="008968A5" w14:paraId="3AEC3A2B" w14:textId="77777777" w:rsidTr="007C681E">
        <w:trPr>
          <w:cantSplit/>
        </w:trPr>
        <w:tc>
          <w:tcPr>
            <w:tcW w:w="307" w:type="pct"/>
          </w:tcPr>
          <w:p w14:paraId="05CCA7C0" w14:textId="77777777" w:rsidR="007C681E" w:rsidRPr="008968A5" w:rsidRDefault="007C681E" w:rsidP="00776D49">
            <w:pPr>
              <w:jc w:val="center"/>
            </w:pPr>
            <w:r w:rsidRPr="008968A5">
              <w:lastRenderedPageBreak/>
              <w:t>C5</w:t>
            </w:r>
          </w:p>
        </w:tc>
        <w:tc>
          <w:tcPr>
            <w:tcW w:w="1149" w:type="pct"/>
          </w:tcPr>
          <w:p w14:paraId="174C329D" w14:textId="77777777" w:rsidR="007C681E" w:rsidRPr="008968A5" w:rsidRDefault="007C681E" w:rsidP="00776D49">
            <w:r w:rsidRPr="008968A5">
              <w:t>If for-cause drug and alcohol testing is being conducted, which test is performed first?</w:t>
            </w:r>
          </w:p>
        </w:tc>
        <w:tc>
          <w:tcPr>
            <w:tcW w:w="1497" w:type="pct"/>
          </w:tcPr>
          <w:p w14:paraId="613E7DE9" w14:textId="77777777" w:rsidR="007C681E" w:rsidRPr="008968A5" w:rsidRDefault="007C681E" w:rsidP="00DE43CA">
            <w:pPr>
              <w:keepNext/>
              <w:keepLines/>
              <w:numPr>
                <w:ilvl w:val="0"/>
                <w:numId w:val="3"/>
              </w:numPr>
              <w:tabs>
                <w:tab w:val="num" w:pos="380"/>
              </w:tabs>
              <w:overflowPunct w:val="0"/>
              <w:ind w:left="374"/>
              <w:textAlignment w:val="baseline"/>
            </w:pPr>
            <w:r w:rsidRPr="008968A5">
              <w:t>We always conduct alcohol testing first when a drug and alcohol tests are to be performed.</w:t>
            </w:r>
          </w:p>
          <w:p w14:paraId="35713B6C" w14:textId="77777777" w:rsidR="007C681E" w:rsidRPr="008968A5" w:rsidRDefault="007C681E" w:rsidP="00DE43CA">
            <w:pPr>
              <w:keepNext/>
              <w:keepLines/>
              <w:numPr>
                <w:ilvl w:val="0"/>
                <w:numId w:val="3"/>
              </w:numPr>
              <w:tabs>
                <w:tab w:val="num" w:pos="380"/>
              </w:tabs>
              <w:overflowPunct w:val="0"/>
              <w:ind w:left="374"/>
              <w:textAlignment w:val="baseline"/>
            </w:pPr>
            <w:r w:rsidRPr="008968A5">
              <w:t>Drug test.</w:t>
            </w:r>
          </w:p>
          <w:p w14:paraId="540167AA" w14:textId="77777777" w:rsidR="007C681E" w:rsidRPr="008968A5" w:rsidRDefault="007C681E" w:rsidP="00DE43CA">
            <w:pPr>
              <w:keepNext/>
              <w:keepLines/>
              <w:numPr>
                <w:ilvl w:val="0"/>
                <w:numId w:val="3"/>
              </w:numPr>
              <w:tabs>
                <w:tab w:val="num" w:pos="380"/>
              </w:tabs>
              <w:overflowPunct w:val="0"/>
              <w:ind w:left="374"/>
              <w:textAlignment w:val="baseline"/>
            </w:pPr>
            <w:r w:rsidRPr="008968A5">
              <w:t>Either or is fine.</w:t>
            </w:r>
          </w:p>
          <w:p w14:paraId="2963CF91" w14:textId="72C09089" w:rsidR="00BF52D6" w:rsidRPr="008968A5" w:rsidRDefault="007C681E" w:rsidP="00A95081">
            <w:pPr>
              <w:keepNext/>
              <w:keepLines/>
              <w:numPr>
                <w:ilvl w:val="0"/>
                <w:numId w:val="3"/>
              </w:numPr>
              <w:tabs>
                <w:tab w:val="num" w:pos="380"/>
              </w:tabs>
              <w:overflowPunct w:val="0"/>
              <w:ind w:left="374"/>
              <w:textAlignment w:val="baseline"/>
            </w:pPr>
            <w:r>
              <w:t>Other:</w:t>
            </w:r>
          </w:p>
        </w:tc>
        <w:tc>
          <w:tcPr>
            <w:tcW w:w="2047" w:type="pct"/>
          </w:tcPr>
          <w:p w14:paraId="751EBD79" w14:textId="43AA961B" w:rsidR="007C681E" w:rsidRPr="008968A5" w:rsidRDefault="007C681E" w:rsidP="00776D49">
            <w:r>
              <w:t>§ </w:t>
            </w:r>
            <w:r w:rsidRPr="008968A5">
              <w:t>26.93(b) states:</w:t>
            </w:r>
          </w:p>
          <w:p w14:paraId="3757B5F5" w14:textId="481D573D" w:rsidR="007C681E" w:rsidRPr="008968A5" w:rsidRDefault="007C681E" w:rsidP="00776D49">
            <w:r w:rsidRPr="008968A5">
              <w:t>“With the exception of the 15-minute waiting period, if necessary, the collector shall begin for-cause alcohol and/or drug testing as soon as reasonably practical after the decision is made that for-cause testing is required. When for-cause alcohol testing is required, alcohol testing may not be delayed by collecting a specimen for drug testing.”</w:t>
            </w:r>
          </w:p>
        </w:tc>
      </w:tr>
      <w:tr w:rsidR="007C681E" w:rsidRPr="008968A5" w14:paraId="0D921927" w14:textId="77777777" w:rsidTr="007C681E">
        <w:trPr>
          <w:cantSplit/>
        </w:trPr>
        <w:tc>
          <w:tcPr>
            <w:tcW w:w="307" w:type="pct"/>
          </w:tcPr>
          <w:p w14:paraId="13804603" w14:textId="77777777" w:rsidR="007C681E" w:rsidRPr="008968A5" w:rsidRDefault="007C681E" w:rsidP="00776D49">
            <w:pPr>
              <w:jc w:val="center"/>
            </w:pPr>
            <w:r w:rsidRPr="008968A5">
              <w:t>C6</w:t>
            </w:r>
          </w:p>
        </w:tc>
        <w:tc>
          <w:tcPr>
            <w:tcW w:w="1149" w:type="pct"/>
          </w:tcPr>
          <w:p w14:paraId="3B0A9205" w14:textId="024D6227" w:rsidR="007C681E" w:rsidRDefault="007C681E" w:rsidP="00776D49">
            <w:r w:rsidRPr="008968A5">
              <w:t>What steps must be taken if a donor states that he or she had eaten, drank, belched, or put anything into his or her mouth,</w:t>
            </w:r>
          </w:p>
          <w:p w14:paraId="1F9094BF" w14:textId="77F8ED52" w:rsidR="007C681E" w:rsidRPr="008968A5" w:rsidRDefault="007C681E" w:rsidP="00776D49">
            <w:r>
              <w:t>1</w:t>
            </w:r>
            <w:r w:rsidRPr="008968A5">
              <w:t>5</w:t>
            </w:r>
            <w:r>
              <w:t> minutes</w:t>
            </w:r>
            <w:r w:rsidRPr="008968A5">
              <w:t xml:space="preserve"> prior to the initial breath test?</w:t>
            </w:r>
          </w:p>
        </w:tc>
        <w:tc>
          <w:tcPr>
            <w:tcW w:w="1497" w:type="pct"/>
          </w:tcPr>
          <w:p w14:paraId="08A72F71" w14:textId="77777777" w:rsidR="007C681E" w:rsidRPr="008968A5" w:rsidRDefault="007C681E" w:rsidP="00DE43CA">
            <w:pPr>
              <w:keepNext/>
              <w:keepLines/>
              <w:numPr>
                <w:ilvl w:val="0"/>
                <w:numId w:val="3"/>
              </w:numPr>
              <w:tabs>
                <w:tab w:val="num" w:pos="380"/>
              </w:tabs>
              <w:overflowPunct w:val="0"/>
              <w:ind w:left="374"/>
              <w:textAlignment w:val="baseline"/>
            </w:pPr>
            <w:r w:rsidRPr="008968A5">
              <w:t>Implement a 15-minute waiting period and explain that the initial and, if needed, confirmatory tests, will be conducted at the end of the period.</w:t>
            </w:r>
          </w:p>
          <w:p w14:paraId="10D3C38B" w14:textId="77777777" w:rsidR="007C681E" w:rsidRPr="008968A5" w:rsidRDefault="007C681E" w:rsidP="00DE43CA">
            <w:pPr>
              <w:keepNext/>
              <w:keepLines/>
              <w:numPr>
                <w:ilvl w:val="0"/>
                <w:numId w:val="3"/>
              </w:numPr>
              <w:tabs>
                <w:tab w:val="num" w:pos="380"/>
              </w:tabs>
              <w:overflowPunct w:val="0"/>
              <w:ind w:left="374"/>
              <w:textAlignment w:val="baseline"/>
            </w:pPr>
            <w:r w:rsidRPr="008968A5">
              <w:t>Implement a waiting period of uncertain length.</w:t>
            </w:r>
          </w:p>
          <w:p w14:paraId="27015588"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793B186C" w14:textId="426DCCBE" w:rsidR="00BF52D6" w:rsidRPr="00CF0574" w:rsidRDefault="007C681E" w:rsidP="00A95081">
            <w:pPr>
              <w:keepNext/>
              <w:keepLines/>
              <w:numPr>
                <w:ilvl w:val="0"/>
                <w:numId w:val="3"/>
              </w:numPr>
              <w:tabs>
                <w:tab w:val="num" w:pos="380"/>
              </w:tabs>
              <w:overflowPunct w:val="0"/>
              <w:spacing w:after="60"/>
              <w:ind w:left="374"/>
              <w:textAlignment w:val="baseline"/>
            </w:pPr>
            <w:r>
              <w:t>Other:</w:t>
            </w:r>
          </w:p>
        </w:tc>
        <w:tc>
          <w:tcPr>
            <w:tcW w:w="2047" w:type="pct"/>
          </w:tcPr>
          <w:p w14:paraId="6B24D527" w14:textId="0544AE28" w:rsidR="007C681E" w:rsidRPr="008968A5" w:rsidRDefault="007C681E" w:rsidP="00776D49">
            <w:r>
              <w:t>§ </w:t>
            </w:r>
            <w:r w:rsidRPr="008968A5">
              <w:t>26.93(a) states:</w:t>
            </w:r>
          </w:p>
          <w:p w14:paraId="7F1224FC" w14:textId="05CE423E" w:rsidR="007C681E" w:rsidRPr="008968A5" w:rsidRDefault="007C681E" w:rsidP="00776D49">
            <w:r w:rsidRPr="008968A5">
              <w:t>“(</w:t>
            </w:r>
            <w:r w:rsidRPr="00742EDA">
              <w:t>3</w:t>
            </w:r>
            <w:r w:rsidRPr="008968A5">
              <w:t xml:space="preserve">) If the donor states that he or she has engaged in any of the activities listed in paragraph (a)(1) of this </w:t>
            </w:r>
            <w:r w:rsidR="0026251F">
              <w:t>section</w:t>
            </w:r>
            <w:r w:rsidRPr="008968A5">
              <w:t>, inform the donor that a 15-minute waiting period is necessary to prevent an accumulation of mouth alcohol from leading to an artificially hi</w:t>
            </w:r>
            <w:r>
              <w:t>gh reading.</w:t>
            </w:r>
            <w:r w:rsidR="00F6172A">
              <w:t>..</w:t>
            </w:r>
          </w:p>
          <w:p w14:paraId="7621E66F" w14:textId="3EFD1784" w:rsidR="007C681E" w:rsidRPr="00CF0574" w:rsidRDefault="007C681E" w:rsidP="00776D49">
            <w:r>
              <w:t>(</w:t>
            </w:r>
            <w:r w:rsidRPr="00742EDA">
              <w:t>5</w:t>
            </w:r>
            <w:r>
              <w:t xml:space="preserve">) Explain that </w:t>
            </w:r>
            <w:r w:rsidRPr="008968A5">
              <w:t>the initial and confirmatory tests,</w:t>
            </w:r>
            <w:r>
              <w:t xml:space="preserve"> </w:t>
            </w:r>
            <w:r w:rsidRPr="008968A5">
              <w:t xml:space="preserve">if a confirmatory test is necessary, will be conducted at the end of the waiting period, even if the donor has </w:t>
            </w:r>
            <w:r>
              <w:t>not followed the instructions.”</w:t>
            </w:r>
          </w:p>
        </w:tc>
      </w:tr>
      <w:tr w:rsidR="007C681E" w:rsidRPr="008968A5" w14:paraId="63E256AD" w14:textId="77777777" w:rsidTr="007C681E">
        <w:trPr>
          <w:cantSplit/>
        </w:trPr>
        <w:tc>
          <w:tcPr>
            <w:tcW w:w="307" w:type="pct"/>
          </w:tcPr>
          <w:p w14:paraId="38DBA524" w14:textId="77777777" w:rsidR="007C681E" w:rsidRPr="008968A5" w:rsidRDefault="007C681E" w:rsidP="00776D49">
            <w:pPr>
              <w:jc w:val="center"/>
              <w:rPr>
                <w:highlight w:val="yellow"/>
              </w:rPr>
            </w:pPr>
            <w:r w:rsidRPr="008968A5">
              <w:lastRenderedPageBreak/>
              <w:t>C7</w:t>
            </w:r>
          </w:p>
        </w:tc>
        <w:tc>
          <w:tcPr>
            <w:tcW w:w="1149" w:type="pct"/>
          </w:tcPr>
          <w:p w14:paraId="5D5B23DA" w14:textId="77777777" w:rsidR="007C681E" w:rsidRPr="008968A5" w:rsidRDefault="007C681E" w:rsidP="00776D49">
            <w:pPr>
              <w:rPr>
                <w:highlight w:val="yellow"/>
              </w:rPr>
            </w:pPr>
            <w:r w:rsidRPr="008968A5">
              <w:t xml:space="preserve">If problems occur while administering a breath test that requires an additional collection(s), which is the valid test result? </w:t>
            </w:r>
          </w:p>
        </w:tc>
        <w:tc>
          <w:tcPr>
            <w:tcW w:w="1497" w:type="pct"/>
          </w:tcPr>
          <w:p w14:paraId="0C7B50DE" w14:textId="77777777" w:rsidR="007C681E" w:rsidRPr="008968A5" w:rsidRDefault="007C681E" w:rsidP="00DE43CA">
            <w:pPr>
              <w:keepNext/>
              <w:keepLines/>
              <w:numPr>
                <w:ilvl w:val="0"/>
                <w:numId w:val="3"/>
              </w:numPr>
              <w:tabs>
                <w:tab w:val="num" w:pos="380"/>
              </w:tabs>
              <w:overflowPunct w:val="0"/>
              <w:ind w:left="374"/>
              <w:textAlignment w:val="baseline"/>
            </w:pPr>
            <w:r w:rsidRPr="008968A5">
              <w:t>The first successful collection.</w:t>
            </w:r>
          </w:p>
          <w:p w14:paraId="71DA12FC"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5617528B" w14:textId="77777777" w:rsidR="007C681E" w:rsidRPr="008968A5" w:rsidRDefault="007C681E" w:rsidP="00DE43CA">
            <w:pPr>
              <w:keepNext/>
              <w:keepLines/>
              <w:numPr>
                <w:ilvl w:val="0"/>
                <w:numId w:val="3"/>
              </w:numPr>
              <w:tabs>
                <w:tab w:val="num" w:pos="380"/>
              </w:tabs>
              <w:overflowPunct w:val="0"/>
              <w:ind w:left="374"/>
              <w:textAlignment w:val="baseline"/>
            </w:pPr>
            <w:r>
              <w:t>Other:</w:t>
            </w:r>
          </w:p>
          <w:p w14:paraId="57C68838" w14:textId="77777777" w:rsidR="007C681E" w:rsidRDefault="007C681E" w:rsidP="00DE43CA">
            <w:pPr>
              <w:keepNext/>
              <w:keepLines/>
              <w:overflowPunct w:val="0"/>
              <w:textAlignment w:val="baseline"/>
            </w:pPr>
          </w:p>
          <w:p w14:paraId="1A9E286B" w14:textId="77777777" w:rsidR="007C681E" w:rsidRPr="005856B9" w:rsidRDefault="007C681E" w:rsidP="00DE43CA">
            <w:pPr>
              <w:keepNext/>
              <w:keepLines/>
              <w:overflowPunct w:val="0"/>
              <w:textAlignment w:val="baseline"/>
            </w:pPr>
          </w:p>
          <w:p w14:paraId="7664B17E" w14:textId="77777777" w:rsidR="007C681E" w:rsidRPr="008968A5" w:rsidRDefault="007C681E" w:rsidP="00776D49">
            <w:pPr>
              <w:tabs>
                <w:tab w:val="left" w:pos="435"/>
              </w:tabs>
              <w:rPr>
                <w:highlight w:val="yellow"/>
              </w:rPr>
            </w:pPr>
          </w:p>
        </w:tc>
        <w:tc>
          <w:tcPr>
            <w:tcW w:w="2047" w:type="pct"/>
          </w:tcPr>
          <w:p w14:paraId="0FFA3739" w14:textId="13F2FB0A" w:rsidR="007C681E" w:rsidRPr="008968A5" w:rsidRDefault="007C681E" w:rsidP="00776D49">
            <w:r>
              <w:t>§ </w:t>
            </w:r>
            <w:r w:rsidRPr="008968A5">
              <w:t>26.95(c) states:</w:t>
            </w:r>
            <w:r w:rsidR="0057322F">
              <w:t xml:space="preserve"> </w:t>
            </w:r>
            <w:r w:rsidR="00BC245D">
              <w:br/>
            </w:r>
            <w:r w:rsidRPr="008968A5">
              <w:t>“Unless problems in administering the breath test require an additional collection, only one breath specimen may be collected for the initial test. If an additional collection(s) is required, the collector shall rely on the test result from the first successful collection to determine the need for confirmatory testing.”</w:t>
            </w:r>
          </w:p>
          <w:p w14:paraId="0D253058" w14:textId="77777777" w:rsidR="007C681E" w:rsidRPr="008968A5" w:rsidRDefault="007C681E" w:rsidP="00776D49"/>
          <w:p w14:paraId="66BC6101" w14:textId="6B9576B6" w:rsidR="007C681E" w:rsidRPr="00CF0574" w:rsidRDefault="007C681E" w:rsidP="00776D49">
            <w:r>
              <w:t>§ </w:t>
            </w:r>
            <w:r w:rsidRPr="008968A5">
              <w:t>26.101(c) states:</w:t>
            </w:r>
            <w:r w:rsidR="0057322F">
              <w:t xml:space="preserve"> </w:t>
            </w:r>
            <w:r w:rsidR="00BC245D">
              <w:br/>
            </w:r>
            <w:r w:rsidRPr="008968A5">
              <w:t>“Unless there are problems in administering the breath test that require an additional collection, the collector shall collect only one breath specimen for the confirmatory test. If an additional collection(s) is required because of problems in administering the breath test, the collector shall rely on the breath specimen from the first successful collection to determine the confirmatory test result. Collection procedures may not require collectors to calculate an average or otherwise combine results from two or more breath specimens to determine</w:t>
            </w:r>
            <w:r>
              <w:t xml:space="preserve"> the confirmatory test result.”</w:t>
            </w:r>
          </w:p>
        </w:tc>
      </w:tr>
    </w:tbl>
    <w:p w14:paraId="7D241997" w14:textId="77777777" w:rsidR="00B21A1F" w:rsidRDefault="00B21A1F" w:rsidP="00776D49"/>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4"/>
        <w:gridCol w:w="2971"/>
        <w:gridCol w:w="3871"/>
        <w:gridCol w:w="5294"/>
      </w:tblGrid>
      <w:tr w:rsidR="00A36AFE" w:rsidRPr="008968A5" w14:paraId="20C91B8F" w14:textId="77777777" w:rsidTr="00DB2271">
        <w:trPr>
          <w:cantSplit/>
          <w:tblHeader/>
        </w:trPr>
        <w:tc>
          <w:tcPr>
            <w:tcW w:w="5000" w:type="pct"/>
            <w:gridSpan w:val="4"/>
            <w:shd w:val="clear" w:color="auto" w:fill="CCCCCC"/>
            <w:vAlign w:val="center"/>
          </w:tcPr>
          <w:p w14:paraId="4C9F92A1" w14:textId="5FF825C7" w:rsidR="00A36AFE" w:rsidRPr="00C35DC6" w:rsidRDefault="00A36AFE" w:rsidP="00776D49">
            <w:pPr>
              <w:keepNext/>
              <w:keepLines/>
            </w:pPr>
            <w:r w:rsidRPr="00C35DC6">
              <w:lastRenderedPageBreak/>
              <w:t>D.</w:t>
            </w:r>
            <w:r w:rsidR="0057322F">
              <w:t xml:space="preserve"> </w:t>
            </w:r>
            <w:r w:rsidR="00B962E4">
              <w:t xml:space="preserve">Breath Collection, </w:t>
            </w:r>
            <w:r w:rsidRPr="00C35DC6">
              <w:t>Observing the Facility</w:t>
            </w:r>
          </w:p>
        </w:tc>
      </w:tr>
      <w:tr w:rsidR="009D0345" w:rsidRPr="008968A5" w14:paraId="478FABC4" w14:textId="77777777" w:rsidTr="004E478E">
        <w:trPr>
          <w:cantSplit/>
          <w:tblHeader/>
        </w:trPr>
        <w:tc>
          <w:tcPr>
            <w:tcW w:w="307" w:type="pct"/>
          </w:tcPr>
          <w:p w14:paraId="5E32F418" w14:textId="0A48B383" w:rsidR="009D0345" w:rsidRPr="008968A5" w:rsidRDefault="009D0345" w:rsidP="00776D49">
            <w:pPr>
              <w:jc w:val="center"/>
            </w:pPr>
            <w:r w:rsidRPr="000F4D83">
              <w:t>Num.</w:t>
            </w:r>
          </w:p>
        </w:tc>
        <w:tc>
          <w:tcPr>
            <w:tcW w:w="1149" w:type="pct"/>
          </w:tcPr>
          <w:p w14:paraId="63CB30EE" w14:textId="221B5FE4" w:rsidR="009D0345" w:rsidRPr="008968A5" w:rsidRDefault="009D0345" w:rsidP="00776D49">
            <w:r w:rsidRPr="000F4D83">
              <w:t>Question</w:t>
            </w:r>
          </w:p>
        </w:tc>
        <w:tc>
          <w:tcPr>
            <w:tcW w:w="1497" w:type="pct"/>
          </w:tcPr>
          <w:p w14:paraId="0521101A" w14:textId="0F3A6341" w:rsidR="009D0345" w:rsidRPr="008968A5" w:rsidRDefault="009D0345" w:rsidP="00496144">
            <w:pPr>
              <w:keepNext/>
              <w:keepLines/>
              <w:overflowPunct w:val="0"/>
              <w:textAlignment w:val="baseline"/>
            </w:pPr>
            <w:r w:rsidRPr="000F4D83">
              <w:t>Answer</w:t>
            </w:r>
          </w:p>
        </w:tc>
        <w:tc>
          <w:tcPr>
            <w:tcW w:w="2047" w:type="pct"/>
          </w:tcPr>
          <w:p w14:paraId="60736FAA" w14:textId="4DFE7BA5" w:rsidR="009D0345" w:rsidRPr="008968A5" w:rsidRDefault="009D0345" w:rsidP="00776D49">
            <w:pPr>
              <w:keepNext/>
              <w:keepLines/>
            </w:pPr>
            <w:r w:rsidRPr="000F4D83">
              <w:t>NRC R</w:t>
            </w:r>
            <w:r>
              <w:t>egulation(s)</w:t>
            </w:r>
          </w:p>
        </w:tc>
      </w:tr>
      <w:tr w:rsidR="009D0345" w:rsidRPr="008968A5" w14:paraId="732F5EEC" w14:textId="77777777" w:rsidTr="004E478E">
        <w:trPr>
          <w:cantSplit/>
        </w:trPr>
        <w:tc>
          <w:tcPr>
            <w:tcW w:w="307" w:type="pct"/>
          </w:tcPr>
          <w:p w14:paraId="6DBD6454" w14:textId="77777777" w:rsidR="009D0345" w:rsidRPr="008968A5" w:rsidRDefault="009D0345" w:rsidP="00776D49">
            <w:pPr>
              <w:jc w:val="center"/>
            </w:pPr>
            <w:r w:rsidRPr="008968A5">
              <w:t>D1</w:t>
            </w:r>
          </w:p>
        </w:tc>
        <w:tc>
          <w:tcPr>
            <w:tcW w:w="1149" w:type="pct"/>
          </w:tcPr>
          <w:p w14:paraId="15BEDA76" w14:textId="77777777" w:rsidR="009D0345" w:rsidRPr="008968A5" w:rsidRDefault="009D0345" w:rsidP="00776D49">
            <w:r w:rsidRPr="008968A5">
              <w:t xml:space="preserve">Is the facility used for breath collections </w:t>
            </w:r>
            <w:proofErr w:type="gramStart"/>
            <w:r w:rsidRPr="008968A5">
              <w:t>secure at all times</w:t>
            </w:r>
            <w:proofErr w:type="gramEnd"/>
            <w:r w:rsidRPr="008968A5">
              <w:t>?</w:t>
            </w:r>
          </w:p>
        </w:tc>
        <w:tc>
          <w:tcPr>
            <w:tcW w:w="1497" w:type="pct"/>
          </w:tcPr>
          <w:p w14:paraId="55CFA2BA" w14:textId="6DBB2B90" w:rsidR="009D0345" w:rsidRPr="008968A5" w:rsidRDefault="009D0345" w:rsidP="00DE43CA">
            <w:pPr>
              <w:keepNext/>
              <w:keepLines/>
              <w:numPr>
                <w:ilvl w:val="0"/>
                <w:numId w:val="3"/>
              </w:numPr>
              <w:tabs>
                <w:tab w:val="num" w:pos="380"/>
              </w:tabs>
              <w:overflowPunct w:val="0"/>
              <w:ind w:left="374"/>
              <w:textAlignment w:val="baseline"/>
            </w:pPr>
            <w:r w:rsidRPr="008968A5">
              <w:t>Yes, only authorized collection site staff are permitted in the areas where specimen collections are conducted</w:t>
            </w:r>
            <w:r w:rsidR="009406DD">
              <w:t>,</w:t>
            </w:r>
            <w:r w:rsidRPr="008968A5">
              <w:t xml:space="preserve"> and equipment and materials are stored. All other persons are escorted when entering secure areas in the collection site.</w:t>
            </w:r>
          </w:p>
          <w:p w14:paraId="19A2ACD0" w14:textId="77777777" w:rsidR="009D0345" w:rsidRPr="008968A5" w:rsidRDefault="009D0345" w:rsidP="00DE43CA">
            <w:pPr>
              <w:keepNext/>
              <w:keepLines/>
              <w:numPr>
                <w:ilvl w:val="0"/>
                <w:numId w:val="3"/>
              </w:numPr>
              <w:tabs>
                <w:tab w:val="num" w:pos="380"/>
              </w:tabs>
              <w:overflowPunct w:val="0"/>
              <w:ind w:left="374"/>
              <w:textAlignment w:val="baseline"/>
            </w:pPr>
            <w:r w:rsidRPr="008968A5">
              <w:t>No, unauthorized staff have access to the collection area, equipment, and/or materials at times during the day.</w:t>
            </w:r>
          </w:p>
          <w:p w14:paraId="10CC68FA" w14:textId="77777777" w:rsidR="009D0345" w:rsidRPr="008968A5" w:rsidRDefault="009D0345" w:rsidP="00DE43CA">
            <w:pPr>
              <w:keepNext/>
              <w:keepLines/>
              <w:numPr>
                <w:ilvl w:val="0"/>
                <w:numId w:val="3"/>
              </w:numPr>
              <w:tabs>
                <w:tab w:val="num" w:pos="380"/>
              </w:tabs>
              <w:overflowPunct w:val="0"/>
              <w:ind w:left="374"/>
              <w:textAlignment w:val="baseline"/>
            </w:pPr>
            <w:r>
              <w:t>Other:</w:t>
            </w:r>
          </w:p>
          <w:p w14:paraId="408160BF" w14:textId="77777777" w:rsidR="009D0345" w:rsidRDefault="009D0345" w:rsidP="00DE43CA"/>
          <w:p w14:paraId="3E694AFD" w14:textId="77777777" w:rsidR="009D0345" w:rsidRDefault="009D0345" w:rsidP="00776D49"/>
          <w:p w14:paraId="0CE40841" w14:textId="77777777" w:rsidR="009D0345" w:rsidRPr="008968A5" w:rsidRDefault="009D0345" w:rsidP="00776D49"/>
        </w:tc>
        <w:tc>
          <w:tcPr>
            <w:tcW w:w="2047" w:type="pct"/>
          </w:tcPr>
          <w:p w14:paraId="231D5964" w14:textId="40831266" w:rsidR="009D0345" w:rsidRPr="008968A5" w:rsidRDefault="009D0345" w:rsidP="00776D49">
            <w:pPr>
              <w:keepNext/>
              <w:keepLines/>
            </w:pPr>
            <w:r>
              <w:t>§ </w:t>
            </w:r>
            <w:r w:rsidRPr="008968A5">
              <w:t>26.87(d) states:</w:t>
            </w:r>
          </w:p>
          <w:p w14:paraId="37FB1883" w14:textId="410DED70" w:rsidR="009D0345" w:rsidRPr="008968A5" w:rsidRDefault="009D0345" w:rsidP="00776D49">
            <w:pPr>
              <w:keepNext/>
              <w:keepLines/>
            </w:pPr>
            <w:r w:rsidRPr="008968A5">
              <w:t>“Licensees and other entities shall take the following measures to prevent unauthorized access to the collection site that could compromise the integrity of the collection process or the specimens</w:t>
            </w:r>
            <w:r w:rsidR="00683463" w:rsidRPr="0042021B">
              <w:t>.</w:t>
            </w:r>
          </w:p>
          <w:p w14:paraId="36E8227F" w14:textId="7F65B0C9" w:rsidR="009D0345" w:rsidRPr="008968A5" w:rsidRDefault="009D0345" w:rsidP="00776D49">
            <w:pPr>
              <w:keepNext/>
              <w:keepLines/>
            </w:pPr>
            <w:r w:rsidRPr="008968A5">
              <w:t xml:space="preserve">(1) Unauthorized personnel may not be permitted in any part of the designated collection site where specimens are collected or </w:t>
            </w:r>
            <w:proofErr w:type="gramStart"/>
            <w:r w:rsidRPr="008968A5">
              <w:t>stored;</w:t>
            </w:r>
            <w:proofErr w:type="gramEnd"/>
          </w:p>
          <w:p w14:paraId="028031DD" w14:textId="7B3C1823" w:rsidR="009D0345" w:rsidRPr="008968A5" w:rsidRDefault="009D0345" w:rsidP="00776D49">
            <w:pPr>
              <w:keepNext/>
              <w:keepLines/>
            </w:pPr>
            <w:r w:rsidRPr="008968A5">
              <w:t xml:space="preserve">(2) A designated collection site must be secure. If a collection site is dedicated solely to specimen collection, it must </w:t>
            </w:r>
            <w:proofErr w:type="gramStart"/>
            <w:r w:rsidRPr="008968A5">
              <w:t>be secure at all times</w:t>
            </w:r>
            <w:proofErr w:type="gramEnd"/>
            <w:r w:rsidRPr="008968A5">
              <w:t>. Methods of assuring security may include, but are not limited to, physical measures to control access, such as locked doors, alarms, or visual monitoring of the collection site when it is not occupied; and</w:t>
            </w:r>
          </w:p>
          <w:p w14:paraId="0B05A8F4" w14:textId="20E0CA9D" w:rsidR="00635DCF" w:rsidRPr="008968A5" w:rsidRDefault="009D0345" w:rsidP="00776D49">
            <w:pPr>
              <w:keepNext/>
              <w:keepLines/>
            </w:pPr>
            <w:r w:rsidRPr="008968A5">
              <w:t xml:space="preserve">(3) If a collection site cannot be dedicated solely to collecting specimens, the portion of the facility that is used for specimen collection must be secured and, during the </w:t>
            </w:r>
            <w:proofErr w:type="gramStart"/>
            <w:r w:rsidRPr="008968A5">
              <w:t>time period</w:t>
            </w:r>
            <w:proofErr w:type="gramEnd"/>
            <w:r w:rsidRPr="008968A5">
              <w:t xml:space="preserve"> during which a specimen is being collected, a sign must be posted to indicate that access is permitted </w:t>
            </w:r>
            <w:r w:rsidR="00DE43CA">
              <w:t>only for authorized personnel.”</w:t>
            </w:r>
          </w:p>
        </w:tc>
      </w:tr>
      <w:tr w:rsidR="009D0345" w:rsidRPr="008968A5" w14:paraId="132C10F5" w14:textId="77777777" w:rsidTr="004E478E">
        <w:trPr>
          <w:cantSplit/>
        </w:trPr>
        <w:tc>
          <w:tcPr>
            <w:tcW w:w="307" w:type="pct"/>
          </w:tcPr>
          <w:p w14:paraId="7B59831A" w14:textId="77777777" w:rsidR="009D0345" w:rsidRPr="008968A5" w:rsidRDefault="009D0345" w:rsidP="00776D49">
            <w:pPr>
              <w:jc w:val="center"/>
            </w:pPr>
            <w:r w:rsidRPr="008968A5">
              <w:lastRenderedPageBreak/>
              <w:t>D2</w:t>
            </w:r>
          </w:p>
        </w:tc>
        <w:tc>
          <w:tcPr>
            <w:tcW w:w="1149" w:type="pct"/>
          </w:tcPr>
          <w:p w14:paraId="3407656C" w14:textId="40B4FEF4" w:rsidR="009D0345" w:rsidRPr="008968A5" w:rsidRDefault="009D0345" w:rsidP="00776D49">
            <w:r w:rsidRPr="008968A5">
              <w:t xml:space="preserve">Has each breath collector received training in accordance with </w:t>
            </w:r>
            <w:r>
              <w:t>10 CFR 26.85?</w:t>
            </w:r>
          </w:p>
          <w:p w14:paraId="1ACAA625" w14:textId="77777777" w:rsidR="009D0345" w:rsidRPr="008968A5" w:rsidRDefault="009D0345" w:rsidP="00776D49"/>
          <w:p w14:paraId="6B549EF9" w14:textId="77777777" w:rsidR="009D0345" w:rsidRPr="008968A5" w:rsidRDefault="009D0345" w:rsidP="00776D49">
            <w:pPr>
              <w:rPr>
                <w:b/>
              </w:rPr>
            </w:pPr>
            <w:r w:rsidRPr="00D74D96">
              <w:t>[</w:t>
            </w:r>
            <w:r w:rsidRPr="00C35DC6">
              <w:t>Examine training records]</w:t>
            </w:r>
          </w:p>
        </w:tc>
        <w:tc>
          <w:tcPr>
            <w:tcW w:w="1497" w:type="pct"/>
          </w:tcPr>
          <w:p w14:paraId="2863A5E1" w14:textId="25D64DFC" w:rsidR="009D0345" w:rsidRPr="008968A5" w:rsidRDefault="009D0345" w:rsidP="00DE43CA">
            <w:pPr>
              <w:keepNext/>
              <w:keepLines/>
              <w:numPr>
                <w:ilvl w:val="0"/>
                <w:numId w:val="3"/>
              </w:numPr>
              <w:tabs>
                <w:tab w:val="num" w:pos="380"/>
              </w:tabs>
              <w:overflowPunct w:val="0"/>
              <w:ind w:left="374"/>
              <w:textAlignment w:val="baseline"/>
            </w:pPr>
            <w:r w:rsidRPr="008968A5">
              <w:t>Adequate training was conducted</w:t>
            </w:r>
            <w:r w:rsidR="009406DD">
              <w:t>,</w:t>
            </w:r>
            <w:r w:rsidRPr="008968A5">
              <w:t xml:space="preserve"> and records were produced.</w:t>
            </w:r>
          </w:p>
          <w:p w14:paraId="11DF601D" w14:textId="4B76E023" w:rsidR="009D0345" w:rsidRPr="008968A5" w:rsidRDefault="009D0345" w:rsidP="00DE43CA">
            <w:pPr>
              <w:keepNext/>
              <w:keepLines/>
              <w:numPr>
                <w:ilvl w:val="0"/>
                <w:numId w:val="3"/>
              </w:numPr>
              <w:tabs>
                <w:tab w:val="num" w:pos="380"/>
              </w:tabs>
              <w:overflowPunct w:val="0"/>
              <w:ind w:left="374"/>
              <w:textAlignment w:val="baseline"/>
            </w:pPr>
            <w:r w:rsidRPr="008968A5">
              <w:t>Training was not conducted.</w:t>
            </w:r>
            <w:r w:rsidR="0057322F">
              <w:t xml:space="preserve"> </w:t>
            </w:r>
          </w:p>
          <w:p w14:paraId="4176F4ED" w14:textId="77777777" w:rsidR="009D0345" w:rsidRPr="008968A5" w:rsidRDefault="009D0345" w:rsidP="00DE43CA">
            <w:pPr>
              <w:keepNext/>
              <w:keepLines/>
              <w:numPr>
                <w:ilvl w:val="0"/>
                <w:numId w:val="3"/>
              </w:numPr>
              <w:tabs>
                <w:tab w:val="num" w:pos="380"/>
              </w:tabs>
              <w:overflowPunct w:val="0"/>
              <w:ind w:left="374"/>
              <w:textAlignment w:val="baseline"/>
            </w:pPr>
            <w:r w:rsidRPr="008968A5">
              <w:t>Training was conducted, but certificates were not found for all collectors.</w:t>
            </w:r>
          </w:p>
          <w:p w14:paraId="0B9F1160" w14:textId="77777777" w:rsidR="009D0345" w:rsidRPr="008968A5" w:rsidRDefault="009D0345" w:rsidP="00DE43CA">
            <w:pPr>
              <w:keepNext/>
              <w:keepLines/>
              <w:numPr>
                <w:ilvl w:val="0"/>
                <w:numId w:val="3"/>
              </w:numPr>
              <w:tabs>
                <w:tab w:val="num" w:pos="380"/>
              </w:tabs>
              <w:overflowPunct w:val="0"/>
              <w:ind w:left="374"/>
              <w:textAlignment w:val="baseline"/>
            </w:pPr>
            <w:r>
              <w:t>Other:</w:t>
            </w:r>
          </w:p>
          <w:p w14:paraId="686EB050" w14:textId="77777777" w:rsidR="009D0345" w:rsidRDefault="009D0345" w:rsidP="00DE43CA">
            <w:pPr>
              <w:keepNext/>
              <w:keepLines/>
              <w:overflowPunct w:val="0"/>
              <w:ind w:left="14"/>
              <w:textAlignment w:val="baseline"/>
            </w:pPr>
          </w:p>
          <w:p w14:paraId="796ED62F" w14:textId="77777777" w:rsidR="009D0345" w:rsidRDefault="009D0345" w:rsidP="0074729A">
            <w:pPr>
              <w:keepNext/>
              <w:keepLines/>
              <w:overflowPunct w:val="0"/>
              <w:spacing w:after="60"/>
              <w:ind w:left="14"/>
              <w:textAlignment w:val="baseline"/>
            </w:pPr>
          </w:p>
          <w:p w14:paraId="706A4B37" w14:textId="77777777" w:rsidR="009D0345" w:rsidRPr="005856B9" w:rsidRDefault="009D0345" w:rsidP="0074729A">
            <w:pPr>
              <w:keepNext/>
              <w:keepLines/>
              <w:overflowPunct w:val="0"/>
              <w:spacing w:after="60"/>
              <w:ind w:left="14"/>
              <w:textAlignment w:val="baseline"/>
            </w:pPr>
          </w:p>
        </w:tc>
        <w:tc>
          <w:tcPr>
            <w:tcW w:w="2047" w:type="pct"/>
          </w:tcPr>
          <w:p w14:paraId="38D477CA" w14:textId="2A818E6F" w:rsidR="009D0345" w:rsidRPr="00227024" w:rsidRDefault="009D0345" w:rsidP="00776D49">
            <w:pPr>
              <w:rPr>
                <w:sz w:val="21"/>
                <w:szCs w:val="21"/>
              </w:rPr>
            </w:pPr>
            <w:r w:rsidRPr="00227024">
              <w:rPr>
                <w:sz w:val="21"/>
                <w:szCs w:val="21"/>
              </w:rPr>
              <w:t>§ 26.85(</w:t>
            </w:r>
            <w:r w:rsidR="00A95081" w:rsidRPr="00227024">
              <w:rPr>
                <w:sz w:val="21"/>
                <w:szCs w:val="21"/>
              </w:rPr>
              <w:t>a</w:t>
            </w:r>
            <w:r w:rsidRPr="00227024">
              <w:rPr>
                <w:sz w:val="21"/>
                <w:szCs w:val="21"/>
              </w:rPr>
              <w:t>) states:</w:t>
            </w:r>
          </w:p>
          <w:p w14:paraId="4A044F22" w14:textId="28A1AEF2" w:rsidR="009D0345" w:rsidRPr="00227024" w:rsidRDefault="009D0345" w:rsidP="00776D49">
            <w:pPr>
              <w:rPr>
                <w:sz w:val="21"/>
                <w:szCs w:val="21"/>
              </w:rPr>
            </w:pPr>
            <w:r w:rsidRPr="00227024">
              <w:rPr>
                <w:sz w:val="21"/>
                <w:szCs w:val="21"/>
              </w:rPr>
              <w:t>“</w:t>
            </w:r>
            <w:r w:rsidR="00A95081" w:rsidRPr="00227024">
              <w:rPr>
                <w:i/>
                <w:sz w:val="21"/>
                <w:szCs w:val="21"/>
              </w:rPr>
              <w:t>Collector qualifications</w:t>
            </w:r>
            <w:r w:rsidR="00A95081" w:rsidRPr="00227024">
              <w:rPr>
                <w:sz w:val="21"/>
                <w:szCs w:val="21"/>
              </w:rPr>
              <w:t xml:space="preserve">. Each </w:t>
            </w:r>
            <w:r w:rsidRPr="00227024">
              <w:rPr>
                <w:sz w:val="21"/>
                <w:szCs w:val="21"/>
              </w:rPr>
              <w:t xml:space="preserve">collector shall be knowledgeable of the requirements of this part and the FFD policy and procedures of the licensee or other entity for whom collections are </w:t>
            </w:r>
            <w:proofErr w:type="gramStart"/>
            <w:r w:rsidRPr="00227024">
              <w:rPr>
                <w:sz w:val="21"/>
                <w:szCs w:val="21"/>
              </w:rPr>
              <w:t>performed, and</w:t>
            </w:r>
            <w:proofErr w:type="gramEnd"/>
            <w:r w:rsidRPr="00227024">
              <w:rPr>
                <w:sz w:val="21"/>
                <w:szCs w:val="21"/>
              </w:rPr>
              <w:t xml:space="preserve"> shall keep current on any changes to </w:t>
            </w:r>
            <w:r w:rsidR="00E86F3E" w:rsidRPr="00227024">
              <w:rPr>
                <w:sz w:val="21"/>
                <w:szCs w:val="21"/>
              </w:rPr>
              <w:t>t</w:t>
            </w:r>
            <w:r w:rsidR="00A95081" w:rsidRPr="00227024">
              <w:rPr>
                <w:sz w:val="21"/>
                <w:szCs w:val="21"/>
              </w:rPr>
              <w:t>he</w:t>
            </w:r>
            <w:r w:rsidRPr="00227024">
              <w:rPr>
                <w:sz w:val="21"/>
                <w:szCs w:val="21"/>
              </w:rPr>
              <w:t xml:space="preserve"> collection procedures</w:t>
            </w:r>
            <w:r w:rsidR="00B56609" w:rsidRPr="00227024">
              <w:rPr>
                <w:sz w:val="21"/>
                <w:szCs w:val="21"/>
              </w:rPr>
              <w:t xml:space="preserve"> </w:t>
            </w:r>
            <w:r w:rsidR="00A95081" w:rsidRPr="00227024">
              <w:rPr>
                <w:sz w:val="21"/>
                <w:szCs w:val="21"/>
              </w:rPr>
              <w:t>for each specimen the individual is qualified to collect under this part. Each c</w:t>
            </w:r>
            <w:r w:rsidRPr="00227024">
              <w:rPr>
                <w:sz w:val="21"/>
                <w:szCs w:val="21"/>
              </w:rPr>
              <w:t xml:space="preserve">ollector shall receive qualification training </w:t>
            </w:r>
            <w:r w:rsidR="00A95081" w:rsidRPr="00227024">
              <w:rPr>
                <w:sz w:val="21"/>
                <w:szCs w:val="21"/>
              </w:rPr>
              <w:t>that meets</w:t>
            </w:r>
            <w:r w:rsidRPr="00227024">
              <w:rPr>
                <w:sz w:val="21"/>
                <w:szCs w:val="21"/>
              </w:rPr>
              <w:t xml:space="preserve"> the requirements of this paragraph and demonstrate proficiency in applying the requirements of this paragraph before serving as a collector.</w:t>
            </w:r>
            <w:r w:rsidR="0057322F">
              <w:rPr>
                <w:sz w:val="21"/>
                <w:szCs w:val="21"/>
              </w:rPr>
              <w:t xml:space="preserve"> </w:t>
            </w:r>
            <w:r w:rsidRPr="00227024">
              <w:rPr>
                <w:sz w:val="21"/>
                <w:szCs w:val="21"/>
              </w:rPr>
              <w:t>At a minimum, qualification training must provide instruction on the following subjects:</w:t>
            </w:r>
          </w:p>
          <w:p w14:paraId="225CA185" w14:textId="21300BDC" w:rsidR="009D0345" w:rsidRPr="00227024" w:rsidRDefault="009D0345" w:rsidP="00776D49">
            <w:pPr>
              <w:rPr>
                <w:sz w:val="21"/>
                <w:szCs w:val="21"/>
              </w:rPr>
            </w:pPr>
            <w:r w:rsidRPr="00227024">
              <w:rPr>
                <w:sz w:val="21"/>
                <w:szCs w:val="21"/>
              </w:rPr>
              <w:t>(1)</w:t>
            </w:r>
            <w:r w:rsidR="009F255D" w:rsidRPr="009F255D">
              <w:rPr>
                <w:sz w:val="21"/>
                <w:szCs w:val="21"/>
              </w:rPr>
              <w:t xml:space="preserve"> </w:t>
            </w:r>
            <w:r w:rsidR="009F255D" w:rsidRPr="00227024">
              <w:rPr>
                <w:sz w:val="21"/>
                <w:szCs w:val="21"/>
              </w:rPr>
              <w:t xml:space="preserve">All steps necessary to complete a collection correctly and the proper completion and transmission of the Federal </w:t>
            </w:r>
            <w:proofErr w:type="gramStart"/>
            <w:r w:rsidR="009F255D" w:rsidRPr="00227024">
              <w:rPr>
                <w:sz w:val="21"/>
                <w:szCs w:val="21"/>
              </w:rPr>
              <w:t>CCF</w:t>
            </w:r>
            <w:r w:rsidRPr="00227024">
              <w:rPr>
                <w:sz w:val="21"/>
                <w:szCs w:val="21"/>
              </w:rPr>
              <w:t>;</w:t>
            </w:r>
            <w:proofErr w:type="gramEnd"/>
          </w:p>
          <w:p w14:paraId="0E611471" w14:textId="77777777" w:rsidR="00A95081" w:rsidRPr="00A95081" w:rsidRDefault="00A95081" w:rsidP="00A95081">
            <w:pPr>
              <w:rPr>
                <w:sz w:val="21"/>
                <w:szCs w:val="21"/>
              </w:rPr>
            </w:pPr>
            <w:r w:rsidRPr="00227024">
              <w:rPr>
                <w:sz w:val="21"/>
                <w:szCs w:val="21"/>
              </w:rPr>
              <w:t>(2</w:t>
            </w:r>
            <w:r w:rsidR="00B915C1" w:rsidRPr="00227024">
              <w:rPr>
                <w:sz w:val="21"/>
                <w:szCs w:val="21"/>
              </w:rPr>
              <w:t>) Methods to address ‘‘problem’’ collections, including, but not limited to</w:t>
            </w:r>
            <w:r w:rsidR="006204F1" w:rsidRPr="00A95081">
              <w:rPr>
                <w:sz w:val="21"/>
                <w:szCs w:val="21"/>
              </w:rPr>
              <w:t>:</w:t>
            </w:r>
          </w:p>
          <w:p w14:paraId="3D59E0D5" w14:textId="77777777" w:rsidR="00A95081" w:rsidRPr="00A95081" w:rsidRDefault="00A95081" w:rsidP="00A95081">
            <w:pPr>
              <w:rPr>
                <w:sz w:val="21"/>
                <w:szCs w:val="21"/>
              </w:rPr>
            </w:pPr>
            <w:r w:rsidRPr="00A95081">
              <w:rPr>
                <w:sz w:val="21"/>
                <w:szCs w:val="21"/>
              </w:rPr>
              <w:t>(</w:t>
            </w:r>
            <w:proofErr w:type="spellStart"/>
            <w:r w:rsidRPr="00A95081">
              <w:rPr>
                <w:sz w:val="21"/>
                <w:szCs w:val="21"/>
              </w:rPr>
              <w:t>i</w:t>
            </w:r>
            <w:proofErr w:type="spellEnd"/>
            <w:r w:rsidRPr="00A95081">
              <w:rPr>
                <w:sz w:val="21"/>
                <w:szCs w:val="21"/>
              </w:rPr>
              <w:t>) Inability to provide a specimen (e.g., “shy bladder” for a urine specimen, “shy lung” for a breath specimen, dry mouth for an oral fluid specimen); and</w:t>
            </w:r>
          </w:p>
          <w:p w14:paraId="2F665064" w14:textId="3D136763" w:rsidR="00B915C1" w:rsidRPr="00227024" w:rsidRDefault="00A95081" w:rsidP="000B3EDC">
            <w:pPr>
              <w:rPr>
                <w:sz w:val="21"/>
                <w:szCs w:val="21"/>
              </w:rPr>
            </w:pPr>
            <w:r w:rsidRPr="00A95081">
              <w:rPr>
                <w:sz w:val="21"/>
                <w:szCs w:val="21"/>
              </w:rPr>
              <w:t>(ii) Attempts</w:t>
            </w:r>
            <w:r>
              <w:rPr>
                <w:sz w:val="21"/>
                <w:szCs w:val="21"/>
              </w:rPr>
              <w:t xml:space="preserve"> </w:t>
            </w:r>
            <w:r w:rsidR="000B3EDC" w:rsidRPr="00227024">
              <w:rPr>
                <w:sz w:val="21"/>
                <w:szCs w:val="21"/>
              </w:rPr>
              <w:t xml:space="preserve">to tamper with a </w:t>
            </w:r>
            <w:proofErr w:type="gramStart"/>
            <w:r w:rsidR="000B3EDC" w:rsidRPr="00227024">
              <w:rPr>
                <w:sz w:val="21"/>
                <w:szCs w:val="21"/>
              </w:rPr>
              <w:t>specimen;</w:t>
            </w:r>
            <w:proofErr w:type="gramEnd"/>
          </w:p>
          <w:p w14:paraId="56AD40CF" w14:textId="61208B62" w:rsidR="009D0345" w:rsidRPr="00A95081" w:rsidRDefault="009D0345" w:rsidP="00776D49">
            <w:pPr>
              <w:rPr>
                <w:sz w:val="21"/>
                <w:szCs w:val="21"/>
              </w:rPr>
            </w:pPr>
            <w:r w:rsidRPr="00A95081">
              <w:rPr>
                <w:sz w:val="21"/>
                <w:szCs w:val="21"/>
              </w:rPr>
              <w:t>(</w:t>
            </w:r>
            <w:r w:rsidR="00A95081" w:rsidRPr="00227024">
              <w:rPr>
                <w:sz w:val="21"/>
                <w:szCs w:val="21"/>
              </w:rPr>
              <w:t>3</w:t>
            </w:r>
            <w:r w:rsidRPr="00A95081">
              <w:rPr>
                <w:sz w:val="21"/>
                <w:szCs w:val="21"/>
              </w:rPr>
              <w:t xml:space="preserve">) Operation of the particular </w:t>
            </w:r>
            <w:r w:rsidR="00A95081" w:rsidRPr="00306C0D">
              <w:rPr>
                <w:sz w:val="21"/>
                <w:szCs w:val="21"/>
              </w:rPr>
              <w:t xml:space="preserve">specimen collection or </w:t>
            </w:r>
            <w:r w:rsidRPr="00A95081">
              <w:rPr>
                <w:sz w:val="21"/>
                <w:szCs w:val="21"/>
              </w:rPr>
              <w:t>alcohol testing device(s) [</w:t>
            </w:r>
            <w:r w:rsidR="00A95081" w:rsidRPr="00A95081">
              <w:rPr>
                <w:sz w:val="21"/>
                <w:szCs w:val="21"/>
              </w:rPr>
              <w:t>e.g.,</w:t>
            </w:r>
            <w:r w:rsidRPr="00A95081">
              <w:rPr>
                <w:sz w:val="21"/>
                <w:szCs w:val="21"/>
              </w:rPr>
              <w:t xml:space="preserve"> alcohol screening device (ASD)</w:t>
            </w:r>
            <w:r w:rsidR="00720764" w:rsidRPr="00A95081">
              <w:rPr>
                <w:sz w:val="21"/>
                <w:szCs w:val="21"/>
              </w:rPr>
              <w:t>,</w:t>
            </w:r>
            <w:r w:rsidRPr="00A95081">
              <w:rPr>
                <w:sz w:val="21"/>
                <w:szCs w:val="21"/>
              </w:rPr>
              <w:t xml:space="preserve"> EBT</w:t>
            </w:r>
            <w:r w:rsidR="00720764" w:rsidRPr="00A95081">
              <w:rPr>
                <w:sz w:val="21"/>
                <w:szCs w:val="21"/>
              </w:rPr>
              <w:t>,</w:t>
            </w:r>
            <w:r w:rsidR="00A95081" w:rsidRPr="00A95081">
              <w:rPr>
                <w:sz w:val="21"/>
                <w:szCs w:val="21"/>
              </w:rPr>
              <w:t xml:space="preserve"> oral fluid</w:t>
            </w:r>
            <w:r w:rsidRPr="00A95081">
              <w:rPr>
                <w:sz w:val="21"/>
                <w:szCs w:val="21"/>
              </w:rPr>
              <w:t xml:space="preserve">] to be used, consistent with the most recent version of the manufacturers’ </w:t>
            </w:r>
            <w:proofErr w:type="gramStart"/>
            <w:r w:rsidRPr="00A95081">
              <w:rPr>
                <w:sz w:val="21"/>
                <w:szCs w:val="21"/>
              </w:rPr>
              <w:t>instructions;</w:t>
            </w:r>
            <w:proofErr w:type="gramEnd"/>
          </w:p>
          <w:p w14:paraId="34D2639F" w14:textId="47420B7F" w:rsidR="009D0345" w:rsidRPr="00A95081" w:rsidRDefault="009D0345" w:rsidP="00776D49">
            <w:pPr>
              <w:rPr>
                <w:sz w:val="21"/>
                <w:szCs w:val="21"/>
              </w:rPr>
            </w:pPr>
            <w:r w:rsidRPr="00A95081">
              <w:rPr>
                <w:sz w:val="21"/>
                <w:szCs w:val="21"/>
              </w:rPr>
              <w:t>(4) How to correct problems in collections; and</w:t>
            </w:r>
          </w:p>
          <w:p w14:paraId="34C19656" w14:textId="3E4C46E7" w:rsidR="00635DCF" w:rsidRPr="00A95081" w:rsidRDefault="009D0345" w:rsidP="00776D49">
            <w:pPr>
              <w:keepNext/>
              <w:keepLines/>
              <w:rPr>
                <w:sz w:val="21"/>
                <w:szCs w:val="21"/>
              </w:rPr>
            </w:pPr>
            <w:r w:rsidRPr="00A95081">
              <w:rPr>
                <w:sz w:val="21"/>
                <w:szCs w:val="21"/>
              </w:rPr>
              <w:t>(5) The collector’s responsibility for maintaining the integrity of the specimen collection process, carefully ensuring the privacy of the donor, and avoiding any conduct or remarks that might be construed as accusatorial or otherwi</w:t>
            </w:r>
            <w:r w:rsidR="00DE43CA" w:rsidRPr="00A95081">
              <w:rPr>
                <w:sz w:val="21"/>
                <w:szCs w:val="21"/>
              </w:rPr>
              <w:t>se offensive or inappropriate</w:t>
            </w:r>
            <w:r w:rsidR="00E04178" w:rsidRPr="00A95081">
              <w:rPr>
                <w:sz w:val="21"/>
                <w:szCs w:val="21"/>
              </w:rPr>
              <w:t>,</w:t>
            </w:r>
            <w:r w:rsidR="00A95081" w:rsidRPr="00A95081">
              <w:rPr>
                <w:sz w:val="21"/>
                <w:szCs w:val="21"/>
              </w:rPr>
              <w:t xml:space="preserve"> and the specimen transfer process, if applicable</w:t>
            </w:r>
            <w:r w:rsidR="00DE43CA" w:rsidRPr="00A95081">
              <w:rPr>
                <w:sz w:val="21"/>
                <w:szCs w:val="21"/>
              </w:rPr>
              <w:t>.”</w:t>
            </w:r>
          </w:p>
        </w:tc>
      </w:tr>
      <w:tr w:rsidR="009D0345" w:rsidRPr="008968A5" w14:paraId="3DB23305" w14:textId="77777777" w:rsidTr="004E478E">
        <w:trPr>
          <w:cantSplit/>
        </w:trPr>
        <w:tc>
          <w:tcPr>
            <w:tcW w:w="307" w:type="pct"/>
          </w:tcPr>
          <w:p w14:paraId="67261B78" w14:textId="413F528E" w:rsidR="009D0345" w:rsidRPr="008968A5" w:rsidRDefault="009D0345" w:rsidP="00776D49">
            <w:pPr>
              <w:jc w:val="center"/>
            </w:pPr>
            <w:r w:rsidRPr="008968A5">
              <w:lastRenderedPageBreak/>
              <w:t>D</w:t>
            </w:r>
            <w:r w:rsidR="00571893">
              <w:t>3</w:t>
            </w:r>
          </w:p>
        </w:tc>
        <w:tc>
          <w:tcPr>
            <w:tcW w:w="1149" w:type="pct"/>
          </w:tcPr>
          <w:p w14:paraId="3BF8C806" w14:textId="2352911E" w:rsidR="009D0345" w:rsidRPr="008968A5" w:rsidRDefault="00571893" w:rsidP="00776D49">
            <w:r>
              <w:t>Were the personnel files for the</w:t>
            </w:r>
            <w:r w:rsidRPr="008968A5">
              <w:t xml:space="preserve"> </w:t>
            </w:r>
            <w:r w:rsidR="009D0345" w:rsidRPr="008968A5">
              <w:t>breath collector</w:t>
            </w:r>
            <w:r>
              <w:t xml:space="preserve">s </w:t>
            </w:r>
            <w:r w:rsidR="009D0345" w:rsidRPr="008968A5">
              <w:t>complete?</w:t>
            </w:r>
          </w:p>
          <w:p w14:paraId="521E6A91" w14:textId="77777777" w:rsidR="009D0345" w:rsidRPr="008968A5" w:rsidRDefault="009D0345" w:rsidP="00776D49"/>
          <w:p w14:paraId="73EB1517" w14:textId="77777777" w:rsidR="009D0345" w:rsidRPr="00C35DC6" w:rsidRDefault="009D0345" w:rsidP="00776D49">
            <w:r w:rsidRPr="00C35DC6">
              <w:t>[Examine collector personnel files]</w:t>
            </w:r>
          </w:p>
        </w:tc>
        <w:tc>
          <w:tcPr>
            <w:tcW w:w="1497" w:type="pct"/>
          </w:tcPr>
          <w:p w14:paraId="1C94FA16" w14:textId="4BBFD270" w:rsidR="009D0345" w:rsidRPr="008968A5" w:rsidRDefault="009D0345" w:rsidP="00DE43CA">
            <w:pPr>
              <w:keepNext/>
              <w:keepLines/>
              <w:numPr>
                <w:ilvl w:val="0"/>
                <w:numId w:val="3"/>
              </w:numPr>
              <w:tabs>
                <w:tab w:val="num" w:pos="380"/>
              </w:tabs>
              <w:overflowPunct w:val="0"/>
              <w:ind w:left="374"/>
              <w:textAlignment w:val="baseline"/>
            </w:pPr>
            <w:r w:rsidRPr="008968A5">
              <w:t>Yes.</w:t>
            </w:r>
          </w:p>
          <w:p w14:paraId="1A4AD2AB" w14:textId="3E12FCBC" w:rsidR="009D0345" w:rsidRPr="008968A5" w:rsidRDefault="00571893" w:rsidP="00DE43CA">
            <w:pPr>
              <w:keepNext/>
              <w:keepLines/>
              <w:numPr>
                <w:ilvl w:val="0"/>
                <w:numId w:val="3"/>
              </w:numPr>
              <w:tabs>
                <w:tab w:val="num" w:pos="380"/>
              </w:tabs>
              <w:overflowPunct w:val="0"/>
              <w:ind w:left="374"/>
              <w:textAlignment w:val="baseline"/>
            </w:pPr>
            <w:r>
              <w:t>S</w:t>
            </w:r>
            <w:r w:rsidR="009D0345" w:rsidRPr="008968A5">
              <w:t xml:space="preserve">ome required information </w:t>
            </w:r>
            <w:r>
              <w:t>was</w:t>
            </w:r>
            <w:r w:rsidR="009D0345" w:rsidRPr="008968A5">
              <w:t xml:space="preserve"> missing.</w:t>
            </w:r>
          </w:p>
          <w:p w14:paraId="4380B832" w14:textId="77777777" w:rsidR="009D0345" w:rsidRPr="008968A5" w:rsidRDefault="009D0345" w:rsidP="00DE43CA">
            <w:pPr>
              <w:keepNext/>
              <w:keepLines/>
              <w:numPr>
                <w:ilvl w:val="0"/>
                <w:numId w:val="3"/>
              </w:numPr>
              <w:tabs>
                <w:tab w:val="num" w:pos="380"/>
              </w:tabs>
              <w:overflowPunct w:val="0"/>
              <w:ind w:left="374"/>
              <w:textAlignment w:val="baseline"/>
            </w:pPr>
            <w:r>
              <w:t>Other:</w:t>
            </w:r>
          </w:p>
          <w:p w14:paraId="3C273A58" w14:textId="77777777" w:rsidR="009D0345" w:rsidRPr="008968A5" w:rsidRDefault="009D0345" w:rsidP="00DE43CA">
            <w:pPr>
              <w:keepNext/>
              <w:keepLines/>
              <w:ind w:left="374" w:hanging="360"/>
            </w:pPr>
          </w:p>
          <w:p w14:paraId="47F61630" w14:textId="77777777" w:rsidR="009D0345" w:rsidRPr="008968A5" w:rsidRDefault="009D0345" w:rsidP="00DE43CA">
            <w:pPr>
              <w:keepNext/>
              <w:keepLines/>
              <w:ind w:left="374" w:hanging="360"/>
            </w:pPr>
          </w:p>
          <w:p w14:paraId="46BE0F92" w14:textId="77777777" w:rsidR="009D0345" w:rsidRPr="008968A5" w:rsidRDefault="009D0345" w:rsidP="00776D49">
            <w:pPr>
              <w:keepNext/>
              <w:keepLines/>
              <w:spacing w:after="60"/>
              <w:ind w:left="374" w:hanging="360"/>
            </w:pPr>
          </w:p>
        </w:tc>
        <w:tc>
          <w:tcPr>
            <w:tcW w:w="2047" w:type="pct"/>
          </w:tcPr>
          <w:p w14:paraId="2BF6FF70" w14:textId="20805F53" w:rsidR="00635DCF" w:rsidRPr="008968A5" w:rsidRDefault="009D0345" w:rsidP="00776D49">
            <w:pPr>
              <w:keepNext/>
              <w:keepLines/>
            </w:pPr>
            <w:r>
              <w:t>§ </w:t>
            </w:r>
            <w:r w:rsidRPr="008968A5">
              <w:t>26.85(</w:t>
            </w:r>
            <w:r w:rsidR="009F255D">
              <w:t>d</w:t>
            </w:r>
            <w:r w:rsidRPr="008968A5">
              <w:t>) states: “</w:t>
            </w:r>
            <w:r w:rsidR="009F255D">
              <w:rPr>
                <w:i/>
                <w:iCs/>
              </w:rPr>
              <w:t>Files</w:t>
            </w:r>
            <w:r w:rsidR="00043124">
              <w:rPr>
                <w:i/>
                <w:iCs/>
              </w:rPr>
              <w:t xml:space="preserve">. </w:t>
            </w:r>
            <w:r w:rsidRPr="008968A5">
              <w:t>Collection site personnel files must include each individual’s resume of training and experience; certification or license, if any; references; job descriptions; records of performance evaluations and advancement; incident reports, if any; results of tests to establish employee competency for the position he or she holds, including, but not limited to, certification that collectors are proficient in administering alcohol tests consistent with the most recent manufacturer’s instructions for the instruments and devices used; and appropriate data to support determinations of honesty and integrity conducted under</w:t>
            </w:r>
            <w:r>
              <w:t xml:space="preserve"> § </w:t>
            </w:r>
            <w:r w:rsidRPr="008968A5">
              <w:t>26.31(b).”</w:t>
            </w:r>
          </w:p>
        </w:tc>
      </w:tr>
      <w:tr w:rsidR="009D0345" w:rsidRPr="008968A5" w14:paraId="4529692A" w14:textId="77777777" w:rsidTr="004E478E">
        <w:trPr>
          <w:cantSplit/>
        </w:trPr>
        <w:tc>
          <w:tcPr>
            <w:tcW w:w="307" w:type="pct"/>
          </w:tcPr>
          <w:p w14:paraId="785C1DA8" w14:textId="354EE462" w:rsidR="009D0345" w:rsidRPr="008968A5" w:rsidRDefault="009D0345" w:rsidP="00776D49">
            <w:pPr>
              <w:jc w:val="center"/>
            </w:pPr>
            <w:r w:rsidRPr="008968A5">
              <w:t>D</w:t>
            </w:r>
            <w:r w:rsidR="00571893">
              <w:t>4</w:t>
            </w:r>
          </w:p>
        </w:tc>
        <w:tc>
          <w:tcPr>
            <w:tcW w:w="1149" w:type="pct"/>
          </w:tcPr>
          <w:p w14:paraId="00EAA3E1" w14:textId="4A8F21AE" w:rsidR="009D0345" w:rsidRPr="008968A5" w:rsidRDefault="009D0345" w:rsidP="00776D49">
            <w:r w:rsidRPr="008968A5">
              <w:t>W</w:t>
            </w:r>
            <w:r w:rsidR="00177854">
              <w:t>ere</w:t>
            </w:r>
            <w:r w:rsidRPr="008968A5">
              <w:t xml:space="preserve"> the collection site personnel prepared for the inspection team, </w:t>
            </w:r>
            <w:r w:rsidR="009F255D">
              <w:t xml:space="preserve">and did they </w:t>
            </w:r>
            <w:r w:rsidRPr="008968A5">
              <w:t xml:space="preserve">facilitate the inspection process, and produce the required records? </w:t>
            </w:r>
          </w:p>
        </w:tc>
        <w:tc>
          <w:tcPr>
            <w:tcW w:w="1497" w:type="pct"/>
          </w:tcPr>
          <w:p w14:paraId="449DAD4E" w14:textId="77777777" w:rsidR="009D0345" w:rsidRPr="008968A5" w:rsidRDefault="009D0345" w:rsidP="00DE43CA">
            <w:pPr>
              <w:keepNext/>
              <w:keepLines/>
              <w:numPr>
                <w:ilvl w:val="0"/>
                <w:numId w:val="3"/>
              </w:numPr>
              <w:tabs>
                <w:tab w:val="num" w:pos="380"/>
              </w:tabs>
              <w:overflowPunct w:val="0"/>
              <w:ind w:left="374"/>
              <w:textAlignment w:val="baseline"/>
            </w:pPr>
            <w:r w:rsidRPr="008968A5">
              <w:t>Yes.</w:t>
            </w:r>
          </w:p>
          <w:p w14:paraId="700E5683" w14:textId="77777777" w:rsidR="009D0345" w:rsidRPr="008968A5" w:rsidRDefault="009D0345" w:rsidP="00DE43CA">
            <w:pPr>
              <w:keepNext/>
              <w:keepLines/>
              <w:numPr>
                <w:ilvl w:val="0"/>
                <w:numId w:val="3"/>
              </w:numPr>
              <w:tabs>
                <w:tab w:val="num" w:pos="380"/>
              </w:tabs>
              <w:overflowPunct w:val="0"/>
              <w:ind w:left="374"/>
              <w:textAlignment w:val="baseline"/>
            </w:pPr>
            <w:r w:rsidRPr="008968A5">
              <w:t>No, the collection site was not prepared for the inspection but cooperated with the inspection team and produced all required records.</w:t>
            </w:r>
          </w:p>
          <w:p w14:paraId="7119C856" w14:textId="77777777" w:rsidR="009D0345" w:rsidRPr="008968A5" w:rsidRDefault="009D0345" w:rsidP="00DE43CA">
            <w:pPr>
              <w:keepNext/>
              <w:keepLines/>
              <w:numPr>
                <w:ilvl w:val="0"/>
                <w:numId w:val="3"/>
              </w:numPr>
              <w:tabs>
                <w:tab w:val="num" w:pos="380"/>
              </w:tabs>
              <w:overflowPunct w:val="0"/>
              <w:ind w:left="374"/>
              <w:textAlignment w:val="baseline"/>
            </w:pPr>
            <w:r w:rsidRPr="008968A5">
              <w:t>No, the collection site was unable to produce all requested records.</w:t>
            </w:r>
          </w:p>
          <w:p w14:paraId="0527890D" w14:textId="77777777" w:rsidR="009D0345" w:rsidRPr="008968A5" w:rsidRDefault="009D0345" w:rsidP="00DE43CA">
            <w:pPr>
              <w:keepNext/>
              <w:keepLines/>
              <w:numPr>
                <w:ilvl w:val="0"/>
                <w:numId w:val="3"/>
              </w:numPr>
              <w:tabs>
                <w:tab w:val="num" w:pos="380"/>
              </w:tabs>
              <w:overflowPunct w:val="0"/>
              <w:ind w:left="374"/>
              <w:textAlignment w:val="baseline"/>
            </w:pPr>
            <w:r w:rsidRPr="008968A5">
              <w:t>No, the collection site staff did not cooperate with the inspection process.</w:t>
            </w:r>
          </w:p>
          <w:p w14:paraId="58C16A4C" w14:textId="45B40677" w:rsidR="009D0345" w:rsidRPr="00CF0574" w:rsidRDefault="009D0345" w:rsidP="00DE43CA">
            <w:pPr>
              <w:keepNext/>
              <w:keepLines/>
              <w:numPr>
                <w:ilvl w:val="0"/>
                <w:numId w:val="3"/>
              </w:numPr>
              <w:tabs>
                <w:tab w:val="num" w:pos="380"/>
              </w:tabs>
              <w:overflowPunct w:val="0"/>
              <w:ind w:left="374"/>
              <w:textAlignment w:val="baseline"/>
            </w:pPr>
            <w:r>
              <w:t>Other:</w:t>
            </w:r>
          </w:p>
        </w:tc>
        <w:tc>
          <w:tcPr>
            <w:tcW w:w="2047" w:type="pct"/>
          </w:tcPr>
          <w:p w14:paraId="2096683B" w14:textId="69365308" w:rsidR="009D0345" w:rsidRPr="008968A5" w:rsidRDefault="009D0345" w:rsidP="00776D49">
            <w:pPr>
              <w:keepNext/>
              <w:keepLines/>
            </w:pPr>
            <w:r>
              <w:t>§ </w:t>
            </w:r>
            <w:r w:rsidRPr="008968A5">
              <w:t>26.87(c) states: “Contracts for collection site services must permit representatives of the NRC, licensee, or other entity to conduct unannounced inspections and audits and to obtain all information and documentation that is reasonably relevant to the inspections and audits.”</w:t>
            </w:r>
          </w:p>
        </w:tc>
      </w:tr>
      <w:tr w:rsidR="00A82C6A" w:rsidRPr="008968A5" w14:paraId="052DDE8E" w14:textId="77777777" w:rsidTr="00DD602F">
        <w:trPr>
          <w:cantSplit/>
        </w:trPr>
        <w:tc>
          <w:tcPr>
            <w:tcW w:w="5000" w:type="pct"/>
            <w:gridSpan w:val="4"/>
            <w:shd w:val="clear" w:color="auto" w:fill="D9D9D9" w:themeFill="background1" w:themeFillShade="D9"/>
            <w:vAlign w:val="center"/>
          </w:tcPr>
          <w:p w14:paraId="18440984" w14:textId="7C08FBED" w:rsidR="00A82C6A" w:rsidRDefault="00A82C6A" w:rsidP="00A82C6A">
            <w:pPr>
              <w:keepNext/>
              <w:keepLines/>
            </w:pPr>
            <w:r w:rsidRPr="00C35DC6">
              <w:t>THAT WAS THE LAST QUESTION.</w:t>
            </w:r>
            <w:r w:rsidR="0057322F">
              <w:t xml:space="preserve"> </w:t>
            </w:r>
            <w:r w:rsidRPr="00C35DC6">
              <w:t xml:space="preserve">THANK YOU FOR YOUR TIME AND INPUT. </w:t>
            </w:r>
          </w:p>
        </w:tc>
      </w:tr>
    </w:tbl>
    <w:p w14:paraId="60B43FE8" w14:textId="77777777" w:rsidR="00A36AFE" w:rsidRPr="008968A5" w:rsidRDefault="00A36AFE" w:rsidP="00776D49"/>
    <w:p w14:paraId="7E048457" w14:textId="77777777" w:rsidR="00C42F53" w:rsidRPr="002C50DE" w:rsidRDefault="00C42F53" w:rsidP="00776D49">
      <w:pPr>
        <w:sectPr w:rsidR="00C42F53" w:rsidRPr="002C50DE" w:rsidSect="008C047B">
          <w:footerReference w:type="default" r:id="rId20"/>
          <w:endnotePr>
            <w:numFmt w:val="decimal"/>
          </w:endnotePr>
          <w:pgSz w:w="15840" w:h="12240" w:orient="landscape" w:code="1"/>
          <w:pgMar w:top="1440" w:right="1440" w:bottom="1440" w:left="1440" w:header="720" w:footer="720" w:gutter="0"/>
          <w:pgNumType w:start="1"/>
          <w:cols w:space="720"/>
          <w:docGrid w:linePitch="299"/>
        </w:sectPr>
      </w:pPr>
    </w:p>
    <w:p w14:paraId="11A69A97" w14:textId="19BB9FA1" w:rsidR="00D40AC0" w:rsidRPr="00C35DC6" w:rsidRDefault="00D40AC0" w:rsidP="004634A3">
      <w:pPr>
        <w:pStyle w:val="attachmenttitle"/>
      </w:pPr>
      <w:r w:rsidRPr="00C35DC6">
        <w:lastRenderedPageBreak/>
        <w:t>Attachment 3</w:t>
      </w:r>
      <w:r w:rsidR="00B108CF">
        <w:t xml:space="preserve">: </w:t>
      </w:r>
      <w:r w:rsidR="00B108CF" w:rsidRPr="00B108CF">
        <w:t>Medical Review Officer Questionnaire</w:t>
      </w:r>
    </w:p>
    <w:p w14:paraId="789FC8C3" w14:textId="77777777" w:rsidR="00A36AFE" w:rsidRPr="00C35DC6" w:rsidRDefault="0086564D" w:rsidP="00776D49">
      <w:pPr>
        <w:jc w:val="center"/>
        <w:rPr>
          <w:u w:val="single"/>
        </w:rPr>
      </w:pPr>
      <w:r>
        <w:rPr>
          <w:u w:val="single"/>
        </w:rPr>
        <w:t>10 CFR </w:t>
      </w:r>
      <w:r w:rsidR="00A36AFE" w:rsidRPr="00C35DC6">
        <w:rPr>
          <w:u w:val="single"/>
        </w:rPr>
        <w:t>Part 26</w:t>
      </w:r>
    </w:p>
    <w:p w14:paraId="24E5CFE3" w14:textId="77777777" w:rsidR="00A36AFE" w:rsidRPr="00C35DC6" w:rsidRDefault="00A36AFE" w:rsidP="00496144">
      <w:pPr>
        <w:jc w:val="center"/>
        <w:rPr>
          <w:u w:val="single"/>
        </w:rPr>
      </w:pPr>
      <w:r w:rsidRPr="00C35DC6">
        <w:rPr>
          <w:u w:val="single"/>
        </w:rPr>
        <w:t>Medical Review Officer Questionnaire</w:t>
      </w:r>
    </w:p>
    <w:p w14:paraId="1F64F270" w14:textId="77777777" w:rsidR="00A36AFE" w:rsidRPr="00C35DC6" w:rsidRDefault="00A36AFE" w:rsidP="00776D49">
      <w:pPr>
        <w:jc w:val="center"/>
        <w:rPr>
          <w:u w:val="single"/>
        </w:rPr>
      </w:pPr>
    </w:p>
    <w:p w14:paraId="7EB56449" w14:textId="77777777" w:rsidR="00A36AFE" w:rsidRPr="008968A5" w:rsidRDefault="00A36AFE" w:rsidP="00776D49"/>
    <w:p w14:paraId="0FD54E2B" w14:textId="77777777" w:rsidR="00A36AFE" w:rsidRPr="008968A5" w:rsidRDefault="00A36AFE" w:rsidP="0074729A"/>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3055"/>
        <w:gridCol w:w="9859"/>
      </w:tblGrid>
      <w:tr w:rsidR="00A36AFE" w:rsidRPr="002C50DE" w14:paraId="2158FEA8" w14:textId="77777777" w:rsidTr="00EF100C">
        <w:tc>
          <w:tcPr>
            <w:tcW w:w="1183" w:type="pct"/>
          </w:tcPr>
          <w:p w14:paraId="05246EAA" w14:textId="77777777" w:rsidR="00A36AFE" w:rsidRPr="002C50DE" w:rsidRDefault="00A36AFE" w:rsidP="00776D49">
            <w:pPr>
              <w:spacing w:before="60" w:line="360" w:lineRule="auto"/>
            </w:pPr>
            <w:r w:rsidRPr="002C50DE">
              <w:t>Licensee</w:t>
            </w:r>
          </w:p>
        </w:tc>
        <w:tc>
          <w:tcPr>
            <w:tcW w:w="3817" w:type="pct"/>
          </w:tcPr>
          <w:p w14:paraId="61B61538" w14:textId="77777777" w:rsidR="00A36AFE" w:rsidRPr="002C50DE" w:rsidRDefault="00A36AFE" w:rsidP="00776D49">
            <w:pPr>
              <w:spacing w:before="60" w:line="360" w:lineRule="auto"/>
              <w:jc w:val="center"/>
            </w:pPr>
          </w:p>
        </w:tc>
      </w:tr>
      <w:tr w:rsidR="00A36AFE" w:rsidRPr="002C50DE" w14:paraId="7C36E4C0" w14:textId="77777777" w:rsidTr="00EF100C">
        <w:tc>
          <w:tcPr>
            <w:tcW w:w="1183" w:type="pct"/>
          </w:tcPr>
          <w:p w14:paraId="6E2E296D" w14:textId="77777777" w:rsidR="00A36AFE" w:rsidRPr="002C50DE" w:rsidRDefault="00A36AFE" w:rsidP="00776D49">
            <w:pPr>
              <w:spacing w:before="60" w:line="360" w:lineRule="auto"/>
            </w:pPr>
            <w:r w:rsidRPr="002C50DE">
              <w:t>Contact Person</w:t>
            </w:r>
          </w:p>
        </w:tc>
        <w:tc>
          <w:tcPr>
            <w:tcW w:w="3817" w:type="pct"/>
          </w:tcPr>
          <w:p w14:paraId="7BF835DA" w14:textId="77777777" w:rsidR="00A36AFE" w:rsidRPr="002C50DE" w:rsidRDefault="00A36AFE" w:rsidP="00776D49">
            <w:pPr>
              <w:spacing w:before="60" w:line="360" w:lineRule="auto"/>
              <w:jc w:val="center"/>
            </w:pPr>
          </w:p>
        </w:tc>
      </w:tr>
      <w:tr w:rsidR="00A36AFE" w:rsidRPr="002C50DE" w14:paraId="69E2DEAB" w14:textId="77777777" w:rsidTr="00EF100C">
        <w:tc>
          <w:tcPr>
            <w:tcW w:w="1183" w:type="pct"/>
          </w:tcPr>
          <w:p w14:paraId="60F2A3FE" w14:textId="77777777" w:rsidR="00A36AFE" w:rsidRPr="002C50DE" w:rsidRDefault="00A36AFE" w:rsidP="00776D49">
            <w:pPr>
              <w:spacing w:before="60" w:line="360" w:lineRule="auto"/>
            </w:pPr>
            <w:r w:rsidRPr="002C50DE">
              <w:t>Date</w:t>
            </w:r>
          </w:p>
        </w:tc>
        <w:tc>
          <w:tcPr>
            <w:tcW w:w="3817" w:type="pct"/>
          </w:tcPr>
          <w:p w14:paraId="578A260E" w14:textId="77777777" w:rsidR="00A36AFE" w:rsidRPr="002C50DE" w:rsidRDefault="00A36AFE" w:rsidP="00776D49">
            <w:pPr>
              <w:spacing w:before="60" w:line="360" w:lineRule="auto"/>
              <w:jc w:val="center"/>
            </w:pPr>
          </w:p>
        </w:tc>
      </w:tr>
      <w:tr w:rsidR="00A36AFE" w:rsidRPr="002C50DE" w14:paraId="4B0388BA" w14:textId="77777777" w:rsidTr="00EF100C">
        <w:tc>
          <w:tcPr>
            <w:tcW w:w="1183" w:type="pct"/>
          </w:tcPr>
          <w:p w14:paraId="3F85426D" w14:textId="77777777" w:rsidR="00A36AFE" w:rsidRPr="002C50DE" w:rsidRDefault="00A36AFE" w:rsidP="00776D49">
            <w:pPr>
              <w:spacing w:before="60" w:line="360" w:lineRule="auto"/>
            </w:pPr>
            <w:r w:rsidRPr="002C50DE">
              <w:t>Inspector</w:t>
            </w:r>
          </w:p>
        </w:tc>
        <w:tc>
          <w:tcPr>
            <w:tcW w:w="3817" w:type="pct"/>
          </w:tcPr>
          <w:p w14:paraId="7652368C" w14:textId="77777777" w:rsidR="00A36AFE" w:rsidRPr="002C50DE" w:rsidRDefault="00A36AFE" w:rsidP="00776D49">
            <w:pPr>
              <w:spacing w:before="60" w:line="360" w:lineRule="auto"/>
              <w:jc w:val="center"/>
            </w:pPr>
          </w:p>
        </w:tc>
      </w:tr>
    </w:tbl>
    <w:p w14:paraId="279FFB68" w14:textId="58E9D4D3" w:rsidR="40C0CA50" w:rsidRDefault="40C0CA50"/>
    <w:p w14:paraId="61A128C0" w14:textId="77777777" w:rsidR="00A36AFE" w:rsidRPr="008968A5" w:rsidRDefault="00A36AFE" w:rsidP="00496144"/>
    <w:p w14:paraId="7EA53E24" w14:textId="77777777" w:rsidR="00A36AFE" w:rsidRPr="008968A5" w:rsidRDefault="00A36AFE" w:rsidP="00776D49"/>
    <w:p w14:paraId="08E6FF4C" w14:textId="48AF1D93" w:rsidR="00A9589D" w:rsidRPr="008968A5" w:rsidRDefault="0052605C" w:rsidP="00776D49">
      <w:r w:rsidRPr="008968A5">
        <w:t xml:space="preserve">This questionnaire may be used by the </w:t>
      </w:r>
      <w:r w:rsidR="004B0A3D">
        <w:t xml:space="preserve">U.S. </w:t>
      </w:r>
      <w:r w:rsidRPr="008968A5">
        <w:t xml:space="preserve">Nuclear Regulatory Commission </w:t>
      </w:r>
      <w:r w:rsidRPr="00CF0574">
        <w:t>(NRC)</w:t>
      </w:r>
      <w:r w:rsidRPr="008968A5">
        <w:t xml:space="preserve"> inspector when evaluating </w:t>
      </w:r>
      <w:r w:rsidR="00A36AFE" w:rsidRPr="008968A5">
        <w:t>the Medical Review Officer (MRO) supporting a licensee</w:t>
      </w:r>
      <w:r w:rsidR="00D93A9C">
        <w:t>’s</w:t>
      </w:r>
      <w:r w:rsidR="00A36AFE" w:rsidRPr="008968A5">
        <w:t xml:space="preserve"> or other entity</w:t>
      </w:r>
      <w:r w:rsidR="009D0345">
        <w:t>’s</w:t>
      </w:r>
      <w:r w:rsidR="00A36AFE" w:rsidRPr="008968A5">
        <w:t xml:space="preserve"> fitness-for-duty </w:t>
      </w:r>
      <w:r w:rsidR="00A36AFE" w:rsidRPr="00CF0574">
        <w:t>(FFD)</w:t>
      </w:r>
      <w:r w:rsidR="00A36AFE" w:rsidRPr="008968A5">
        <w:t xml:space="preserve"> program. Each question is accompanied by potential answers and the relevant </w:t>
      </w:r>
      <w:r w:rsidR="008C1D01">
        <w:t xml:space="preserve">requirements </w:t>
      </w:r>
      <w:r w:rsidR="00A36AFE" w:rsidRPr="008968A5">
        <w:t xml:space="preserve">in </w:t>
      </w:r>
      <w:r w:rsidR="0086564D">
        <w:t>10 CFR </w:t>
      </w:r>
      <w:r w:rsidR="00A36AFE" w:rsidRPr="008968A5">
        <w:t>Part 26</w:t>
      </w:r>
      <w:r w:rsidR="008C1D01">
        <w:t>, Subpart H</w:t>
      </w:r>
      <w:r w:rsidR="00A36AFE" w:rsidRPr="008968A5">
        <w:t>.</w:t>
      </w:r>
      <w:r w:rsidR="00EF100C">
        <w:t xml:space="preserve"> </w:t>
      </w:r>
      <w:r w:rsidR="00A9589D">
        <w:t xml:space="preserve">This questionnaire is divided into the following five </w:t>
      </w:r>
      <w:r w:rsidR="0026251F">
        <w:t>section</w:t>
      </w:r>
      <w:r w:rsidR="00A9589D">
        <w:t>s:</w:t>
      </w:r>
    </w:p>
    <w:p w14:paraId="20DCAE70" w14:textId="77777777" w:rsidR="00A9589D" w:rsidRDefault="00A9589D" w:rsidP="00776D49"/>
    <w:p w14:paraId="4D1CB3C6" w14:textId="77777777" w:rsidR="00A9589D" w:rsidRDefault="00A9589D" w:rsidP="00776D4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06"/>
        <w:gridCol w:w="1344"/>
      </w:tblGrid>
      <w:tr w:rsidR="00A9589D" w:rsidRPr="008968A5" w14:paraId="1A72D2D9" w14:textId="77777777" w:rsidTr="00F6172A">
        <w:tc>
          <w:tcPr>
            <w:tcW w:w="4481" w:type="pct"/>
            <w:vAlign w:val="center"/>
          </w:tcPr>
          <w:p w14:paraId="61299426" w14:textId="21F1B3FB" w:rsidR="00A9589D" w:rsidRPr="00DB2271" w:rsidRDefault="0026251F" w:rsidP="00776D49">
            <w:pPr>
              <w:overflowPunct w:val="0"/>
              <w:textAlignment w:val="baseline"/>
            </w:pPr>
            <w:r>
              <w:t>Section</w:t>
            </w:r>
          </w:p>
        </w:tc>
        <w:tc>
          <w:tcPr>
            <w:tcW w:w="519" w:type="pct"/>
            <w:vAlign w:val="center"/>
          </w:tcPr>
          <w:p w14:paraId="13255677" w14:textId="77777777" w:rsidR="00A9589D" w:rsidRPr="00DB2271" w:rsidRDefault="00A9589D" w:rsidP="00776D49">
            <w:pPr>
              <w:overflowPunct w:val="0"/>
              <w:jc w:val="center"/>
              <w:textAlignment w:val="baseline"/>
            </w:pPr>
            <w:r w:rsidRPr="00DB2271">
              <w:t>Question Numbers</w:t>
            </w:r>
          </w:p>
        </w:tc>
      </w:tr>
      <w:tr w:rsidR="00A9589D" w:rsidRPr="008968A5" w14:paraId="5F2245FB" w14:textId="77777777" w:rsidTr="00F6172A">
        <w:trPr>
          <w:trHeight w:val="288"/>
        </w:trPr>
        <w:tc>
          <w:tcPr>
            <w:tcW w:w="4481" w:type="pct"/>
          </w:tcPr>
          <w:p w14:paraId="420F8A7A" w14:textId="77777777" w:rsidR="00A9589D" w:rsidRPr="00EF100C" w:rsidRDefault="00A9589D" w:rsidP="00776D49">
            <w:pPr>
              <w:overflowPunct w:val="0"/>
              <w:textAlignment w:val="baseline"/>
            </w:pPr>
            <w:r w:rsidRPr="00EF100C">
              <w:t>A. MRO Qualifications, Knowledge, and Affiliations</w:t>
            </w:r>
          </w:p>
        </w:tc>
        <w:tc>
          <w:tcPr>
            <w:tcW w:w="519" w:type="pct"/>
            <w:tcMar>
              <w:left w:w="180" w:type="dxa"/>
              <w:right w:w="115" w:type="dxa"/>
            </w:tcMar>
          </w:tcPr>
          <w:p w14:paraId="69403446" w14:textId="77777777" w:rsidR="00A9589D" w:rsidRPr="008968A5" w:rsidRDefault="00A9589D" w:rsidP="00776D49">
            <w:pPr>
              <w:overflowPunct w:val="0"/>
              <w:textAlignment w:val="baseline"/>
            </w:pPr>
            <w:r w:rsidRPr="008968A5">
              <w:t>A</w:t>
            </w:r>
            <w:r>
              <w:t>1 – A6</w:t>
            </w:r>
          </w:p>
        </w:tc>
      </w:tr>
      <w:tr w:rsidR="00A9589D" w:rsidRPr="008968A5" w14:paraId="5DA618F1" w14:textId="77777777" w:rsidTr="00F6172A">
        <w:trPr>
          <w:trHeight w:val="288"/>
        </w:trPr>
        <w:tc>
          <w:tcPr>
            <w:tcW w:w="4481" w:type="pct"/>
          </w:tcPr>
          <w:p w14:paraId="40E3A53F" w14:textId="77777777" w:rsidR="00A9589D" w:rsidRPr="00EF100C" w:rsidRDefault="00A9589D" w:rsidP="00776D49">
            <w:pPr>
              <w:overflowPunct w:val="0"/>
              <w:textAlignment w:val="baseline"/>
            </w:pPr>
            <w:r w:rsidRPr="00EF100C">
              <w:t xml:space="preserve">B. </w:t>
            </w:r>
            <w:r w:rsidRPr="00EF100C">
              <w:rPr>
                <w:szCs w:val="24"/>
              </w:rPr>
              <w:t>MRO Responsibilities and Test Results Review</w:t>
            </w:r>
          </w:p>
        </w:tc>
        <w:tc>
          <w:tcPr>
            <w:tcW w:w="519" w:type="pct"/>
            <w:tcMar>
              <w:left w:w="180" w:type="dxa"/>
              <w:right w:w="115" w:type="dxa"/>
            </w:tcMar>
          </w:tcPr>
          <w:p w14:paraId="78472D69" w14:textId="77777777" w:rsidR="00A9589D" w:rsidRPr="008968A5" w:rsidRDefault="00A9589D" w:rsidP="00776D49">
            <w:pPr>
              <w:overflowPunct w:val="0"/>
              <w:textAlignment w:val="baseline"/>
            </w:pPr>
            <w:r>
              <w:t>B1 – B11</w:t>
            </w:r>
          </w:p>
        </w:tc>
      </w:tr>
      <w:tr w:rsidR="00A9589D" w:rsidRPr="008968A5" w14:paraId="3C09A1F6" w14:textId="77777777" w:rsidTr="00F6172A">
        <w:trPr>
          <w:trHeight w:val="63"/>
        </w:trPr>
        <w:tc>
          <w:tcPr>
            <w:tcW w:w="4481" w:type="pct"/>
          </w:tcPr>
          <w:p w14:paraId="4817C2DF" w14:textId="77777777" w:rsidR="00A9589D" w:rsidRPr="00EF100C" w:rsidRDefault="00A9589D" w:rsidP="00776D49">
            <w:pPr>
              <w:overflowPunct w:val="0"/>
              <w:textAlignment w:val="baseline"/>
            </w:pPr>
            <w:r w:rsidRPr="00EF100C">
              <w:t>C. MRO Staff Oversight and Activities</w:t>
            </w:r>
          </w:p>
        </w:tc>
        <w:tc>
          <w:tcPr>
            <w:tcW w:w="519" w:type="pct"/>
            <w:tcMar>
              <w:left w:w="180" w:type="dxa"/>
              <w:right w:w="115" w:type="dxa"/>
            </w:tcMar>
          </w:tcPr>
          <w:p w14:paraId="529BBF60" w14:textId="37CC2A4E" w:rsidR="00A9589D" w:rsidRPr="008968A5" w:rsidRDefault="00A9589D" w:rsidP="00776D49">
            <w:pPr>
              <w:overflowPunct w:val="0"/>
              <w:textAlignment w:val="baseline"/>
            </w:pPr>
            <w:r>
              <w:t>C1</w:t>
            </w:r>
            <w:r w:rsidR="00F6172A">
              <w:t xml:space="preserve"> – </w:t>
            </w:r>
            <w:r>
              <w:t>C6</w:t>
            </w:r>
          </w:p>
        </w:tc>
      </w:tr>
      <w:tr w:rsidR="00A9589D" w:rsidRPr="008968A5" w14:paraId="21EAB842" w14:textId="77777777" w:rsidTr="00F6172A">
        <w:trPr>
          <w:trHeight w:val="288"/>
        </w:trPr>
        <w:tc>
          <w:tcPr>
            <w:tcW w:w="4481" w:type="pct"/>
          </w:tcPr>
          <w:p w14:paraId="58973D45" w14:textId="77777777" w:rsidR="00A9589D" w:rsidRPr="00EF100C" w:rsidRDefault="00A9589D" w:rsidP="00776D49">
            <w:pPr>
              <w:overflowPunct w:val="0"/>
              <w:textAlignment w:val="baseline"/>
            </w:pPr>
            <w:r w:rsidRPr="00EF100C">
              <w:t>D.</w:t>
            </w:r>
            <w:r w:rsidRPr="00EF100C">
              <w:rPr>
                <w:szCs w:val="24"/>
              </w:rPr>
              <w:t xml:space="preserve"> MRO Activities Associated with Test Results Reviews (Invalid, Adulterated, Substituted, Dilute, Medications</w:t>
            </w:r>
          </w:p>
        </w:tc>
        <w:tc>
          <w:tcPr>
            <w:tcW w:w="519" w:type="pct"/>
            <w:tcMar>
              <w:left w:w="180" w:type="dxa"/>
              <w:right w:w="115" w:type="dxa"/>
            </w:tcMar>
          </w:tcPr>
          <w:p w14:paraId="3D167747" w14:textId="512A2698" w:rsidR="00A9589D" w:rsidRPr="008968A5" w:rsidRDefault="00A9589D" w:rsidP="00776D49">
            <w:pPr>
              <w:overflowPunct w:val="0"/>
              <w:textAlignment w:val="baseline"/>
            </w:pPr>
            <w:r w:rsidRPr="008968A5">
              <w:t>D1 – D</w:t>
            </w:r>
            <w:r w:rsidR="009F255D">
              <w:t>19</w:t>
            </w:r>
          </w:p>
        </w:tc>
      </w:tr>
      <w:tr w:rsidR="00A9589D" w:rsidRPr="008968A5" w14:paraId="1509D5C1" w14:textId="77777777" w:rsidTr="00F6172A">
        <w:trPr>
          <w:trHeight w:val="288"/>
        </w:trPr>
        <w:tc>
          <w:tcPr>
            <w:tcW w:w="4481" w:type="pct"/>
          </w:tcPr>
          <w:p w14:paraId="44AB912C" w14:textId="77777777" w:rsidR="00A9589D" w:rsidRDefault="00A9589D" w:rsidP="00776D49">
            <w:pPr>
              <w:overflowPunct w:val="0"/>
              <w:textAlignment w:val="baseline"/>
            </w:pPr>
            <w:r>
              <w:t>E. Retesting an Aliquot of a Single Specimen or Split-Specimen Testing</w:t>
            </w:r>
          </w:p>
        </w:tc>
        <w:tc>
          <w:tcPr>
            <w:tcW w:w="519" w:type="pct"/>
            <w:tcMar>
              <w:left w:w="180" w:type="dxa"/>
              <w:right w:w="115" w:type="dxa"/>
            </w:tcMar>
          </w:tcPr>
          <w:p w14:paraId="04ED0C9F" w14:textId="77777777" w:rsidR="00A9589D" w:rsidRPr="008968A5" w:rsidRDefault="00A9589D" w:rsidP="00776D49">
            <w:pPr>
              <w:overflowPunct w:val="0"/>
              <w:textAlignment w:val="baseline"/>
            </w:pPr>
            <w:r>
              <w:t>E1 – E5</w:t>
            </w:r>
          </w:p>
        </w:tc>
      </w:tr>
    </w:tbl>
    <w:p w14:paraId="1BC12A01" w14:textId="0A5654CC" w:rsidR="40C0CA50" w:rsidRDefault="40C0CA50"/>
    <w:p w14:paraId="0CDBF594" w14:textId="17F0B89C" w:rsidR="006515E0" w:rsidRPr="008968A5" w:rsidRDefault="006515E0" w:rsidP="00496144"/>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794"/>
        <w:gridCol w:w="2612"/>
        <w:gridCol w:w="3331"/>
        <w:gridCol w:w="6193"/>
      </w:tblGrid>
      <w:tr w:rsidR="00A36AFE" w:rsidRPr="008968A5" w14:paraId="43F20732" w14:textId="77777777" w:rsidTr="23989A3A">
        <w:trPr>
          <w:cantSplit/>
          <w:trHeight w:val="347"/>
          <w:tblHeader/>
        </w:trPr>
        <w:tc>
          <w:tcPr>
            <w:tcW w:w="5000" w:type="pct"/>
            <w:gridSpan w:val="4"/>
            <w:shd w:val="clear" w:color="auto" w:fill="FFFFFF" w:themeFill="background1"/>
            <w:vAlign w:val="center"/>
          </w:tcPr>
          <w:p w14:paraId="3D42BA4E" w14:textId="5E3CB0D2" w:rsidR="00A36AFE" w:rsidRPr="00C35DC6" w:rsidRDefault="00A36AFE" w:rsidP="00496144">
            <w:pPr>
              <w:pageBreakBefore/>
            </w:pPr>
            <w:r w:rsidRPr="00C35DC6">
              <w:lastRenderedPageBreak/>
              <w:t>A. M</w:t>
            </w:r>
            <w:r w:rsidR="009D0345">
              <w:t>RO</w:t>
            </w:r>
            <w:r w:rsidRPr="00C35DC6">
              <w:t xml:space="preserve"> Qualifications, Knowledge, and Affiliations</w:t>
            </w:r>
          </w:p>
        </w:tc>
      </w:tr>
      <w:tr w:rsidR="00DA62B0" w:rsidRPr="008968A5" w14:paraId="4D9CA9FF" w14:textId="77777777" w:rsidTr="23989A3A">
        <w:trPr>
          <w:cantSplit/>
          <w:trHeight w:val="167"/>
          <w:tblHeader/>
        </w:trPr>
        <w:tc>
          <w:tcPr>
            <w:tcW w:w="307" w:type="pct"/>
            <w:vAlign w:val="center"/>
          </w:tcPr>
          <w:p w14:paraId="45F94CDD" w14:textId="56AE244C" w:rsidR="00DA62B0" w:rsidRPr="008968A5" w:rsidRDefault="00DA62B0" w:rsidP="00496144">
            <w:pPr>
              <w:jc w:val="center"/>
            </w:pPr>
            <w:r w:rsidRPr="00C35DC6">
              <w:t>Num.</w:t>
            </w:r>
          </w:p>
        </w:tc>
        <w:tc>
          <w:tcPr>
            <w:tcW w:w="1010" w:type="pct"/>
            <w:vAlign w:val="center"/>
          </w:tcPr>
          <w:p w14:paraId="08068BE3" w14:textId="095F2266" w:rsidR="00DA62B0" w:rsidRPr="008968A5" w:rsidRDefault="00DA62B0" w:rsidP="00776D49">
            <w:pPr>
              <w:pStyle w:val="Header"/>
              <w:tabs>
                <w:tab w:val="left" w:pos="8568"/>
              </w:tabs>
            </w:pPr>
            <w:r w:rsidRPr="00C35DC6">
              <w:t>Question</w:t>
            </w:r>
          </w:p>
        </w:tc>
        <w:tc>
          <w:tcPr>
            <w:tcW w:w="1288" w:type="pct"/>
            <w:vAlign w:val="center"/>
          </w:tcPr>
          <w:p w14:paraId="7E312F85" w14:textId="118AF090" w:rsidR="00DA62B0" w:rsidRPr="008968A5" w:rsidRDefault="00DA62B0" w:rsidP="0074729A">
            <w:pPr>
              <w:keepNext/>
              <w:keepLines/>
              <w:overflowPunct w:val="0"/>
              <w:textAlignment w:val="baseline"/>
            </w:pPr>
            <w:r w:rsidRPr="00C35DC6">
              <w:t>Answer</w:t>
            </w:r>
          </w:p>
        </w:tc>
        <w:tc>
          <w:tcPr>
            <w:tcW w:w="2395" w:type="pct"/>
            <w:vAlign w:val="center"/>
          </w:tcPr>
          <w:p w14:paraId="3FF8FA07" w14:textId="3C255733" w:rsidR="00DA62B0" w:rsidRPr="008968A5" w:rsidRDefault="00DA62B0" w:rsidP="0074729A">
            <w:r w:rsidRPr="00C35DC6">
              <w:t>NRC Regulation</w:t>
            </w:r>
            <w:r w:rsidR="009D0345">
              <w:t>(s)</w:t>
            </w:r>
          </w:p>
        </w:tc>
      </w:tr>
      <w:tr w:rsidR="00DA62B0" w:rsidRPr="008968A5" w14:paraId="21615364" w14:textId="77777777" w:rsidTr="23989A3A">
        <w:trPr>
          <w:cantSplit/>
          <w:trHeight w:val="167"/>
        </w:trPr>
        <w:tc>
          <w:tcPr>
            <w:tcW w:w="307" w:type="pct"/>
          </w:tcPr>
          <w:p w14:paraId="370AE03B" w14:textId="77777777" w:rsidR="00DA62B0" w:rsidRPr="008968A5" w:rsidRDefault="00DA62B0" w:rsidP="00496144">
            <w:pPr>
              <w:jc w:val="center"/>
            </w:pPr>
            <w:r w:rsidRPr="008968A5">
              <w:t>A1</w:t>
            </w:r>
          </w:p>
        </w:tc>
        <w:tc>
          <w:tcPr>
            <w:tcW w:w="1010" w:type="pct"/>
          </w:tcPr>
          <w:p w14:paraId="374913D2" w14:textId="18F90196" w:rsidR="00DA62B0" w:rsidRPr="008968A5" w:rsidRDefault="00DA62B0" w:rsidP="00776D49">
            <w:pPr>
              <w:pStyle w:val="Header"/>
              <w:tabs>
                <w:tab w:val="left" w:pos="8568"/>
              </w:tabs>
            </w:pPr>
            <w:r w:rsidRPr="008968A5">
              <w:t>Please describe your qualifications to serve as a</w:t>
            </w:r>
            <w:r w:rsidR="00E66703">
              <w:t>n</w:t>
            </w:r>
            <w:r w:rsidRPr="008968A5">
              <w:t xml:space="preserve"> MRO for an NRC</w:t>
            </w:r>
            <w:r>
              <w:t>-</w:t>
            </w:r>
            <w:r w:rsidRPr="008968A5">
              <w:t xml:space="preserve">regulated licensee under </w:t>
            </w:r>
            <w:r>
              <w:t>10 CFR </w:t>
            </w:r>
            <w:r w:rsidRPr="008968A5">
              <w:t>Part 26.</w:t>
            </w:r>
          </w:p>
          <w:p w14:paraId="098A37B5" w14:textId="77777777" w:rsidR="00DA62B0" w:rsidRPr="008968A5" w:rsidRDefault="00DA62B0" w:rsidP="0074729A">
            <w:pPr>
              <w:pStyle w:val="Header"/>
              <w:tabs>
                <w:tab w:val="left" w:pos="8568"/>
              </w:tabs>
            </w:pPr>
          </w:p>
          <w:p w14:paraId="74EDE8DC" w14:textId="31148778" w:rsidR="00DA62B0" w:rsidRPr="00C35DC6" w:rsidRDefault="00DA62B0" w:rsidP="00EA0C2E">
            <w:pPr>
              <w:pStyle w:val="Header"/>
              <w:tabs>
                <w:tab w:val="left" w:pos="8568"/>
              </w:tabs>
            </w:pPr>
            <w:r w:rsidRPr="00C35DC6">
              <w:t>[Request a copy of the medical license from the MRO or the licensee or other entity]</w:t>
            </w:r>
          </w:p>
        </w:tc>
        <w:tc>
          <w:tcPr>
            <w:tcW w:w="1288" w:type="pct"/>
          </w:tcPr>
          <w:p w14:paraId="660B2D64" w14:textId="77777777" w:rsidR="00DA62B0" w:rsidRPr="008968A5" w:rsidRDefault="00DA62B0" w:rsidP="00C57945">
            <w:pPr>
              <w:keepNext/>
              <w:keepLines/>
              <w:numPr>
                <w:ilvl w:val="0"/>
                <w:numId w:val="3"/>
              </w:numPr>
              <w:tabs>
                <w:tab w:val="num" w:pos="380"/>
              </w:tabs>
              <w:overflowPunct w:val="0"/>
              <w:ind w:left="374"/>
              <w:textAlignment w:val="baseline"/>
            </w:pPr>
            <w:r w:rsidRPr="008968A5">
              <w:t>Medical Doctor (MD) licensed in the U.S.</w:t>
            </w:r>
          </w:p>
          <w:p w14:paraId="55D93DB4" w14:textId="77777777" w:rsidR="00DA62B0" w:rsidRPr="008968A5" w:rsidRDefault="00DA62B0" w:rsidP="00C57945">
            <w:pPr>
              <w:keepNext/>
              <w:keepLines/>
              <w:numPr>
                <w:ilvl w:val="0"/>
                <w:numId w:val="3"/>
              </w:numPr>
              <w:tabs>
                <w:tab w:val="num" w:pos="380"/>
              </w:tabs>
              <w:overflowPunct w:val="0"/>
              <w:ind w:left="374"/>
              <w:textAlignment w:val="baseline"/>
            </w:pPr>
            <w:r w:rsidRPr="008968A5">
              <w:t>Doctor of Osteopathy (DO) licensed in the U.S.</w:t>
            </w:r>
          </w:p>
          <w:p w14:paraId="0A20FD35" w14:textId="77777777" w:rsidR="00DA62B0" w:rsidRPr="002854CF" w:rsidRDefault="00DA62B0" w:rsidP="00C57945">
            <w:pPr>
              <w:keepNext/>
              <w:keepLines/>
              <w:numPr>
                <w:ilvl w:val="0"/>
                <w:numId w:val="3"/>
              </w:numPr>
              <w:tabs>
                <w:tab w:val="num" w:pos="380"/>
              </w:tabs>
              <w:overflowPunct w:val="0"/>
              <w:ind w:left="374"/>
              <w:textAlignment w:val="baseline"/>
            </w:pPr>
            <w:r>
              <w:t>Other:</w:t>
            </w:r>
          </w:p>
        </w:tc>
        <w:tc>
          <w:tcPr>
            <w:tcW w:w="2395" w:type="pct"/>
          </w:tcPr>
          <w:p w14:paraId="2E9E936D" w14:textId="23BE8460" w:rsidR="00DA62B0" w:rsidRPr="008968A5" w:rsidRDefault="00223BA8" w:rsidP="005A389B">
            <w:r>
              <w:t>§ </w:t>
            </w:r>
            <w:r w:rsidR="00DA62B0" w:rsidRPr="008968A5">
              <w:t>26.183(a) states:</w:t>
            </w:r>
            <w:r w:rsidR="0057322F">
              <w:t xml:space="preserve"> </w:t>
            </w:r>
          </w:p>
          <w:p w14:paraId="148A86C8" w14:textId="77777777" w:rsidR="00DA62B0" w:rsidRPr="008968A5" w:rsidRDefault="00DA62B0" w:rsidP="004A2463">
            <w:r w:rsidRPr="008968A5">
              <w:t>“The MRO shall be a physician holding either a Doctor of Medicine or Doctor of Osteopathy degree who is licensed to practice medicine by any State or Territory of the United States, the District of Columbia, or the Commonwealth of Puerto Rico.”</w:t>
            </w:r>
          </w:p>
        </w:tc>
      </w:tr>
      <w:tr w:rsidR="00DA62B0" w:rsidRPr="008968A5" w14:paraId="085A29B7" w14:textId="77777777" w:rsidTr="23989A3A">
        <w:trPr>
          <w:cantSplit/>
          <w:trHeight w:val="167"/>
        </w:trPr>
        <w:tc>
          <w:tcPr>
            <w:tcW w:w="307" w:type="pct"/>
          </w:tcPr>
          <w:p w14:paraId="2DC8E7AA" w14:textId="77777777" w:rsidR="00DA62B0" w:rsidRPr="008968A5" w:rsidRDefault="00DA62B0" w:rsidP="00496144">
            <w:pPr>
              <w:jc w:val="center"/>
            </w:pPr>
            <w:r w:rsidRPr="008968A5">
              <w:t>A2</w:t>
            </w:r>
          </w:p>
        </w:tc>
        <w:tc>
          <w:tcPr>
            <w:tcW w:w="1010" w:type="pct"/>
          </w:tcPr>
          <w:p w14:paraId="0F6C316A" w14:textId="5EE92925" w:rsidR="00DA62B0" w:rsidRDefault="00DA62B0" w:rsidP="00776D49">
            <w:r w:rsidRPr="008968A5">
              <w:t>Have you passed an examination administered by a nationally-recognized MRO certification board or subspecialty board for medical practitioners in the field of medical review of Federally mandated drug tests?</w:t>
            </w:r>
          </w:p>
          <w:p w14:paraId="44B05C04" w14:textId="77777777" w:rsidR="00DA62B0" w:rsidRDefault="00DA62B0" w:rsidP="0074729A"/>
          <w:p w14:paraId="3CC6DB3F" w14:textId="29044FC4" w:rsidR="00DA62B0" w:rsidRPr="008968A5" w:rsidRDefault="009D0345" w:rsidP="0074729A">
            <w:r>
              <w:t>[R</w:t>
            </w:r>
            <w:r w:rsidRPr="008968A5">
              <w:t>equest a copy of the training certificate]</w:t>
            </w:r>
          </w:p>
        </w:tc>
        <w:tc>
          <w:tcPr>
            <w:tcW w:w="1288" w:type="pct"/>
          </w:tcPr>
          <w:p w14:paraId="33D5D8E7" w14:textId="2865BB42" w:rsidR="00DA62B0" w:rsidRPr="008968A5" w:rsidRDefault="00DA62B0" w:rsidP="00C57945">
            <w:pPr>
              <w:keepNext/>
              <w:keepLines/>
              <w:numPr>
                <w:ilvl w:val="0"/>
                <w:numId w:val="3"/>
              </w:numPr>
              <w:tabs>
                <w:tab w:val="num" w:pos="380"/>
              </w:tabs>
              <w:overflowPunct w:val="0"/>
              <w:ind w:left="374"/>
              <w:textAlignment w:val="baseline"/>
            </w:pPr>
            <w:r w:rsidRPr="008968A5">
              <w:t>Yes.</w:t>
            </w:r>
          </w:p>
          <w:p w14:paraId="2DEEE7AB" w14:textId="61CDA373" w:rsidR="00DA62B0" w:rsidRPr="008968A5" w:rsidRDefault="00DA62B0" w:rsidP="00C57945">
            <w:pPr>
              <w:keepNext/>
              <w:keepLines/>
              <w:numPr>
                <w:ilvl w:val="0"/>
                <w:numId w:val="3"/>
              </w:numPr>
              <w:tabs>
                <w:tab w:val="num" w:pos="380"/>
              </w:tabs>
              <w:overflowPunct w:val="0"/>
              <w:ind w:left="374"/>
              <w:textAlignment w:val="baseline"/>
            </w:pPr>
            <w:r w:rsidRPr="008968A5">
              <w:t>No.</w:t>
            </w:r>
          </w:p>
          <w:p w14:paraId="413A451E" w14:textId="77777777" w:rsidR="00DA62B0" w:rsidRPr="008968A5" w:rsidRDefault="00DA62B0" w:rsidP="00C57945">
            <w:pPr>
              <w:keepNext/>
              <w:keepLines/>
              <w:numPr>
                <w:ilvl w:val="0"/>
                <w:numId w:val="3"/>
              </w:numPr>
              <w:tabs>
                <w:tab w:val="num" w:pos="380"/>
              </w:tabs>
              <w:overflowPunct w:val="0"/>
              <w:ind w:left="374"/>
              <w:textAlignment w:val="baseline"/>
            </w:pPr>
            <w:r>
              <w:t>Other:</w:t>
            </w:r>
          </w:p>
          <w:p w14:paraId="737A5A00" w14:textId="77777777" w:rsidR="00DA62B0" w:rsidRPr="008968A5" w:rsidRDefault="00DA62B0" w:rsidP="00C57945">
            <w:pPr>
              <w:keepNext/>
              <w:keepLines/>
              <w:overflowPunct w:val="0"/>
              <w:ind w:left="374"/>
              <w:textAlignment w:val="baseline"/>
            </w:pPr>
          </w:p>
        </w:tc>
        <w:tc>
          <w:tcPr>
            <w:tcW w:w="2395" w:type="pct"/>
          </w:tcPr>
          <w:p w14:paraId="37DBA47E" w14:textId="31DC5B37" w:rsidR="00DA62B0" w:rsidRPr="008968A5" w:rsidRDefault="00223BA8" w:rsidP="005A389B">
            <w:r>
              <w:t>§ </w:t>
            </w:r>
            <w:r w:rsidR="00DA62B0" w:rsidRPr="008968A5">
              <w:t>26.183(a) states:</w:t>
            </w:r>
            <w:r w:rsidR="0057322F">
              <w:t xml:space="preserve"> </w:t>
            </w:r>
          </w:p>
          <w:p w14:paraId="00423E3C" w14:textId="4920A9CC" w:rsidR="00DA62B0" w:rsidRPr="008968A5" w:rsidRDefault="00DA62B0" w:rsidP="004A2463">
            <w:r w:rsidRPr="008968A5">
              <w:t>“</w:t>
            </w:r>
            <w:r w:rsidR="006A6EB6">
              <w:t>T</w:t>
            </w:r>
            <w:r w:rsidRPr="008968A5">
              <w:t>he MRO shall have passed an examination administered by a nationally-recognized MRO certification board or subspecialty board for medical practitioners in the field of medical review of Federally mandated drug tests.”</w:t>
            </w:r>
          </w:p>
        </w:tc>
      </w:tr>
      <w:tr w:rsidR="005858FB" w:rsidRPr="008968A5" w14:paraId="52037B88" w14:textId="77777777" w:rsidTr="23989A3A">
        <w:trPr>
          <w:cantSplit/>
          <w:trHeight w:val="167"/>
        </w:trPr>
        <w:tc>
          <w:tcPr>
            <w:tcW w:w="307" w:type="pct"/>
          </w:tcPr>
          <w:p w14:paraId="05FF0184" w14:textId="77777777" w:rsidR="005858FB" w:rsidRPr="008968A5" w:rsidRDefault="005858FB" w:rsidP="00496144">
            <w:pPr>
              <w:jc w:val="center"/>
            </w:pPr>
            <w:r w:rsidRPr="008968A5">
              <w:lastRenderedPageBreak/>
              <w:t>A3</w:t>
            </w:r>
          </w:p>
        </w:tc>
        <w:tc>
          <w:tcPr>
            <w:tcW w:w="1010" w:type="pct"/>
          </w:tcPr>
          <w:p w14:paraId="22E9D101" w14:textId="7FB5BBFD" w:rsidR="005858FB" w:rsidRPr="008968A5" w:rsidRDefault="005858FB" w:rsidP="00776D49">
            <w:pPr>
              <w:tabs>
                <w:tab w:val="left" w:pos="8568"/>
              </w:tabs>
            </w:pPr>
            <w:r w:rsidRPr="008968A5">
              <w:t xml:space="preserve">How do you </w:t>
            </w:r>
            <w:r>
              <w:t>keep</w:t>
            </w:r>
            <w:r w:rsidRPr="008968A5">
              <w:t xml:space="preserve"> up</w:t>
            </w:r>
            <w:r w:rsidR="00082D14">
              <w:t xml:space="preserve"> </w:t>
            </w:r>
            <w:r w:rsidRPr="008968A5">
              <w:t>to</w:t>
            </w:r>
            <w:r w:rsidR="00082D14">
              <w:t xml:space="preserve"> </w:t>
            </w:r>
            <w:r w:rsidRPr="008968A5">
              <w:t xml:space="preserve">date on the NRC drug and alcohol testing regulations in </w:t>
            </w:r>
            <w:r>
              <w:t>10 CFR </w:t>
            </w:r>
            <w:r w:rsidRPr="008968A5">
              <w:t>Part 26?</w:t>
            </w:r>
            <w:r w:rsidR="0057322F">
              <w:t xml:space="preserve"> </w:t>
            </w:r>
          </w:p>
        </w:tc>
        <w:tc>
          <w:tcPr>
            <w:tcW w:w="1288" w:type="pct"/>
          </w:tcPr>
          <w:p w14:paraId="7F03D673" w14:textId="77777777" w:rsidR="005858FB" w:rsidRPr="008968A5" w:rsidRDefault="005858FB" w:rsidP="00C57945">
            <w:pPr>
              <w:keepNext/>
              <w:keepLines/>
              <w:numPr>
                <w:ilvl w:val="0"/>
                <w:numId w:val="3"/>
              </w:numPr>
              <w:tabs>
                <w:tab w:val="num" w:pos="380"/>
              </w:tabs>
              <w:overflowPunct w:val="0"/>
              <w:ind w:left="374"/>
              <w:textAlignment w:val="baseline"/>
            </w:pPr>
            <w:r w:rsidRPr="008968A5">
              <w:t>I regularly review the NRC FFD website for information on the regulation.</w:t>
            </w:r>
          </w:p>
          <w:p w14:paraId="5146F0D6" w14:textId="77777777" w:rsidR="005858FB" w:rsidRPr="008968A5" w:rsidRDefault="005858FB" w:rsidP="00C57945">
            <w:pPr>
              <w:keepNext/>
              <w:keepLines/>
              <w:numPr>
                <w:ilvl w:val="0"/>
                <w:numId w:val="3"/>
              </w:numPr>
              <w:tabs>
                <w:tab w:val="num" w:pos="380"/>
              </w:tabs>
              <w:overflowPunct w:val="0"/>
              <w:ind w:left="374"/>
              <w:textAlignment w:val="baseline"/>
            </w:pPr>
            <w:r w:rsidRPr="008968A5">
              <w:t>I receive a newsletter that informs me of changes in the NRC’s drug and alcohol testing regulations.</w:t>
            </w:r>
          </w:p>
          <w:p w14:paraId="299233B6" w14:textId="77777777" w:rsidR="005858FB" w:rsidRPr="008968A5" w:rsidRDefault="005858FB" w:rsidP="00C57945">
            <w:pPr>
              <w:keepNext/>
              <w:keepLines/>
              <w:numPr>
                <w:ilvl w:val="0"/>
                <w:numId w:val="3"/>
              </w:numPr>
              <w:tabs>
                <w:tab w:val="num" w:pos="380"/>
              </w:tabs>
              <w:overflowPunct w:val="0"/>
              <w:ind w:left="374"/>
              <w:textAlignment w:val="baseline"/>
            </w:pPr>
            <w:r w:rsidRPr="008968A5">
              <w:t xml:space="preserve">I have a copy of </w:t>
            </w:r>
            <w:r>
              <w:t>10 CFR </w:t>
            </w:r>
            <w:r w:rsidRPr="008968A5">
              <w:t>Part 26.</w:t>
            </w:r>
          </w:p>
          <w:p w14:paraId="68D68B28" w14:textId="77777777" w:rsidR="005858FB" w:rsidRPr="008968A5" w:rsidRDefault="005858FB" w:rsidP="00C57945">
            <w:pPr>
              <w:keepNext/>
              <w:keepLines/>
              <w:numPr>
                <w:ilvl w:val="0"/>
                <w:numId w:val="3"/>
              </w:numPr>
              <w:tabs>
                <w:tab w:val="num" w:pos="380"/>
              </w:tabs>
              <w:overflowPunct w:val="0"/>
              <w:ind w:left="374"/>
              <w:textAlignment w:val="baseline"/>
            </w:pPr>
            <w:r w:rsidRPr="008968A5">
              <w:t>The licensee’s or other entity’s staff provides me with any updates on the rule.</w:t>
            </w:r>
          </w:p>
          <w:p w14:paraId="09A566A9" w14:textId="51D48923" w:rsidR="005858FB" w:rsidRPr="00D70860" w:rsidRDefault="005858FB" w:rsidP="009F255D">
            <w:pPr>
              <w:keepNext/>
              <w:keepLines/>
              <w:numPr>
                <w:ilvl w:val="0"/>
                <w:numId w:val="3"/>
              </w:numPr>
              <w:tabs>
                <w:tab w:val="num" w:pos="380"/>
              </w:tabs>
              <w:overflowPunct w:val="0"/>
              <w:ind w:left="374"/>
              <w:textAlignment w:val="baseline"/>
            </w:pPr>
            <w:r>
              <w:t>Other:</w:t>
            </w:r>
          </w:p>
        </w:tc>
        <w:tc>
          <w:tcPr>
            <w:tcW w:w="2395" w:type="pct"/>
            <w:vMerge w:val="restart"/>
          </w:tcPr>
          <w:p w14:paraId="29600ECE" w14:textId="6DA42099" w:rsidR="005858FB" w:rsidRPr="00580DA0" w:rsidRDefault="005858FB" w:rsidP="00776D49">
            <w:r w:rsidRPr="00580DA0">
              <w:t>§ 26.183(a) states:</w:t>
            </w:r>
          </w:p>
          <w:p w14:paraId="56EAEA65" w14:textId="77777777" w:rsidR="005858FB" w:rsidRPr="008968A5" w:rsidRDefault="005858FB" w:rsidP="00776D49">
            <w:r w:rsidRPr="00580DA0">
              <w:t>“The MRO shall be knowledgeable of this part and of the FFD policies of the licensees and other entities for whom the MRO provides services.”</w:t>
            </w:r>
          </w:p>
          <w:p w14:paraId="62CCEC33" w14:textId="3A9EC0B5" w:rsidR="005858FB" w:rsidRPr="008968A5" w:rsidRDefault="005858FB" w:rsidP="00776D49"/>
          <w:p w14:paraId="4AC711D2" w14:textId="179FFD74" w:rsidR="005858FB" w:rsidRPr="008968A5" w:rsidRDefault="005858FB" w:rsidP="00776D49"/>
        </w:tc>
      </w:tr>
      <w:tr w:rsidR="005858FB" w:rsidRPr="008968A5" w14:paraId="158F79E3" w14:textId="77777777" w:rsidTr="23989A3A">
        <w:trPr>
          <w:cantSplit/>
          <w:trHeight w:val="167"/>
        </w:trPr>
        <w:tc>
          <w:tcPr>
            <w:tcW w:w="307" w:type="pct"/>
          </w:tcPr>
          <w:p w14:paraId="6AA6ECDE" w14:textId="77777777" w:rsidR="005858FB" w:rsidRPr="008968A5" w:rsidRDefault="005858FB" w:rsidP="00496144">
            <w:pPr>
              <w:jc w:val="center"/>
            </w:pPr>
            <w:r w:rsidRPr="008968A5">
              <w:t>A4</w:t>
            </w:r>
          </w:p>
        </w:tc>
        <w:tc>
          <w:tcPr>
            <w:tcW w:w="1010" w:type="pct"/>
          </w:tcPr>
          <w:p w14:paraId="20D9E009" w14:textId="77777777" w:rsidR="005858FB" w:rsidRPr="008968A5" w:rsidRDefault="005858FB" w:rsidP="00776D49">
            <w:r w:rsidRPr="008968A5">
              <w:t>Do you have a copy of the licensee’s or other entity’s FFD program policy?</w:t>
            </w:r>
          </w:p>
        </w:tc>
        <w:tc>
          <w:tcPr>
            <w:tcW w:w="1288" w:type="pct"/>
          </w:tcPr>
          <w:p w14:paraId="61747583" w14:textId="77777777" w:rsidR="005858FB" w:rsidRPr="008968A5" w:rsidRDefault="005858FB" w:rsidP="00C57945">
            <w:pPr>
              <w:keepNext/>
              <w:keepLines/>
              <w:numPr>
                <w:ilvl w:val="0"/>
                <w:numId w:val="3"/>
              </w:numPr>
              <w:tabs>
                <w:tab w:val="num" w:pos="380"/>
              </w:tabs>
              <w:overflowPunct w:val="0"/>
              <w:ind w:left="374"/>
              <w:textAlignment w:val="baseline"/>
            </w:pPr>
            <w:r w:rsidRPr="008968A5">
              <w:t>Yes.</w:t>
            </w:r>
          </w:p>
          <w:p w14:paraId="4BCCFDED" w14:textId="77777777" w:rsidR="005858FB" w:rsidRPr="008968A5" w:rsidRDefault="005858FB" w:rsidP="00C57945">
            <w:pPr>
              <w:keepNext/>
              <w:keepLines/>
              <w:numPr>
                <w:ilvl w:val="0"/>
                <w:numId w:val="3"/>
              </w:numPr>
              <w:tabs>
                <w:tab w:val="num" w:pos="380"/>
              </w:tabs>
              <w:overflowPunct w:val="0"/>
              <w:ind w:left="374"/>
              <w:textAlignment w:val="baseline"/>
            </w:pPr>
            <w:r w:rsidRPr="008968A5">
              <w:t>No.</w:t>
            </w:r>
          </w:p>
          <w:p w14:paraId="1236570D" w14:textId="6FEF61C4" w:rsidR="005858FB" w:rsidRPr="00D70860" w:rsidRDefault="005858FB" w:rsidP="009F255D">
            <w:pPr>
              <w:keepNext/>
              <w:keepLines/>
              <w:numPr>
                <w:ilvl w:val="0"/>
                <w:numId w:val="3"/>
              </w:numPr>
              <w:tabs>
                <w:tab w:val="num" w:pos="380"/>
              </w:tabs>
              <w:overflowPunct w:val="0"/>
              <w:ind w:left="374"/>
              <w:textAlignment w:val="baseline"/>
            </w:pPr>
            <w:r>
              <w:t>Other:</w:t>
            </w:r>
          </w:p>
        </w:tc>
        <w:tc>
          <w:tcPr>
            <w:tcW w:w="2395" w:type="pct"/>
            <w:vMerge/>
            <w:shd w:val="clear" w:color="auto" w:fill="auto"/>
          </w:tcPr>
          <w:p w14:paraId="6F045DCD" w14:textId="53EA1DB3" w:rsidR="005858FB" w:rsidRPr="008968A5" w:rsidRDefault="005858FB" w:rsidP="00776D49"/>
        </w:tc>
      </w:tr>
      <w:tr w:rsidR="005858FB" w:rsidRPr="008968A5" w14:paraId="4A703281" w14:textId="77777777" w:rsidTr="23989A3A">
        <w:trPr>
          <w:cantSplit/>
          <w:trHeight w:val="167"/>
        </w:trPr>
        <w:tc>
          <w:tcPr>
            <w:tcW w:w="307" w:type="pct"/>
          </w:tcPr>
          <w:p w14:paraId="3C43A90B" w14:textId="77777777" w:rsidR="005858FB" w:rsidRPr="008968A5" w:rsidRDefault="005858FB" w:rsidP="00496144">
            <w:pPr>
              <w:jc w:val="center"/>
            </w:pPr>
            <w:r w:rsidRPr="008968A5">
              <w:t>A5</w:t>
            </w:r>
          </w:p>
        </w:tc>
        <w:tc>
          <w:tcPr>
            <w:tcW w:w="1010" w:type="pct"/>
          </w:tcPr>
          <w:p w14:paraId="0AB8F1F3" w14:textId="1E03C117" w:rsidR="005858FB" w:rsidRPr="008968A5" w:rsidRDefault="005858FB" w:rsidP="00776D49">
            <w:r w:rsidRPr="008968A5">
              <w:t xml:space="preserve">How do you </w:t>
            </w:r>
            <w:r>
              <w:t>keep</w:t>
            </w:r>
            <w:r w:rsidRPr="008968A5">
              <w:t xml:space="preserve"> up</w:t>
            </w:r>
            <w:r w:rsidR="00082D14">
              <w:t xml:space="preserve"> </w:t>
            </w:r>
            <w:r w:rsidRPr="008968A5">
              <w:t>to</w:t>
            </w:r>
            <w:r w:rsidR="00082D14">
              <w:t xml:space="preserve"> </w:t>
            </w:r>
            <w:r w:rsidRPr="008968A5">
              <w:t>date on any changes to the FFD program policy?</w:t>
            </w:r>
          </w:p>
          <w:p w14:paraId="7426C0C7" w14:textId="77777777" w:rsidR="005858FB" w:rsidRPr="008968A5" w:rsidRDefault="005858FB" w:rsidP="00496144"/>
        </w:tc>
        <w:tc>
          <w:tcPr>
            <w:tcW w:w="1288" w:type="pct"/>
          </w:tcPr>
          <w:p w14:paraId="0DBE99C4" w14:textId="77777777" w:rsidR="005858FB" w:rsidRPr="008968A5" w:rsidRDefault="005858FB" w:rsidP="00C57945">
            <w:pPr>
              <w:keepNext/>
              <w:keepLines/>
              <w:numPr>
                <w:ilvl w:val="0"/>
                <w:numId w:val="3"/>
              </w:numPr>
              <w:tabs>
                <w:tab w:val="num" w:pos="380"/>
              </w:tabs>
              <w:overflowPunct w:val="0"/>
              <w:ind w:left="374"/>
              <w:textAlignment w:val="baseline"/>
            </w:pPr>
            <w:r w:rsidRPr="008968A5">
              <w:t>I receive information from the FFD program manager if any changes are implemented.</w:t>
            </w:r>
          </w:p>
          <w:p w14:paraId="641DB743" w14:textId="77777777" w:rsidR="005858FB" w:rsidRPr="008968A5" w:rsidRDefault="005858FB" w:rsidP="00C57945">
            <w:pPr>
              <w:keepNext/>
              <w:keepLines/>
              <w:numPr>
                <w:ilvl w:val="0"/>
                <w:numId w:val="3"/>
              </w:numPr>
              <w:tabs>
                <w:tab w:val="num" w:pos="380"/>
              </w:tabs>
              <w:overflowPunct w:val="0"/>
              <w:ind w:left="374"/>
              <w:textAlignment w:val="baseline"/>
            </w:pPr>
            <w:r w:rsidRPr="008968A5">
              <w:t>I rely upon the policy that is provided to me by the FFD program.</w:t>
            </w:r>
          </w:p>
          <w:p w14:paraId="630C74FB" w14:textId="1AF2DE16" w:rsidR="005858FB" w:rsidRPr="00D70860" w:rsidRDefault="005858FB" w:rsidP="009F255D">
            <w:pPr>
              <w:keepNext/>
              <w:keepLines/>
              <w:numPr>
                <w:ilvl w:val="0"/>
                <w:numId w:val="3"/>
              </w:numPr>
              <w:tabs>
                <w:tab w:val="num" w:pos="380"/>
              </w:tabs>
              <w:overflowPunct w:val="0"/>
              <w:ind w:left="374"/>
              <w:textAlignment w:val="baseline"/>
            </w:pPr>
            <w:r>
              <w:t>Other:</w:t>
            </w:r>
          </w:p>
        </w:tc>
        <w:tc>
          <w:tcPr>
            <w:tcW w:w="2395" w:type="pct"/>
            <w:vMerge/>
            <w:shd w:val="clear" w:color="auto" w:fill="auto"/>
          </w:tcPr>
          <w:p w14:paraId="002C9C2E" w14:textId="5AB9A088" w:rsidR="005858FB" w:rsidRPr="008968A5" w:rsidRDefault="005858FB" w:rsidP="00776D49"/>
        </w:tc>
      </w:tr>
      <w:tr w:rsidR="00DA62B0" w:rsidRPr="008968A5" w14:paraId="6DCACEFB" w14:textId="77777777" w:rsidTr="23989A3A">
        <w:trPr>
          <w:trHeight w:val="1533"/>
        </w:trPr>
        <w:tc>
          <w:tcPr>
            <w:tcW w:w="307" w:type="pct"/>
          </w:tcPr>
          <w:p w14:paraId="4D4E55A2" w14:textId="77777777" w:rsidR="00DA62B0" w:rsidRPr="008968A5" w:rsidRDefault="00DA62B0" w:rsidP="00496144">
            <w:pPr>
              <w:jc w:val="center"/>
            </w:pPr>
            <w:r w:rsidRPr="008968A5">
              <w:lastRenderedPageBreak/>
              <w:t>A6</w:t>
            </w:r>
          </w:p>
        </w:tc>
        <w:tc>
          <w:tcPr>
            <w:tcW w:w="1010" w:type="pct"/>
          </w:tcPr>
          <w:p w14:paraId="5137F6C0" w14:textId="29FCED07" w:rsidR="00DA62B0" w:rsidRPr="008968A5" w:rsidRDefault="00DA62B0" w:rsidP="00776D49">
            <w:r w:rsidRPr="008968A5">
              <w:t xml:space="preserve">Are you an employee, agent of, or do you have a financial interest in the contracted operator of </w:t>
            </w:r>
            <w:r>
              <w:t>the</w:t>
            </w:r>
            <w:r w:rsidRPr="008968A5">
              <w:t xml:space="preserve"> licensee testing facility (LTF)</w:t>
            </w:r>
            <w:r>
              <w:t xml:space="preserve"> – if applicable, a</w:t>
            </w:r>
            <w:r w:rsidRPr="008968A5">
              <w:t xml:space="preserve">nd/or the </w:t>
            </w:r>
            <w:r w:rsidR="002A5FA5">
              <w:t>HHS</w:t>
            </w:r>
            <w:r w:rsidR="002A5FA5">
              <w:noBreakHyphen/>
            </w:r>
            <w:r w:rsidRPr="008968A5">
              <w:t>certified laborator</w:t>
            </w:r>
            <w:r>
              <w:t>ies</w:t>
            </w:r>
            <w:r w:rsidRPr="008968A5">
              <w:t xml:space="preserve"> used by the FFD program?</w:t>
            </w:r>
          </w:p>
          <w:p w14:paraId="6B0207DA" w14:textId="77777777" w:rsidR="00DA62B0" w:rsidRPr="008968A5" w:rsidRDefault="00DA62B0" w:rsidP="00776D49"/>
          <w:p w14:paraId="47F429CF" w14:textId="77777777" w:rsidR="00DA62B0" w:rsidRPr="008968A5" w:rsidRDefault="00DA62B0" w:rsidP="00776D49"/>
        </w:tc>
        <w:tc>
          <w:tcPr>
            <w:tcW w:w="1288" w:type="pct"/>
          </w:tcPr>
          <w:p w14:paraId="7CF4CE86" w14:textId="4C8382B2" w:rsidR="00DA62B0" w:rsidRPr="005856B9" w:rsidRDefault="00DA62B0" w:rsidP="00C57945">
            <w:pPr>
              <w:keepNext/>
              <w:keepLines/>
              <w:numPr>
                <w:ilvl w:val="0"/>
                <w:numId w:val="3"/>
              </w:numPr>
              <w:tabs>
                <w:tab w:val="num" w:pos="380"/>
              </w:tabs>
              <w:overflowPunct w:val="0"/>
              <w:ind w:left="374"/>
              <w:textAlignment w:val="baseline"/>
            </w:pPr>
            <w:r w:rsidRPr="005856B9">
              <w:t>No, I have no professional or financial relationship with the contracted operator of the LTF or the HHS-certified laborator</w:t>
            </w:r>
            <w:r>
              <w:t>ies</w:t>
            </w:r>
            <w:r w:rsidRPr="005856B9">
              <w:t>.</w:t>
            </w:r>
          </w:p>
          <w:p w14:paraId="56A3F333" w14:textId="32D6C042" w:rsidR="00DA62B0" w:rsidRPr="005856B9" w:rsidRDefault="00DA62B0" w:rsidP="00C57945">
            <w:pPr>
              <w:keepNext/>
              <w:keepLines/>
              <w:numPr>
                <w:ilvl w:val="0"/>
                <w:numId w:val="3"/>
              </w:numPr>
              <w:tabs>
                <w:tab w:val="num" w:pos="380"/>
              </w:tabs>
              <w:overflowPunct w:val="0"/>
              <w:ind w:left="374"/>
              <w:textAlignment w:val="baseline"/>
            </w:pPr>
            <w:r w:rsidRPr="005856B9">
              <w:t>Yes, I have a financial interest</w:t>
            </w:r>
            <w:r w:rsidR="006E2941">
              <w:t>,</w:t>
            </w:r>
            <w:r w:rsidRPr="005856B9">
              <w:t xml:space="preserve"> or I am an employee or agent of the contracted operator of the LTF or </w:t>
            </w:r>
            <w:r>
              <w:t>one of the HHS-certified laboratories</w:t>
            </w:r>
            <w:r w:rsidRPr="005856B9">
              <w:t>.</w:t>
            </w:r>
          </w:p>
          <w:p w14:paraId="6AB5C391" w14:textId="77777777" w:rsidR="00DA62B0" w:rsidRPr="005856B9" w:rsidRDefault="00DA62B0" w:rsidP="00C57945">
            <w:pPr>
              <w:keepNext/>
              <w:keepLines/>
              <w:numPr>
                <w:ilvl w:val="0"/>
                <w:numId w:val="3"/>
              </w:numPr>
              <w:tabs>
                <w:tab w:val="num" w:pos="380"/>
              </w:tabs>
              <w:overflowPunct w:val="0"/>
              <w:ind w:left="374"/>
              <w:textAlignment w:val="baseline"/>
            </w:pPr>
            <w:r w:rsidRPr="005856B9">
              <w:t>Other:</w:t>
            </w:r>
          </w:p>
          <w:p w14:paraId="5A1C7BEC" w14:textId="77777777" w:rsidR="00DA62B0" w:rsidRPr="005856B9" w:rsidRDefault="00DA62B0" w:rsidP="00776D49">
            <w:pPr>
              <w:keepNext/>
              <w:keepLines/>
            </w:pPr>
          </w:p>
        </w:tc>
        <w:tc>
          <w:tcPr>
            <w:tcW w:w="2395" w:type="pct"/>
          </w:tcPr>
          <w:p w14:paraId="11CAFC4E" w14:textId="6C39BCE7" w:rsidR="00DA62B0" w:rsidRDefault="00223BA8" w:rsidP="00776D49">
            <w:r>
              <w:t>§ </w:t>
            </w:r>
            <w:r w:rsidR="00DA62B0">
              <w:t>26.183(b) states:</w:t>
            </w:r>
            <w:r w:rsidR="0057322F">
              <w:t xml:space="preserve"> </w:t>
            </w:r>
          </w:p>
          <w:p w14:paraId="333E0192" w14:textId="79F9D3B7" w:rsidR="00DA62B0" w:rsidRPr="006A680B" w:rsidRDefault="00DA62B0" w:rsidP="00776D49">
            <w:r w:rsidRPr="006A680B">
              <w:t>“</w:t>
            </w:r>
            <w:r w:rsidR="009F255D" w:rsidRPr="009F255D">
              <w:rPr>
                <w:i/>
                <w:iCs/>
              </w:rPr>
              <w:t>Relationships</w:t>
            </w:r>
            <w:r w:rsidR="009F255D">
              <w:t xml:space="preserve"> </w:t>
            </w:r>
            <w:r w:rsidR="00200C4E">
              <w:t>…</w:t>
            </w:r>
            <w:r w:rsidR="00BF1252">
              <w:t>t</w:t>
            </w:r>
            <w:r w:rsidRPr="006A680B">
              <w:t xml:space="preserve">he MRO may not be an employee or agent of, or have any financial interest in, an </w:t>
            </w:r>
            <w:r w:rsidR="002A5FA5">
              <w:t>HHS</w:t>
            </w:r>
            <w:r w:rsidR="002A5FA5">
              <w:noBreakHyphen/>
            </w:r>
            <w:r w:rsidRPr="006A680B">
              <w:t>certified laboratory or a contracted operator of a licensee testing facility for whom the MRO reviews drug test results.</w:t>
            </w:r>
            <w:r w:rsidR="0057322F">
              <w:t xml:space="preserve"> </w:t>
            </w:r>
            <w:r w:rsidRPr="006A680B">
              <w:t>Additionally, the MRO may not derive any financial benefit by having the licensee or other entity use a specific drug</w:t>
            </w:r>
            <w:r w:rsidR="00371A98">
              <w:t>-</w:t>
            </w:r>
            <w:r w:rsidRPr="006A680B">
              <w:t xml:space="preserve">testing </w:t>
            </w:r>
            <w:r w:rsidR="009F255D">
              <w:t xml:space="preserve">laboratory or licensee testing </w:t>
            </w:r>
            <w:r w:rsidRPr="006A680B">
              <w:t>facility operating contractor and may not have an agreement with such parties that may be construed as a potential conflict of interest. Examples of relationships between laboratories and MROs that create conflicts of interest, or the appearance of such conflicts, i</w:t>
            </w:r>
            <w:r>
              <w:t>nclude, but are not limited to</w:t>
            </w:r>
            <w:r w:rsidR="007478AD">
              <w:t xml:space="preserve"> –</w:t>
            </w:r>
          </w:p>
          <w:p w14:paraId="6CCF1195" w14:textId="77777777" w:rsidR="00DA62B0" w:rsidRPr="006A680B" w:rsidRDefault="00DA62B0" w:rsidP="00496144">
            <w:r w:rsidRPr="006A680B">
              <w:t xml:space="preserve">(1) The laboratory employs an MRO who reviews test results produced by the </w:t>
            </w:r>
            <w:proofErr w:type="gramStart"/>
            <w:r w:rsidRPr="006A680B">
              <w:t>laboratory;</w:t>
            </w:r>
            <w:proofErr w:type="gramEnd"/>
          </w:p>
          <w:p w14:paraId="5EE26F46" w14:textId="40CEDF4F" w:rsidR="00DA62B0" w:rsidRPr="00766EE9" w:rsidRDefault="56B8B933" w:rsidP="00776D49">
            <w:r>
              <w:t xml:space="preserve">(2) The laboratory has a </w:t>
            </w:r>
            <w:r w:rsidRPr="00766EE9">
              <w:t>contract o</w:t>
            </w:r>
            <w:r w:rsidR="622599AF" w:rsidRPr="00766EE9">
              <w:t>r</w:t>
            </w:r>
            <w:r w:rsidRPr="00766EE9">
              <w:t xml:space="preserve"> retainer with the MRO for the review of the results produced by the </w:t>
            </w:r>
            <w:proofErr w:type="gramStart"/>
            <w:r w:rsidRPr="00766EE9">
              <w:t>laboratory;</w:t>
            </w:r>
            <w:proofErr w:type="gramEnd"/>
          </w:p>
          <w:p w14:paraId="2FD3AADF" w14:textId="2A3688C3" w:rsidR="00DA62B0" w:rsidRPr="006A680B" w:rsidRDefault="00DA62B0" w:rsidP="00776D49">
            <w:r w:rsidRPr="00766EE9">
              <w:t>(3) The laboratory designate</w:t>
            </w:r>
            <w:r w:rsidR="003948FC" w:rsidRPr="00766EE9">
              <w:t>s</w:t>
            </w:r>
            <w:r w:rsidRPr="00766EE9">
              <w:t xml:space="preserve"> which</w:t>
            </w:r>
            <w:r w:rsidRPr="006A680B">
              <w:t xml:space="preserve"> MRO the licensee or other entity is to use, gives the licensee or other entity a slate of MROs from which to choose, or recommends certain </w:t>
            </w:r>
            <w:proofErr w:type="gramStart"/>
            <w:r w:rsidRPr="006A680B">
              <w:t>MROs;</w:t>
            </w:r>
            <w:proofErr w:type="gramEnd"/>
          </w:p>
          <w:p w14:paraId="664EE9B4" w14:textId="77777777" w:rsidR="00DA62B0" w:rsidRPr="006A680B" w:rsidRDefault="00DA62B0" w:rsidP="00776D49">
            <w:r w:rsidRPr="006A680B">
              <w:t xml:space="preserve">(4) The laboratory gives the licensee or other entity a discount or other incentive to use a particular </w:t>
            </w:r>
            <w:proofErr w:type="gramStart"/>
            <w:r w:rsidRPr="006A680B">
              <w:t>MRO;</w:t>
            </w:r>
            <w:proofErr w:type="gramEnd"/>
          </w:p>
          <w:p w14:paraId="7C687D2C" w14:textId="1C88AFDE" w:rsidR="00DA62B0" w:rsidRPr="006A680B" w:rsidRDefault="56B8B933" w:rsidP="00776D49">
            <w:r>
              <w:t>(5) The laboratory has its place of business co-located with that of an MRO or MRO staff who review test results produced by the laboratory</w:t>
            </w:r>
            <w:r w:rsidR="00A5A556">
              <w:t>;</w:t>
            </w:r>
            <w:r>
              <w:t xml:space="preserve"> or</w:t>
            </w:r>
          </w:p>
          <w:p w14:paraId="4F96F892" w14:textId="59947057" w:rsidR="00234403" w:rsidRPr="00D70860" w:rsidRDefault="00DA62B0" w:rsidP="00776D49">
            <w:r w:rsidRPr="006A680B">
              <w:t>(6) The laboratory permits an MRO, or an MRO’s organization, to have a financial interest in the laboratory.”</w:t>
            </w:r>
          </w:p>
        </w:tc>
      </w:tr>
    </w:tbl>
    <w:p w14:paraId="1FDB9732" w14:textId="77777777" w:rsidR="009D1829" w:rsidRDefault="009D1829" w:rsidP="00776D49"/>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794"/>
        <w:gridCol w:w="2519"/>
        <w:gridCol w:w="3421"/>
        <w:gridCol w:w="6196"/>
      </w:tblGrid>
      <w:tr w:rsidR="00A36AFE" w:rsidRPr="008968A5" w14:paraId="3CBF7494" w14:textId="77777777" w:rsidTr="005856B9">
        <w:trPr>
          <w:cantSplit/>
          <w:trHeight w:val="273"/>
          <w:tblHeader/>
        </w:trPr>
        <w:tc>
          <w:tcPr>
            <w:tcW w:w="5000" w:type="pct"/>
            <w:gridSpan w:val="4"/>
            <w:tcBorders>
              <w:bottom w:val="single" w:sz="6" w:space="0" w:color="auto"/>
            </w:tcBorders>
            <w:shd w:val="pct20" w:color="auto" w:fill="FFFFFF"/>
            <w:vAlign w:val="center"/>
          </w:tcPr>
          <w:p w14:paraId="464413FC" w14:textId="567D6411" w:rsidR="00A36AFE" w:rsidRPr="00C35DC6" w:rsidRDefault="00A36AFE" w:rsidP="00496144">
            <w:pPr>
              <w:keepNext/>
              <w:keepLines/>
            </w:pPr>
            <w:r w:rsidRPr="00C35DC6">
              <w:lastRenderedPageBreak/>
              <w:t xml:space="preserve">B. </w:t>
            </w:r>
            <w:r w:rsidR="003025E0">
              <w:t xml:space="preserve">MRO </w:t>
            </w:r>
            <w:r w:rsidRPr="00C35DC6">
              <w:t>Responsibilities and Test Results Review</w:t>
            </w:r>
          </w:p>
        </w:tc>
      </w:tr>
      <w:tr w:rsidR="003025E0" w:rsidRPr="005C10DB" w14:paraId="31E31366" w14:textId="77777777" w:rsidTr="00941A91">
        <w:trPr>
          <w:cantSplit/>
          <w:tblHeader/>
        </w:trPr>
        <w:tc>
          <w:tcPr>
            <w:tcW w:w="307" w:type="pct"/>
            <w:tcBorders>
              <w:top w:val="single" w:sz="6" w:space="0" w:color="auto"/>
              <w:bottom w:val="single" w:sz="6" w:space="0" w:color="auto"/>
            </w:tcBorders>
            <w:tcMar>
              <w:left w:w="58" w:type="dxa"/>
              <w:right w:w="58" w:type="dxa"/>
            </w:tcMar>
            <w:vAlign w:val="center"/>
          </w:tcPr>
          <w:p w14:paraId="17E816ED" w14:textId="725BC0AB" w:rsidR="003025E0" w:rsidRPr="005C10DB" w:rsidRDefault="003025E0" w:rsidP="00496144">
            <w:pPr>
              <w:keepNext/>
              <w:keepLines/>
              <w:jc w:val="center"/>
            </w:pPr>
            <w:r w:rsidRPr="00C35DC6">
              <w:t>Num.</w:t>
            </w:r>
          </w:p>
        </w:tc>
        <w:tc>
          <w:tcPr>
            <w:tcW w:w="974" w:type="pct"/>
            <w:tcBorders>
              <w:top w:val="single" w:sz="6" w:space="0" w:color="auto"/>
              <w:bottom w:val="single" w:sz="6" w:space="0" w:color="auto"/>
            </w:tcBorders>
            <w:vAlign w:val="center"/>
          </w:tcPr>
          <w:p w14:paraId="3DC44EAD" w14:textId="44FB5529" w:rsidR="003025E0" w:rsidRPr="005C10DB" w:rsidRDefault="003025E0" w:rsidP="00776D49">
            <w:pPr>
              <w:keepNext/>
              <w:keepLines/>
              <w:tabs>
                <w:tab w:val="left" w:pos="8568"/>
              </w:tabs>
            </w:pPr>
            <w:r w:rsidRPr="00C35DC6">
              <w:t>Question</w:t>
            </w:r>
          </w:p>
        </w:tc>
        <w:tc>
          <w:tcPr>
            <w:tcW w:w="1323" w:type="pct"/>
            <w:tcBorders>
              <w:top w:val="single" w:sz="6" w:space="0" w:color="auto"/>
              <w:bottom w:val="single" w:sz="6" w:space="0" w:color="auto"/>
            </w:tcBorders>
            <w:vAlign w:val="center"/>
          </w:tcPr>
          <w:p w14:paraId="2F0B0EC0" w14:textId="78FED53E" w:rsidR="003025E0" w:rsidRPr="005C10DB" w:rsidRDefault="003025E0" w:rsidP="0074729A">
            <w:pPr>
              <w:keepNext/>
              <w:keepLines/>
              <w:overflowPunct w:val="0"/>
              <w:textAlignment w:val="baseline"/>
            </w:pPr>
            <w:r w:rsidRPr="00C35DC6">
              <w:t>Answer</w:t>
            </w:r>
          </w:p>
        </w:tc>
        <w:tc>
          <w:tcPr>
            <w:tcW w:w="2396" w:type="pct"/>
            <w:tcBorders>
              <w:top w:val="single" w:sz="6" w:space="0" w:color="auto"/>
              <w:bottom w:val="single" w:sz="6" w:space="0" w:color="auto"/>
            </w:tcBorders>
            <w:vAlign w:val="center"/>
          </w:tcPr>
          <w:p w14:paraId="5641B5AA" w14:textId="63479313" w:rsidR="003025E0" w:rsidRPr="006A680B" w:rsidRDefault="003025E0" w:rsidP="0074729A">
            <w:pPr>
              <w:keepNext/>
              <w:keepLines/>
              <w:rPr>
                <w:szCs w:val="21"/>
              </w:rPr>
            </w:pPr>
            <w:r w:rsidRPr="00C35DC6">
              <w:t>NRC Regulation</w:t>
            </w:r>
            <w:r>
              <w:t>(s)</w:t>
            </w:r>
          </w:p>
        </w:tc>
      </w:tr>
      <w:tr w:rsidR="003025E0" w:rsidRPr="005C10DB" w14:paraId="5738CEFB" w14:textId="77777777" w:rsidTr="00941A91">
        <w:tc>
          <w:tcPr>
            <w:tcW w:w="307" w:type="pct"/>
            <w:tcBorders>
              <w:top w:val="single" w:sz="6" w:space="0" w:color="auto"/>
              <w:bottom w:val="single" w:sz="6" w:space="0" w:color="auto"/>
            </w:tcBorders>
          </w:tcPr>
          <w:p w14:paraId="6F6C0552" w14:textId="77777777" w:rsidR="003025E0" w:rsidRPr="005C10DB" w:rsidRDefault="003025E0" w:rsidP="00496144">
            <w:pPr>
              <w:jc w:val="center"/>
            </w:pPr>
            <w:r w:rsidRPr="005C10DB">
              <w:t>B1</w:t>
            </w:r>
          </w:p>
        </w:tc>
        <w:tc>
          <w:tcPr>
            <w:tcW w:w="974" w:type="pct"/>
            <w:tcBorders>
              <w:top w:val="single" w:sz="6" w:space="0" w:color="auto"/>
              <w:bottom w:val="single" w:sz="6" w:space="0" w:color="auto"/>
            </w:tcBorders>
          </w:tcPr>
          <w:p w14:paraId="1E150FC1" w14:textId="003C0899" w:rsidR="003025E0" w:rsidRPr="005C10DB" w:rsidRDefault="003025E0" w:rsidP="00776D49">
            <w:pPr>
              <w:tabs>
                <w:tab w:val="left" w:pos="8568"/>
              </w:tabs>
            </w:pPr>
            <w:r w:rsidRPr="005C10DB">
              <w:t>Describe your responsibilities as an MRO for an NRC licensee?</w:t>
            </w:r>
            <w:r w:rsidR="0057322F">
              <w:t xml:space="preserve"> </w:t>
            </w:r>
          </w:p>
        </w:tc>
        <w:tc>
          <w:tcPr>
            <w:tcW w:w="1323" w:type="pct"/>
            <w:tcBorders>
              <w:top w:val="single" w:sz="6" w:space="0" w:color="auto"/>
              <w:bottom w:val="single" w:sz="6" w:space="0" w:color="auto"/>
            </w:tcBorders>
          </w:tcPr>
          <w:p w14:paraId="290A276C" w14:textId="77777777" w:rsidR="003025E0" w:rsidRPr="005C10DB" w:rsidRDefault="003025E0" w:rsidP="00C57945">
            <w:pPr>
              <w:keepNext/>
              <w:keepLines/>
              <w:numPr>
                <w:ilvl w:val="0"/>
                <w:numId w:val="3"/>
              </w:numPr>
              <w:tabs>
                <w:tab w:val="num" w:pos="380"/>
              </w:tabs>
              <w:overflowPunct w:val="0"/>
              <w:ind w:left="374"/>
              <w:textAlignment w:val="baseline"/>
            </w:pPr>
            <w:r w:rsidRPr="005C10DB">
              <w:t xml:space="preserve">Review and interpret drug and </w:t>
            </w:r>
            <w:r w:rsidRPr="00C70F07">
              <w:t>validity</w:t>
            </w:r>
            <w:r w:rsidRPr="005C10DB">
              <w:t xml:space="preserve"> test results </w:t>
            </w:r>
            <w:r w:rsidRPr="00C70F07">
              <w:t>received</w:t>
            </w:r>
            <w:r w:rsidRPr="005C10DB">
              <w:t xml:space="preserve"> from the licensee testing facility and/or the HHS-certified laboratory.</w:t>
            </w:r>
          </w:p>
          <w:p w14:paraId="05971894" w14:textId="5BD1370F" w:rsidR="003025E0" w:rsidRPr="005C10DB" w:rsidRDefault="003025E0" w:rsidP="00C57945">
            <w:pPr>
              <w:keepNext/>
              <w:keepLines/>
              <w:numPr>
                <w:ilvl w:val="0"/>
                <w:numId w:val="3"/>
              </w:numPr>
              <w:tabs>
                <w:tab w:val="num" w:pos="380"/>
              </w:tabs>
              <w:overflowPunct w:val="0"/>
              <w:ind w:left="374"/>
              <w:textAlignment w:val="baseline"/>
            </w:pPr>
            <w:r w:rsidRPr="005C10DB">
              <w:t xml:space="preserve">Conduct donor interviews for </w:t>
            </w:r>
            <w:r w:rsidRPr="00C70F07">
              <w:t>positive</w:t>
            </w:r>
            <w:r w:rsidRPr="005C10DB">
              <w:t xml:space="preserve">, adulterated, </w:t>
            </w:r>
            <w:r w:rsidRPr="00C70F07">
              <w:t>substituted</w:t>
            </w:r>
            <w:r w:rsidRPr="005C10DB">
              <w:t xml:space="preserve">, and invalid test results received from the </w:t>
            </w:r>
            <w:r>
              <w:t>HHS</w:t>
            </w:r>
            <w:r>
              <w:noBreakHyphen/>
            </w:r>
            <w:r w:rsidRPr="005C10DB">
              <w:t>certified laboratory.</w:t>
            </w:r>
          </w:p>
          <w:p w14:paraId="10969E0A" w14:textId="4389330A" w:rsidR="003025E0" w:rsidRPr="0049012E" w:rsidRDefault="003025E0" w:rsidP="00C57945">
            <w:pPr>
              <w:keepNext/>
              <w:keepLines/>
              <w:numPr>
                <w:ilvl w:val="0"/>
                <w:numId w:val="3"/>
              </w:numPr>
              <w:tabs>
                <w:tab w:val="num" w:pos="380"/>
              </w:tabs>
              <w:overflowPunct w:val="0"/>
              <w:ind w:left="374"/>
              <w:textAlignment w:val="baseline"/>
            </w:pPr>
            <w:r w:rsidRPr="005C10DB">
              <w:t xml:space="preserve">Advise the licensee or other entity </w:t>
            </w:r>
            <w:r w:rsidRPr="00C70F07">
              <w:t>on</w:t>
            </w:r>
            <w:r w:rsidRPr="005C10DB">
              <w:t xml:space="preserve"> collection site issues </w:t>
            </w:r>
            <w:r w:rsidRPr="00C70F07">
              <w:t>related</w:t>
            </w:r>
            <w:r w:rsidRPr="005C10DB">
              <w:t xml:space="preserve"> to possible subversion attempts</w:t>
            </w:r>
            <w:r w:rsidR="0049012E">
              <w:t xml:space="preserve"> </w:t>
            </w:r>
            <w:r w:rsidR="00757912">
              <w:br/>
            </w:r>
            <w:r w:rsidRPr="0049012E">
              <w:t>[§</w:t>
            </w:r>
            <w:r w:rsidR="0049012E" w:rsidRPr="0049012E">
              <w:t xml:space="preserve"> </w:t>
            </w:r>
            <w:r w:rsidRPr="0049012E">
              <w:t>26.111(c)].</w:t>
            </w:r>
          </w:p>
          <w:p w14:paraId="7D39A8EA" w14:textId="679FA6D8" w:rsidR="003025E0" w:rsidRPr="005C10DB" w:rsidRDefault="003025E0" w:rsidP="00C57945">
            <w:pPr>
              <w:keepNext/>
              <w:keepLines/>
              <w:numPr>
                <w:ilvl w:val="0"/>
                <w:numId w:val="3"/>
              </w:numPr>
              <w:tabs>
                <w:tab w:val="num" w:pos="380"/>
              </w:tabs>
              <w:overflowPunct w:val="0"/>
              <w:ind w:left="374"/>
              <w:textAlignment w:val="baseline"/>
            </w:pPr>
            <w:r w:rsidRPr="005C10DB">
              <w:t>Assist in shy-bladder situations [§26.119].</w:t>
            </w:r>
          </w:p>
          <w:p w14:paraId="28121D8F" w14:textId="61D1C2B0" w:rsidR="003025E0" w:rsidRPr="005C10DB" w:rsidRDefault="003025E0" w:rsidP="00C57945">
            <w:pPr>
              <w:keepNext/>
              <w:keepLines/>
              <w:numPr>
                <w:ilvl w:val="0"/>
                <w:numId w:val="3"/>
              </w:numPr>
              <w:tabs>
                <w:tab w:val="num" w:pos="380"/>
              </w:tabs>
              <w:overflowPunct w:val="0"/>
              <w:ind w:left="374"/>
              <w:textAlignment w:val="baseline"/>
            </w:pPr>
            <w:r w:rsidRPr="005C10DB">
              <w:t>Advise the collector regarding a decision to proceed with an observed specimen collection</w:t>
            </w:r>
            <w:r w:rsidR="00757912">
              <w:br/>
            </w:r>
            <w:r w:rsidRPr="005C10DB">
              <w:t>[</w:t>
            </w:r>
            <w:r w:rsidR="0049012E" w:rsidRPr="0049012E">
              <w:t>§</w:t>
            </w:r>
            <w:r w:rsidR="0049012E">
              <w:t xml:space="preserve"> </w:t>
            </w:r>
            <w:r w:rsidRPr="005C10DB">
              <w:t>26.115(b)]</w:t>
            </w:r>
          </w:p>
          <w:p w14:paraId="5A04B6DD" w14:textId="77777777" w:rsidR="003025E0" w:rsidRPr="005C10DB" w:rsidRDefault="003025E0" w:rsidP="00C57945">
            <w:pPr>
              <w:keepNext/>
              <w:keepLines/>
              <w:numPr>
                <w:ilvl w:val="0"/>
                <w:numId w:val="3"/>
              </w:numPr>
              <w:tabs>
                <w:tab w:val="num" w:pos="380"/>
              </w:tabs>
              <w:overflowPunct w:val="0"/>
              <w:ind w:left="374"/>
              <w:textAlignment w:val="baseline"/>
            </w:pPr>
            <w:proofErr w:type="gramStart"/>
            <w:r w:rsidRPr="005C10DB">
              <w:t>All of</w:t>
            </w:r>
            <w:proofErr w:type="gramEnd"/>
            <w:r w:rsidRPr="005C10DB">
              <w:t xml:space="preserve"> </w:t>
            </w:r>
            <w:r w:rsidRPr="00C70F07">
              <w:t>the</w:t>
            </w:r>
            <w:r w:rsidRPr="005C10DB">
              <w:t xml:space="preserve"> above.</w:t>
            </w:r>
          </w:p>
          <w:p w14:paraId="01E813CE" w14:textId="77777777" w:rsidR="003025E0" w:rsidRDefault="003025E0" w:rsidP="00C57945">
            <w:pPr>
              <w:keepNext/>
              <w:keepLines/>
              <w:numPr>
                <w:ilvl w:val="0"/>
                <w:numId w:val="3"/>
              </w:numPr>
              <w:tabs>
                <w:tab w:val="num" w:pos="380"/>
              </w:tabs>
              <w:overflowPunct w:val="0"/>
              <w:ind w:left="374"/>
              <w:textAlignment w:val="baseline"/>
            </w:pPr>
            <w:r w:rsidRPr="00C70F07">
              <w:t>Other</w:t>
            </w:r>
            <w:r w:rsidRPr="005C10DB">
              <w:t>:</w:t>
            </w:r>
          </w:p>
          <w:p w14:paraId="3F4C7F4E" w14:textId="77777777" w:rsidR="003025E0" w:rsidRDefault="003025E0" w:rsidP="00C57945">
            <w:pPr>
              <w:keepNext/>
              <w:keepLines/>
              <w:overflowPunct w:val="0"/>
              <w:textAlignment w:val="baseline"/>
            </w:pPr>
          </w:p>
          <w:p w14:paraId="74BCB963" w14:textId="77777777" w:rsidR="003025E0" w:rsidRPr="005C10DB" w:rsidRDefault="003025E0" w:rsidP="004A2463">
            <w:pPr>
              <w:keepNext/>
              <w:keepLines/>
              <w:overflowPunct w:val="0"/>
              <w:spacing w:after="60"/>
              <w:textAlignment w:val="baseline"/>
            </w:pPr>
          </w:p>
        </w:tc>
        <w:tc>
          <w:tcPr>
            <w:tcW w:w="2396" w:type="pct"/>
            <w:tcBorders>
              <w:top w:val="single" w:sz="6" w:space="0" w:color="auto"/>
              <w:bottom w:val="single" w:sz="6" w:space="0" w:color="auto"/>
            </w:tcBorders>
          </w:tcPr>
          <w:p w14:paraId="07210AF2" w14:textId="3325B793" w:rsidR="003025E0" w:rsidRDefault="003025E0" w:rsidP="004A2463">
            <w:pPr>
              <w:rPr>
                <w:szCs w:val="21"/>
              </w:rPr>
            </w:pPr>
            <w:r>
              <w:rPr>
                <w:szCs w:val="21"/>
              </w:rPr>
              <w:t>§ </w:t>
            </w:r>
            <w:r w:rsidRPr="00A90B91">
              <w:rPr>
                <w:szCs w:val="21"/>
              </w:rPr>
              <w:t>26.183(c) states</w:t>
            </w:r>
            <w:r w:rsidRPr="006A680B">
              <w:rPr>
                <w:szCs w:val="21"/>
              </w:rPr>
              <w:t>: “The primary role of the MRO is to review and interpret positive, adulterated, substituted, invalid, and dilute test results obtained through the licensee’s or other entity’s testing program and to identify any evidence of subversion of the testing process.”</w:t>
            </w:r>
          </w:p>
          <w:p w14:paraId="19ADA2AF" w14:textId="77777777" w:rsidR="003025E0" w:rsidRDefault="003025E0" w:rsidP="004A2463">
            <w:pPr>
              <w:rPr>
                <w:szCs w:val="21"/>
              </w:rPr>
            </w:pPr>
          </w:p>
          <w:p w14:paraId="3546D2F7" w14:textId="2B945275" w:rsidR="003025E0" w:rsidRDefault="003025E0" w:rsidP="000336AD">
            <w:pPr>
              <w:rPr>
                <w:szCs w:val="21"/>
              </w:rPr>
            </w:pPr>
            <w:r>
              <w:rPr>
                <w:szCs w:val="21"/>
              </w:rPr>
              <w:t>§ </w:t>
            </w:r>
            <w:r w:rsidRPr="00A90B91">
              <w:rPr>
                <w:szCs w:val="21"/>
              </w:rPr>
              <w:t>26.111(c) states</w:t>
            </w:r>
            <w:r w:rsidRPr="006A680B">
              <w:rPr>
                <w:szCs w:val="21"/>
              </w:rPr>
              <w:t>: “If there is reason to believe that the donor may have attempted to dilute, substitute, or adulterate the specimen based on specimen temperature or other observations made during the collection, the collector shall contact the FFD program manager, who may consult with the MRO, to determine whether the donor has attempted to subvert the testing process or whether other circumstances may explain the observations. The FFD program manager or MRO may require the donor to provide a second specimen as soon as possible under direct observation...”</w:t>
            </w:r>
          </w:p>
          <w:p w14:paraId="79181AD4" w14:textId="77777777" w:rsidR="003025E0" w:rsidRPr="006A680B" w:rsidRDefault="003025E0" w:rsidP="000336AD">
            <w:pPr>
              <w:rPr>
                <w:szCs w:val="21"/>
              </w:rPr>
            </w:pPr>
          </w:p>
          <w:p w14:paraId="2CCA33B3" w14:textId="7E10ECBD" w:rsidR="003025E0" w:rsidRPr="00A90B91" w:rsidRDefault="003025E0" w:rsidP="000336AD">
            <w:pPr>
              <w:rPr>
                <w:i/>
                <w:szCs w:val="21"/>
              </w:rPr>
            </w:pPr>
            <w:r>
              <w:rPr>
                <w:szCs w:val="21"/>
              </w:rPr>
              <w:t>§ </w:t>
            </w:r>
            <w:r w:rsidRPr="00A90B91">
              <w:rPr>
                <w:szCs w:val="21"/>
              </w:rPr>
              <w:t xml:space="preserve">26.119 </w:t>
            </w:r>
            <w:r w:rsidR="009F255D">
              <w:rPr>
                <w:i/>
                <w:szCs w:val="21"/>
              </w:rPr>
              <w:t>“</w:t>
            </w:r>
            <w:r w:rsidR="009F255D" w:rsidRPr="00A90B91">
              <w:rPr>
                <w:i/>
                <w:szCs w:val="21"/>
              </w:rPr>
              <w:t>Determining ‘‘shy’’ bladder</w:t>
            </w:r>
            <w:r w:rsidR="009F255D">
              <w:rPr>
                <w:i/>
                <w:szCs w:val="21"/>
              </w:rPr>
              <w:t>”</w:t>
            </w:r>
            <w:r w:rsidR="009F255D" w:rsidRPr="00A90B91">
              <w:rPr>
                <w:szCs w:val="21"/>
              </w:rPr>
              <w:t xml:space="preserve"> </w:t>
            </w:r>
            <w:r w:rsidRPr="00A90B91">
              <w:rPr>
                <w:szCs w:val="21"/>
              </w:rPr>
              <w:t>states:</w:t>
            </w:r>
          </w:p>
          <w:p w14:paraId="642E1718" w14:textId="13AC190F" w:rsidR="003025E0" w:rsidRPr="005C10DB" w:rsidRDefault="00632411" w:rsidP="000336AD">
            <w:r>
              <w:rPr>
                <w:szCs w:val="21"/>
              </w:rPr>
              <w:t>“</w:t>
            </w:r>
            <w:r w:rsidR="003025E0" w:rsidRPr="006A680B">
              <w:rPr>
                <w:szCs w:val="21"/>
              </w:rPr>
              <w:t xml:space="preserve">(a) When a donor has not provided a specimen of at least </w:t>
            </w:r>
            <w:r w:rsidR="003025E0">
              <w:rPr>
                <w:szCs w:val="21"/>
              </w:rPr>
              <w:t>30 mL</w:t>
            </w:r>
            <w:r w:rsidR="003025E0" w:rsidRPr="006A680B">
              <w:rPr>
                <w:szCs w:val="21"/>
              </w:rPr>
              <w:t xml:space="preserve"> within the 3</w:t>
            </w:r>
            <w:r w:rsidR="003025E0">
              <w:rPr>
                <w:szCs w:val="21"/>
              </w:rPr>
              <w:t> hour</w:t>
            </w:r>
            <w:r w:rsidR="003025E0" w:rsidRPr="006A680B">
              <w:rPr>
                <w:szCs w:val="21"/>
              </w:rPr>
              <w:t>s permitted for urine collection, FFD program personnel shall direct the donor to obtain, within 5 business days, an evaluation from a licensed physician who is acceptable to the MRO and has expertise in the medical issues raised by the donor’s failure to provide a sufficient specimen. The MRO may perform this evaluation if the MRO has the appropriate expertise.”</w:t>
            </w:r>
          </w:p>
        </w:tc>
      </w:tr>
      <w:tr w:rsidR="003025E0" w:rsidRPr="005C10DB" w14:paraId="39388E25" w14:textId="77777777" w:rsidTr="00941A91">
        <w:tc>
          <w:tcPr>
            <w:tcW w:w="307" w:type="pct"/>
            <w:tcBorders>
              <w:top w:val="single" w:sz="6" w:space="0" w:color="auto"/>
              <w:bottom w:val="single" w:sz="6" w:space="0" w:color="auto"/>
            </w:tcBorders>
          </w:tcPr>
          <w:p w14:paraId="3969562A" w14:textId="77777777" w:rsidR="003025E0" w:rsidRDefault="003025E0" w:rsidP="00496144">
            <w:pPr>
              <w:jc w:val="center"/>
            </w:pPr>
            <w:r>
              <w:t>B1</w:t>
            </w:r>
          </w:p>
          <w:p w14:paraId="191B6114" w14:textId="77777777" w:rsidR="003025E0" w:rsidRPr="005C10DB" w:rsidRDefault="003025E0" w:rsidP="00776D49">
            <w:pPr>
              <w:jc w:val="center"/>
            </w:pPr>
            <w:r>
              <w:t>Cont’d</w:t>
            </w:r>
          </w:p>
        </w:tc>
        <w:tc>
          <w:tcPr>
            <w:tcW w:w="974" w:type="pct"/>
            <w:tcBorders>
              <w:top w:val="single" w:sz="6" w:space="0" w:color="auto"/>
              <w:bottom w:val="single" w:sz="6" w:space="0" w:color="auto"/>
            </w:tcBorders>
          </w:tcPr>
          <w:p w14:paraId="4A67EB3F" w14:textId="77777777" w:rsidR="003025E0" w:rsidRPr="005C10DB" w:rsidRDefault="003025E0" w:rsidP="0074729A">
            <w:pPr>
              <w:keepNext/>
              <w:keepLines/>
              <w:tabs>
                <w:tab w:val="left" w:pos="8568"/>
              </w:tabs>
            </w:pPr>
          </w:p>
        </w:tc>
        <w:tc>
          <w:tcPr>
            <w:tcW w:w="1323" w:type="pct"/>
            <w:tcBorders>
              <w:top w:val="single" w:sz="6" w:space="0" w:color="auto"/>
              <w:bottom w:val="single" w:sz="6" w:space="0" w:color="auto"/>
            </w:tcBorders>
          </w:tcPr>
          <w:p w14:paraId="0FB8A575" w14:textId="77777777" w:rsidR="003025E0" w:rsidRPr="005C10DB" w:rsidRDefault="003025E0" w:rsidP="0074729A">
            <w:pPr>
              <w:overflowPunct w:val="0"/>
              <w:spacing w:after="60"/>
              <w:ind w:left="432"/>
              <w:textAlignment w:val="baseline"/>
            </w:pPr>
          </w:p>
        </w:tc>
        <w:tc>
          <w:tcPr>
            <w:tcW w:w="2396" w:type="pct"/>
            <w:tcBorders>
              <w:top w:val="single" w:sz="6" w:space="0" w:color="auto"/>
              <w:bottom w:val="single" w:sz="6" w:space="0" w:color="auto"/>
            </w:tcBorders>
          </w:tcPr>
          <w:p w14:paraId="39B03D9D" w14:textId="4DE839A8" w:rsidR="003025E0" w:rsidRPr="005C10DB" w:rsidRDefault="003025E0" w:rsidP="00EA0C2E">
            <w:pPr>
              <w:keepNext/>
              <w:keepLines/>
            </w:pPr>
            <w:r w:rsidRPr="0056314B">
              <w:rPr>
                <w:szCs w:val="21"/>
              </w:rPr>
              <w:t>§ 26.115(b) states</w:t>
            </w:r>
            <w:r w:rsidRPr="006A680B">
              <w:rPr>
                <w:szCs w:val="21"/>
              </w:rPr>
              <w:t>:</w:t>
            </w:r>
            <w:r>
              <w:rPr>
                <w:szCs w:val="21"/>
              </w:rPr>
              <w:t xml:space="preserve"> </w:t>
            </w:r>
            <w:r w:rsidRPr="006A680B">
              <w:rPr>
                <w:szCs w:val="21"/>
              </w:rPr>
              <w:t>“Before collecting a urine specimen under direct observation, the collector shall obtain the agreement of the FFD program manager or MRO to obtain a urine specimen under direct observation. After obtaining agreement, the collector shall ensure that a specimen is collected under direct observation as soon as reasonably practicable.”</w:t>
            </w:r>
          </w:p>
        </w:tc>
      </w:tr>
      <w:tr w:rsidR="003025E0" w:rsidRPr="008968A5" w14:paraId="3959BBD0" w14:textId="77777777" w:rsidTr="00941A91">
        <w:tc>
          <w:tcPr>
            <w:tcW w:w="307" w:type="pct"/>
            <w:tcBorders>
              <w:top w:val="single" w:sz="6" w:space="0" w:color="auto"/>
            </w:tcBorders>
          </w:tcPr>
          <w:p w14:paraId="49B200AD" w14:textId="77777777" w:rsidR="003025E0" w:rsidRPr="008968A5" w:rsidRDefault="003025E0" w:rsidP="00496144">
            <w:pPr>
              <w:jc w:val="center"/>
            </w:pPr>
            <w:r w:rsidRPr="008968A5">
              <w:lastRenderedPageBreak/>
              <w:t>B2</w:t>
            </w:r>
          </w:p>
        </w:tc>
        <w:tc>
          <w:tcPr>
            <w:tcW w:w="974" w:type="pct"/>
            <w:tcBorders>
              <w:top w:val="single" w:sz="6" w:space="0" w:color="auto"/>
            </w:tcBorders>
          </w:tcPr>
          <w:p w14:paraId="4CD0C184" w14:textId="6A92A401" w:rsidR="003025E0" w:rsidRPr="008968A5" w:rsidRDefault="009F255D" w:rsidP="00776D49">
            <w:pPr>
              <w:tabs>
                <w:tab w:val="left" w:pos="8568"/>
              </w:tabs>
            </w:pPr>
            <w:r>
              <w:t>What</w:t>
            </w:r>
            <w:r w:rsidRPr="008968A5" w:rsidDel="004B65ED">
              <w:t xml:space="preserve"> </w:t>
            </w:r>
            <w:r w:rsidR="003025E0" w:rsidRPr="008968A5">
              <w:t xml:space="preserve">steps </w:t>
            </w:r>
            <w:r>
              <w:t>do</w:t>
            </w:r>
            <w:r w:rsidRPr="008968A5">
              <w:t xml:space="preserve"> </w:t>
            </w:r>
            <w:r w:rsidR="003025E0" w:rsidRPr="008968A5">
              <w:t xml:space="preserve">you take as the MRO a confirmatory positive, adulterated, substituted, dilute, or invalid test result </w:t>
            </w:r>
            <w:r>
              <w:t>is</w:t>
            </w:r>
            <w:r w:rsidRPr="008968A5">
              <w:t xml:space="preserve"> </w:t>
            </w:r>
            <w:r w:rsidR="003025E0" w:rsidRPr="008968A5">
              <w:t xml:space="preserve">received from the HHS-certified laboratory? </w:t>
            </w:r>
          </w:p>
        </w:tc>
        <w:tc>
          <w:tcPr>
            <w:tcW w:w="1323" w:type="pct"/>
            <w:tcBorders>
              <w:top w:val="single" w:sz="6" w:space="0" w:color="auto"/>
            </w:tcBorders>
          </w:tcPr>
          <w:p w14:paraId="7F9CC887" w14:textId="77777777" w:rsidR="003025E0" w:rsidRPr="008968A5" w:rsidRDefault="003025E0" w:rsidP="00C57945">
            <w:pPr>
              <w:keepNext/>
              <w:keepLines/>
              <w:numPr>
                <w:ilvl w:val="0"/>
                <w:numId w:val="3"/>
              </w:numPr>
              <w:tabs>
                <w:tab w:val="num" w:pos="380"/>
              </w:tabs>
              <w:overflowPunct w:val="0"/>
              <w:ind w:left="374"/>
              <w:textAlignment w:val="baseline"/>
            </w:pPr>
            <w:r w:rsidRPr="008968A5">
              <w:t xml:space="preserve">The MRO stated the </w:t>
            </w:r>
            <w:r w:rsidRPr="00C70F07">
              <w:t>following</w:t>
            </w:r>
            <w:r w:rsidRPr="008968A5">
              <w:t xml:space="preserve"> three steps:</w:t>
            </w:r>
          </w:p>
          <w:p w14:paraId="3CC5F29B" w14:textId="3397761F" w:rsidR="003025E0" w:rsidRPr="008968A5" w:rsidRDefault="003025E0" w:rsidP="00C57945">
            <w:pPr>
              <w:numPr>
                <w:ilvl w:val="1"/>
                <w:numId w:val="5"/>
              </w:numPr>
              <w:overflowPunct w:val="0"/>
              <w:textAlignment w:val="baseline"/>
            </w:pPr>
            <w:r w:rsidRPr="008968A5">
              <w:t xml:space="preserve">Review the </w:t>
            </w:r>
            <w:r w:rsidR="009F255D">
              <w:t xml:space="preserve">Federal </w:t>
            </w:r>
            <w:r>
              <w:t>CCF</w:t>
            </w:r>
            <w:r w:rsidRPr="008968A5">
              <w:t xml:space="preserve"> and laboratory test results.</w:t>
            </w:r>
          </w:p>
          <w:p w14:paraId="10F8FF0D" w14:textId="77777777" w:rsidR="003025E0" w:rsidRPr="008968A5" w:rsidRDefault="003025E0" w:rsidP="00C57945">
            <w:pPr>
              <w:numPr>
                <w:ilvl w:val="1"/>
                <w:numId w:val="5"/>
              </w:numPr>
              <w:overflowPunct w:val="0"/>
              <w:textAlignment w:val="baseline"/>
            </w:pPr>
            <w:r w:rsidRPr="008968A5">
              <w:t>Contact the donor to discuss the test results and evaluate if a legitimate medical explanation exists to explain the result.</w:t>
            </w:r>
          </w:p>
          <w:p w14:paraId="3B5D47ED" w14:textId="77777777" w:rsidR="003025E0" w:rsidRPr="008968A5" w:rsidRDefault="003025E0" w:rsidP="00C57945">
            <w:pPr>
              <w:numPr>
                <w:ilvl w:val="1"/>
                <w:numId w:val="5"/>
              </w:numPr>
              <w:overflowPunct w:val="0"/>
              <w:textAlignment w:val="baseline"/>
            </w:pPr>
            <w:r w:rsidRPr="008968A5">
              <w:t>Immediately notify the licensee’s or other entity’s designated representative once an FFD policy violation is determined.</w:t>
            </w:r>
          </w:p>
          <w:p w14:paraId="049D1D67" w14:textId="544E0B04" w:rsidR="00047F40" w:rsidRPr="005C10DB" w:rsidRDefault="003025E0" w:rsidP="009F255D">
            <w:pPr>
              <w:keepNext/>
              <w:keepLines/>
              <w:numPr>
                <w:ilvl w:val="0"/>
                <w:numId w:val="3"/>
              </w:numPr>
              <w:tabs>
                <w:tab w:val="num" w:pos="380"/>
              </w:tabs>
              <w:overflowPunct w:val="0"/>
              <w:ind w:left="374"/>
              <w:textAlignment w:val="baseline"/>
            </w:pPr>
            <w:r w:rsidRPr="00C70F07">
              <w:t>Other</w:t>
            </w:r>
            <w:r>
              <w:t>:</w:t>
            </w:r>
          </w:p>
        </w:tc>
        <w:tc>
          <w:tcPr>
            <w:tcW w:w="2396" w:type="pct"/>
            <w:tcBorders>
              <w:top w:val="single" w:sz="6" w:space="0" w:color="auto"/>
            </w:tcBorders>
          </w:tcPr>
          <w:p w14:paraId="61272E26" w14:textId="1A228577" w:rsidR="003025E0" w:rsidRPr="0056314B" w:rsidRDefault="003025E0" w:rsidP="004A2463">
            <w:r w:rsidRPr="0056314B">
              <w:t>§ 26.185(a) states:</w:t>
            </w:r>
            <w:r w:rsidR="0057322F">
              <w:t xml:space="preserve"> </w:t>
            </w:r>
            <w:r w:rsidRPr="0056314B">
              <w:t>“</w:t>
            </w:r>
            <w:r w:rsidR="007350E6" w:rsidRPr="007350E6">
              <w:rPr>
                <w:i/>
                <w:iCs/>
              </w:rPr>
              <w:t>MRO review required</w:t>
            </w:r>
            <w:r w:rsidR="007350E6">
              <w:t xml:space="preserve"> </w:t>
            </w:r>
            <w:proofErr w:type="gramStart"/>
            <w:r w:rsidR="0084090E">
              <w:t>….</w:t>
            </w:r>
            <w:r w:rsidRPr="0056314B">
              <w:t>The</w:t>
            </w:r>
            <w:proofErr w:type="gramEnd"/>
            <w:r w:rsidRPr="0056314B">
              <w:t xml:space="preserve"> MRO shall review all positive, adulterated, substituted,</w:t>
            </w:r>
            <w:r w:rsidR="006A177C">
              <w:t xml:space="preserve"> and </w:t>
            </w:r>
            <w:r w:rsidRPr="0056314B">
              <w:t>invalid test results from the HHS</w:t>
            </w:r>
            <w:r w:rsidRPr="0056314B">
              <w:noBreakHyphen/>
              <w:t xml:space="preserve">certified laboratory to determine whether the donor has violated the FFD policy before reporting the results to the licensee’s or other entity’s designated </w:t>
            </w:r>
            <w:r w:rsidR="007350E6" w:rsidRPr="000E32BB">
              <w:t>representative</w:t>
            </w:r>
            <w:r w:rsidRPr="000E32BB">
              <w:t>.</w:t>
            </w:r>
            <w:r w:rsidRPr="0056314B">
              <w:t>”</w:t>
            </w:r>
            <w:r w:rsidR="0057322F">
              <w:t xml:space="preserve"> </w:t>
            </w:r>
          </w:p>
          <w:p w14:paraId="5384DB89" w14:textId="77777777" w:rsidR="0056314B" w:rsidRPr="0056314B" w:rsidRDefault="0056314B" w:rsidP="004A2463"/>
          <w:p w14:paraId="37224910" w14:textId="1C1C8A55" w:rsidR="003025E0" w:rsidRPr="008968A5" w:rsidRDefault="003025E0" w:rsidP="004A2463">
            <w:r w:rsidRPr="0056314B">
              <w:t>§ 26.185(c) states: “</w:t>
            </w:r>
            <w:r w:rsidR="007350E6" w:rsidRPr="007350E6">
              <w:rPr>
                <w:i/>
                <w:iCs/>
              </w:rPr>
              <w:t>Discussion with the donor</w:t>
            </w:r>
            <w:r w:rsidR="0025664E">
              <w:t xml:space="preserve">. </w:t>
            </w:r>
            <w:r w:rsidRPr="0056314B">
              <w:t xml:space="preserve">Before determining that a positive, adulterated, substituted, dilute, or invalid test result or other occurrence is an FFD policy violation and reporting it to the licensee or other entity, the MRO shall give the donor an opportunity to discuss the test result or other occurrence with the MRO, except as described in paragraph (d) of this </w:t>
            </w:r>
            <w:r w:rsidR="0026251F">
              <w:t>section</w:t>
            </w:r>
            <w:r w:rsidRPr="0056314B">
              <w:t>. After this discussion, if the MRO determines that a positive, adulterated, substituted, dilute, or invalid test result or other occurrence is an FFD policy violation, the MRO shall immediately notify the licensee’s or other entity’s designated representative.”</w:t>
            </w:r>
          </w:p>
        </w:tc>
      </w:tr>
      <w:tr w:rsidR="003025E0" w:rsidRPr="008968A5" w14:paraId="1A74197E" w14:textId="77777777" w:rsidTr="00941A91">
        <w:tc>
          <w:tcPr>
            <w:tcW w:w="307" w:type="pct"/>
          </w:tcPr>
          <w:p w14:paraId="4286DB9A" w14:textId="77777777" w:rsidR="003025E0" w:rsidRPr="008968A5" w:rsidRDefault="003025E0" w:rsidP="00496144">
            <w:pPr>
              <w:keepNext/>
              <w:keepLines/>
              <w:jc w:val="center"/>
            </w:pPr>
            <w:r w:rsidRPr="008968A5">
              <w:lastRenderedPageBreak/>
              <w:t>B3</w:t>
            </w:r>
          </w:p>
        </w:tc>
        <w:tc>
          <w:tcPr>
            <w:tcW w:w="974" w:type="pct"/>
          </w:tcPr>
          <w:p w14:paraId="4AA36FE5" w14:textId="7290FD53" w:rsidR="00234403" w:rsidRPr="008968A5" w:rsidRDefault="003025E0" w:rsidP="00776D49">
            <w:pPr>
              <w:keepNext/>
              <w:keepLines/>
              <w:tabs>
                <w:tab w:val="left" w:pos="8568"/>
              </w:tabs>
            </w:pPr>
            <w:r w:rsidRPr="008968A5">
              <w:t xml:space="preserve">As the MRO, are you permitted to report initial test results received from the </w:t>
            </w:r>
            <w:r>
              <w:t>HHS</w:t>
            </w:r>
            <w:r>
              <w:noBreakHyphen/>
            </w:r>
            <w:r w:rsidRPr="008968A5">
              <w:t>certified laboratory to the licensee or other entity?</w:t>
            </w:r>
          </w:p>
        </w:tc>
        <w:tc>
          <w:tcPr>
            <w:tcW w:w="1323" w:type="pct"/>
          </w:tcPr>
          <w:p w14:paraId="7B0892EF" w14:textId="77777777" w:rsidR="003025E0" w:rsidRPr="00C70F07" w:rsidRDefault="003025E0" w:rsidP="00C57945">
            <w:pPr>
              <w:keepNext/>
              <w:keepLines/>
              <w:numPr>
                <w:ilvl w:val="0"/>
                <w:numId w:val="3"/>
              </w:numPr>
              <w:tabs>
                <w:tab w:val="num" w:pos="380"/>
              </w:tabs>
              <w:overflowPunct w:val="0"/>
              <w:ind w:left="374"/>
              <w:textAlignment w:val="baseline"/>
            </w:pPr>
            <w:r w:rsidRPr="008968A5">
              <w:t>No</w:t>
            </w:r>
            <w:r w:rsidRPr="00C70F07">
              <w:t>.</w:t>
            </w:r>
          </w:p>
          <w:p w14:paraId="12F9C680" w14:textId="77777777" w:rsidR="003025E0" w:rsidRPr="00C70F07" w:rsidRDefault="003025E0" w:rsidP="00C57945">
            <w:pPr>
              <w:keepNext/>
              <w:keepLines/>
              <w:numPr>
                <w:ilvl w:val="0"/>
                <w:numId w:val="3"/>
              </w:numPr>
              <w:tabs>
                <w:tab w:val="num" w:pos="380"/>
              </w:tabs>
              <w:overflowPunct w:val="0"/>
              <w:ind w:left="374"/>
              <w:textAlignment w:val="baseline"/>
            </w:pPr>
            <w:r w:rsidRPr="00C70F07">
              <w:t>Yes.</w:t>
            </w:r>
          </w:p>
          <w:p w14:paraId="1340D0BA" w14:textId="77777777" w:rsidR="003025E0" w:rsidRPr="008968A5" w:rsidRDefault="003025E0" w:rsidP="00C57945">
            <w:pPr>
              <w:keepNext/>
              <w:keepLines/>
              <w:numPr>
                <w:ilvl w:val="0"/>
                <w:numId w:val="3"/>
              </w:numPr>
              <w:tabs>
                <w:tab w:val="num" w:pos="380"/>
              </w:tabs>
              <w:overflowPunct w:val="0"/>
              <w:ind w:left="374"/>
              <w:textAlignment w:val="baseline"/>
            </w:pPr>
            <w:r w:rsidRPr="00C70F07">
              <w:t>Other</w:t>
            </w:r>
            <w:r w:rsidRPr="008968A5">
              <w:t>:</w:t>
            </w:r>
          </w:p>
          <w:p w14:paraId="38943A33" w14:textId="77777777" w:rsidR="003025E0" w:rsidRPr="008968A5" w:rsidRDefault="003025E0" w:rsidP="00C57945">
            <w:pPr>
              <w:keepNext/>
              <w:keepLines/>
            </w:pPr>
          </w:p>
        </w:tc>
        <w:tc>
          <w:tcPr>
            <w:tcW w:w="2396" w:type="pct"/>
          </w:tcPr>
          <w:p w14:paraId="29898D12" w14:textId="120FC37F" w:rsidR="003025E0" w:rsidRPr="008968A5" w:rsidRDefault="003025E0" w:rsidP="00EA0C2E">
            <w:pPr>
              <w:keepNext/>
              <w:keepLines/>
            </w:pPr>
            <w:r>
              <w:t>§ </w:t>
            </w:r>
            <w:r w:rsidRPr="008968A5">
              <w:t>26.185(b) states:</w:t>
            </w:r>
          </w:p>
          <w:p w14:paraId="1CF5BD83" w14:textId="7B079D0A" w:rsidR="003025E0" w:rsidRPr="008968A5" w:rsidRDefault="003025E0" w:rsidP="00EA0C2E">
            <w:pPr>
              <w:keepNext/>
              <w:keepLines/>
              <w:rPr>
                <w:highlight w:val="yellow"/>
              </w:rPr>
            </w:pPr>
            <w:r w:rsidRPr="008968A5">
              <w:t>“</w:t>
            </w:r>
            <w:r w:rsidRPr="00306C0D">
              <w:rPr>
                <w:i/>
                <w:iCs/>
              </w:rPr>
              <w:t>Reporting of initial test results prohibited</w:t>
            </w:r>
            <w:r w:rsidRPr="008968A5">
              <w:t xml:space="preserve">. Neither the MRO nor MRO staff may report positive, adulterated, substituted, dilute, or invalid initial test results that are received from the </w:t>
            </w:r>
            <w:r>
              <w:t>HHS</w:t>
            </w:r>
            <w:r>
              <w:noBreakHyphen/>
            </w:r>
            <w:r w:rsidRPr="008968A5">
              <w:t>certified laboratory to the licensee or other entity.”</w:t>
            </w:r>
          </w:p>
        </w:tc>
      </w:tr>
      <w:tr w:rsidR="003025E0" w:rsidRPr="008968A5" w14:paraId="53325DA3" w14:textId="77777777" w:rsidTr="00941A91">
        <w:tc>
          <w:tcPr>
            <w:tcW w:w="307" w:type="pct"/>
          </w:tcPr>
          <w:p w14:paraId="7302B483" w14:textId="77777777" w:rsidR="003025E0" w:rsidRPr="008968A5" w:rsidRDefault="003025E0" w:rsidP="00496144">
            <w:pPr>
              <w:jc w:val="center"/>
            </w:pPr>
            <w:r w:rsidRPr="008968A5">
              <w:t>B4</w:t>
            </w:r>
          </w:p>
        </w:tc>
        <w:tc>
          <w:tcPr>
            <w:tcW w:w="974" w:type="pct"/>
          </w:tcPr>
          <w:p w14:paraId="49D3F934" w14:textId="77777777" w:rsidR="003025E0" w:rsidRPr="008968A5" w:rsidRDefault="003025E0" w:rsidP="00776D49">
            <w:pPr>
              <w:tabs>
                <w:tab w:val="left" w:pos="8568"/>
              </w:tabs>
            </w:pPr>
            <w:r w:rsidRPr="008968A5">
              <w:t>For confirmatory positive, adulterated, substituted, and invalid test results, what method(s) do you use to examine alternate medical explanations?</w:t>
            </w:r>
          </w:p>
          <w:p w14:paraId="640C2438" w14:textId="77777777" w:rsidR="003025E0" w:rsidRPr="008968A5" w:rsidRDefault="003025E0" w:rsidP="0074729A">
            <w:pPr>
              <w:tabs>
                <w:tab w:val="left" w:pos="8568"/>
              </w:tabs>
            </w:pPr>
          </w:p>
          <w:p w14:paraId="40D65A80" w14:textId="0E34BA57" w:rsidR="005D5031" w:rsidRDefault="005D5031" w:rsidP="0074729A">
            <w:pPr>
              <w:tabs>
                <w:tab w:val="left" w:pos="8568"/>
              </w:tabs>
            </w:pPr>
          </w:p>
          <w:p w14:paraId="10C5E55A" w14:textId="77777777" w:rsidR="005D5031" w:rsidRPr="005D5031" w:rsidRDefault="005D5031" w:rsidP="00053F0E"/>
          <w:p w14:paraId="78819722" w14:textId="77777777" w:rsidR="005D5031" w:rsidRPr="00BA0CF1" w:rsidRDefault="005D5031" w:rsidP="00053F0E"/>
          <w:p w14:paraId="140F19DF" w14:textId="77777777" w:rsidR="005D5031" w:rsidRPr="00BA0CF1" w:rsidRDefault="005D5031" w:rsidP="00053F0E"/>
          <w:p w14:paraId="17DD5334" w14:textId="3A81870A" w:rsidR="003025E0" w:rsidRPr="005D5031" w:rsidRDefault="003025E0" w:rsidP="00053F0E"/>
        </w:tc>
        <w:tc>
          <w:tcPr>
            <w:tcW w:w="1323" w:type="pct"/>
          </w:tcPr>
          <w:p w14:paraId="7A5AB863" w14:textId="77777777" w:rsidR="003025E0" w:rsidRPr="00C70F07" w:rsidRDefault="003025E0" w:rsidP="00C57945">
            <w:pPr>
              <w:keepNext/>
              <w:keepLines/>
              <w:numPr>
                <w:ilvl w:val="0"/>
                <w:numId w:val="3"/>
              </w:numPr>
              <w:tabs>
                <w:tab w:val="num" w:pos="380"/>
              </w:tabs>
              <w:overflowPunct w:val="0"/>
              <w:ind w:left="374"/>
              <w:textAlignment w:val="baseline"/>
            </w:pPr>
            <w:r w:rsidRPr="00C70F07">
              <w:t>Conduct a medical interview with the donor.</w:t>
            </w:r>
          </w:p>
          <w:p w14:paraId="0560B0A5" w14:textId="77777777" w:rsidR="003025E0" w:rsidRPr="00C70F07" w:rsidRDefault="003025E0" w:rsidP="00C57945">
            <w:pPr>
              <w:keepNext/>
              <w:keepLines/>
              <w:numPr>
                <w:ilvl w:val="0"/>
                <w:numId w:val="3"/>
              </w:numPr>
              <w:tabs>
                <w:tab w:val="num" w:pos="380"/>
              </w:tabs>
              <w:overflowPunct w:val="0"/>
              <w:ind w:left="374"/>
              <w:textAlignment w:val="baseline"/>
            </w:pPr>
            <w:r w:rsidRPr="00C70F07">
              <w:t>Review the donor’s medical history, including any records that they might provide to me.</w:t>
            </w:r>
          </w:p>
          <w:p w14:paraId="69655506" w14:textId="77777777" w:rsidR="003025E0" w:rsidRPr="00C70F07" w:rsidRDefault="003025E0" w:rsidP="00C57945">
            <w:pPr>
              <w:keepNext/>
              <w:keepLines/>
              <w:numPr>
                <w:ilvl w:val="0"/>
                <w:numId w:val="3"/>
              </w:numPr>
              <w:tabs>
                <w:tab w:val="num" w:pos="380"/>
              </w:tabs>
              <w:overflowPunct w:val="0"/>
              <w:ind w:left="374"/>
              <w:textAlignment w:val="baseline"/>
            </w:pPr>
            <w:r w:rsidRPr="00C70F07">
              <w:t>Review any other relevant biomedical factors.</w:t>
            </w:r>
          </w:p>
          <w:p w14:paraId="6F7BB206" w14:textId="77777777" w:rsidR="003025E0" w:rsidRPr="00C70F07" w:rsidRDefault="003025E0" w:rsidP="00C57945">
            <w:pPr>
              <w:keepNext/>
              <w:keepLines/>
              <w:numPr>
                <w:ilvl w:val="0"/>
                <w:numId w:val="3"/>
              </w:numPr>
              <w:tabs>
                <w:tab w:val="num" w:pos="380"/>
              </w:tabs>
              <w:overflowPunct w:val="0"/>
              <w:ind w:left="374"/>
              <w:textAlignment w:val="baseline"/>
            </w:pPr>
            <w:proofErr w:type="gramStart"/>
            <w:r w:rsidRPr="00C70F07">
              <w:t>All of</w:t>
            </w:r>
            <w:proofErr w:type="gramEnd"/>
            <w:r w:rsidRPr="00C70F07">
              <w:t xml:space="preserve"> the above</w:t>
            </w:r>
          </w:p>
          <w:p w14:paraId="77699121" w14:textId="77777777" w:rsidR="003025E0" w:rsidRPr="008968A5" w:rsidRDefault="003025E0" w:rsidP="00C57945">
            <w:pPr>
              <w:keepNext/>
              <w:keepLines/>
              <w:numPr>
                <w:ilvl w:val="0"/>
                <w:numId w:val="3"/>
              </w:numPr>
              <w:tabs>
                <w:tab w:val="num" w:pos="380"/>
              </w:tabs>
              <w:overflowPunct w:val="0"/>
              <w:ind w:left="374"/>
              <w:textAlignment w:val="baseline"/>
            </w:pPr>
            <w:r w:rsidRPr="00C70F07">
              <w:t>Other:</w:t>
            </w:r>
          </w:p>
          <w:p w14:paraId="27F1900F" w14:textId="77777777" w:rsidR="003025E0" w:rsidRPr="008968A5" w:rsidRDefault="003025E0" w:rsidP="00C57945"/>
          <w:p w14:paraId="793046AB" w14:textId="77777777" w:rsidR="003025E0" w:rsidRPr="008968A5" w:rsidRDefault="003025E0" w:rsidP="00C57945"/>
          <w:p w14:paraId="4C14094E" w14:textId="77777777" w:rsidR="003025E0" w:rsidRPr="008968A5" w:rsidRDefault="003025E0" w:rsidP="00C57945"/>
        </w:tc>
        <w:tc>
          <w:tcPr>
            <w:tcW w:w="2396" w:type="pct"/>
          </w:tcPr>
          <w:p w14:paraId="37B5C07D" w14:textId="78997027" w:rsidR="003025E0" w:rsidRPr="008968A5" w:rsidRDefault="003025E0" w:rsidP="004A2463">
            <w:r>
              <w:t>§ </w:t>
            </w:r>
            <w:r w:rsidRPr="008968A5">
              <w:t>26.183(c)(1) states:</w:t>
            </w:r>
          </w:p>
          <w:p w14:paraId="52A65C5E" w14:textId="61DDF132" w:rsidR="003025E0" w:rsidRPr="008968A5" w:rsidRDefault="003025E0" w:rsidP="000336AD">
            <w:r w:rsidRPr="008968A5">
              <w:t>“In carrying out these responsibilities, the MRO shall examine alternate medical explanations for any positive, adulterated, substituted, invalid, or dilute test result. This action may include, but is not limited to, conducting a medical interview with the donor, reviewing the donor’s medical history, or reviewing any other relevant biomedical factors. The MRO shall review all medical records that the donor may make available when a positive, adulterated, substituted, invalid, or dilute test result could have resulted from responsible use of legally prescribed medication, a documented condition or disease state, or the demonstrated physiology of the donor.”</w:t>
            </w:r>
          </w:p>
        </w:tc>
      </w:tr>
      <w:tr w:rsidR="003025E0" w:rsidRPr="008968A5" w14:paraId="5B3048F3" w14:textId="77777777" w:rsidTr="00941A91">
        <w:tc>
          <w:tcPr>
            <w:tcW w:w="307" w:type="pct"/>
            <w:tcBorders>
              <w:bottom w:val="single" w:sz="6" w:space="0" w:color="auto"/>
            </w:tcBorders>
          </w:tcPr>
          <w:p w14:paraId="4E3F07BC" w14:textId="77777777" w:rsidR="003025E0" w:rsidRPr="008968A5" w:rsidRDefault="003025E0" w:rsidP="00496144">
            <w:pPr>
              <w:keepNext/>
              <w:keepLines/>
              <w:jc w:val="center"/>
            </w:pPr>
            <w:r w:rsidRPr="008968A5">
              <w:lastRenderedPageBreak/>
              <w:t>B5</w:t>
            </w:r>
          </w:p>
        </w:tc>
        <w:tc>
          <w:tcPr>
            <w:tcW w:w="974" w:type="pct"/>
            <w:tcBorders>
              <w:bottom w:val="single" w:sz="6" w:space="0" w:color="auto"/>
            </w:tcBorders>
          </w:tcPr>
          <w:p w14:paraId="6318A91C" w14:textId="6C1D8067" w:rsidR="003025E0" w:rsidRPr="008968A5" w:rsidRDefault="003025E0" w:rsidP="00776D49">
            <w:pPr>
              <w:keepNext/>
              <w:keepLines/>
            </w:pPr>
            <w:r w:rsidRPr="008968A5">
              <w:t xml:space="preserve">Can you consider test results for specimens </w:t>
            </w:r>
            <w:r>
              <w:t xml:space="preserve">that have </w:t>
            </w:r>
            <w:r w:rsidRPr="007350E6">
              <w:rPr>
                <w:u w:val="single"/>
              </w:rPr>
              <w:t>not</w:t>
            </w:r>
            <w:r w:rsidRPr="008968A5">
              <w:t xml:space="preserve"> </w:t>
            </w:r>
            <w:r>
              <w:t xml:space="preserve">been </w:t>
            </w:r>
            <w:r w:rsidRPr="008968A5">
              <w:t xml:space="preserve">collected and processed under </w:t>
            </w:r>
            <w:r>
              <w:t>10 CFR</w:t>
            </w:r>
            <w:r w:rsidRPr="008968A5">
              <w:t xml:space="preserve"> Part 26?</w:t>
            </w:r>
          </w:p>
          <w:p w14:paraId="441C9401" w14:textId="77777777" w:rsidR="003025E0" w:rsidRPr="008968A5" w:rsidRDefault="003025E0" w:rsidP="0074729A">
            <w:pPr>
              <w:keepNext/>
              <w:keepLines/>
            </w:pPr>
          </w:p>
        </w:tc>
        <w:tc>
          <w:tcPr>
            <w:tcW w:w="1323" w:type="pct"/>
            <w:tcBorders>
              <w:bottom w:val="single" w:sz="6" w:space="0" w:color="auto"/>
            </w:tcBorders>
          </w:tcPr>
          <w:p w14:paraId="1766B55F" w14:textId="77777777" w:rsidR="003025E0" w:rsidRPr="008968A5" w:rsidRDefault="003025E0" w:rsidP="00C57945">
            <w:pPr>
              <w:keepNext/>
              <w:keepLines/>
              <w:numPr>
                <w:ilvl w:val="0"/>
                <w:numId w:val="3"/>
              </w:numPr>
              <w:tabs>
                <w:tab w:val="num" w:pos="380"/>
              </w:tabs>
              <w:overflowPunct w:val="0"/>
              <w:ind w:left="374"/>
              <w:textAlignment w:val="baseline"/>
            </w:pPr>
            <w:r w:rsidRPr="008968A5">
              <w:t>No.</w:t>
            </w:r>
          </w:p>
          <w:p w14:paraId="5A48AA2B" w14:textId="29F0F008" w:rsidR="003025E0" w:rsidRPr="00263FB7" w:rsidRDefault="003025E0" w:rsidP="00C57945">
            <w:pPr>
              <w:keepNext/>
              <w:keepLines/>
              <w:numPr>
                <w:ilvl w:val="0"/>
                <w:numId w:val="3"/>
              </w:numPr>
              <w:tabs>
                <w:tab w:val="num" w:pos="380"/>
              </w:tabs>
              <w:overflowPunct w:val="0"/>
              <w:ind w:left="374"/>
              <w:textAlignment w:val="baseline"/>
            </w:pPr>
            <w:r w:rsidRPr="008968A5">
              <w:t>Yes</w:t>
            </w:r>
            <w:r w:rsidRPr="00263FB7">
              <w:t>.</w:t>
            </w:r>
          </w:p>
          <w:p w14:paraId="30B5175A" w14:textId="77777777" w:rsidR="003025E0" w:rsidRPr="008968A5" w:rsidRDefault="003025E0" w:rsidP="00C57945">
            <w:pPr>
              <w:keepNext/>
              <w:keepLines/>
              <w:numPr>
                <w:ilvl w:val="0"/>
                <w:numId w:val="3"/>
              </w:numPr>
              <w:tabs>
                <w:tab w:val="num" w:pos="380"/>
              </w:tabs>
              <w:overflowPunct w:val="0"/>
              <w:ind w:left="374"/>
              <w:textAlignment w:val="baseline"/>
            </w:pPr>
            <w:r>
              <w:t>Other:</w:t>
            </w:r>
          </w:p>
          <w:p w14:paraId="2E4DA878" w14:textId="77777777" w:rsidR="003025E0" w:rsidRPr="008968A5" w:rsidRDefault="003025E0" w:rsidP="00C57945">
            <w:pPr>
              <w:keepNext/>
              <w:keepLines/>
            </w:pPr>
          </w:p>
        </w:tc>
        <w:tc>
          <w:tcPr>
            <w:tcW w:w="2396" w:type="pct"/>
            <w:tcBorders>
              <w:bottom w:val="single" w:sz="6" w:space="0" w:color="auto"/>
            </w:tcBorders>
          </w:tcPr>
          <w:p w14:paraId="7444D616" w14:textId="46184295" w:rsidR="003025E0" w:rsidRPr="008968A5" w:rsidRDefault="003025E0" w:rsidP="00EA0C2E">
            <w:pPr>
              <w:keepNext/>
              <w:keepLines/>
            </w:pPr>
            <w:r>
              <w:t>§ </w:t>
            </w:r>
            <w:r w:rsidRPr="008968A5">
              <w:t>26.183(c)(2) states:</w:t>
            </w:r>
          </w:p>
          <w:p w14:paraId="0D06DBF0" w14:textId="557E72C1" w:rsidR="00234403" w:rsidRPr="008968A5" w:rsidRDefault="003025E0" w:rsidP="007350E6">
            <w:pPr>
              <w:keepNext/>
              <w:keepLines/>
            </w:pPr>
            <w:r w:rsidRPr="008968A5">
              <w:t>“The MRO may only consider the results of tests of specimens that are collected and processed under this part</w:t>
            </w:r>
            <w:r w:rsidR="00E22CCC">
              <w:t xml:space="preserve"> </w:t>
            </w:r>
            <w:r w:rsidR="007350E6" w:rsidRPr="008968A5">
              <w:t>[</w:t>
            </w:r>
            <w:r w:rsidR="007350E6">
              <w:t>10 CFR </w:t>
            </w:r>
            <w:r w:rsidR="007350E6" w:rsidRPr="008968A5">
              <w:t xml:space="preserve">Part 26], </w:t>
            </w:r>
            <w:r w:rsidRPr="008968A5">
              <w:t>including the results of testing split specimens, in making his or her determination, as long as those split specimens have been stored and tested under the procedures described in this part.”</w:t>
            </w:r>
          </w:p>
        </w:tc>
      </w:tr>
      <w:tr w:rsidR="003025E0" w:rsidRPr="008968A5" w14:paraId="52687FB9" w14:textId="77777777" w:rsidTr="00941A91">
        <w:tc>
          <w:tcPr>
            <w:tcW w:w="307" w:type="pct"/>
            <w:tcBorders>
              <w:bottom w:val="single" w:sz="6" w:space="0" w:color="auto"/>
            </w:tcBorders>
          </w:tcPr>
          <w:p w14:paraId="666B660C" w14:textId="77777777" w:rsidR="003025E0" w:rsidRPr="008968A5" w:rsidRDefault="003025E0" w:rsidP="00496144">
            <w:pPr>
              <w:keepNext/>
              <w:keepLines/>
              <w:jc w:val="center"/>
            </w:pPr>
            <w:r w:rsidRPr="008968A5">
              <w:t>B6</w:t>
            </w:r>
          </w:p>
        </w:tc>
        <w:tc>
          <w:tcPr>
            <w:tcW w:w="974" w:type="pct"/>
            <w:tcBorders>
              <w:bottom w:val="single" w:sz="6" w:space="0" w:color="auto"/>
            </w:tcBorders>
          </w:tcPr>
          <w:p w14:paraId="4136B70C" w14:textId="77777777" w:rsidR="003025E0" w:rsidRPr="008968A5" w:rsidRDefault="003025E0" w:rsidP="00776D49">
            <w:pPr>
              <w:keepNext/>
              <w:keepLines/>
            </w:pPr>
            <w:r w:rsidRPr="008968A5">
              <w:t>When attempting to speak to a donor about a positive, adulterated, substituted, or invalid test result, at a minimum, what is considered a “reasonable effort” to contact the individual?</w:t>
            </w:r>
          </w:p>
        </w:tc>
        <w:tc>
          <w:tcPr>
            <w:tcW w:w="1323" w:type="pct"/>
            <w:tcBorders>
              <w:bottom w:val="single" w:sz="6" w:space="0" w:color="auto"/>
            </w:tcBorders>
          </w:tcPr>
          <w:p w14:paraId="6B191548" w14:textId="77777777" w:rsidR="003025E0" w:rsidRPr="009E0621" w:rsidRDefault="003025E0" w:rsidP="00C57945">
            <w:pPr>
              <w:keepNext/>
              <w:keepLines/>
              <w:numPr>
                <w:ilvl w:val="0"/>
                <w:numId w:val="3"/>
              </w:numPr>
              <w:tabs>
                <w:tab w:val="num" w:pos="380"/>
              </w:tabs>
              <w:overflowPunct w:val="0"/>
              <w:ind w:left="374"/>
              <w:textAlignment w:val="baseline"/>
            </w:pPr>
            <w:r w:rsidRPr="008968A5">
              <w:t xml:space="preserve">Three attempts using the day and evening telephone numbers reasonably spread out over a </w:t>
            </w:r>
            <w:r w:rsidRPr="009E0621">
              <w:t>24-hour period.</w:t>
            </w:r>
          </w:p>
          <w:p w14:paraId="3C5267C3" w14:textId="77777777" w:rsidR="003025E0" w:rsidRPr="00C70F07" w:rsidRDefault="003025E0" w:rsidP="00C57945">
            <w:pPr>
              <w:keepNext/>
              <w:keepLines/>
              <w:numPr>
                <w:ilvl w:val="0"/>
                <w:numId w:val="3"/>
              </w:numPr>
              <w:tabs>
                <w:tab w:val="num" w:pos="380"/>
              </w:tabs>
              <w:overflowPunct w:val="0"/>
              <w:ind w:left="374"/>
              <w:textAlignment w:val="baseline"/>
            </w:pPr>
            <w:r w:rsidRPr="008968A5">
              <w:t xml:space="preserve">Fewer than three attempts in a </w:t>
            </w:r>
            <w:r w:rsidRPr="00C70F07">
              <w:t xml:space="preserve">24-hour </w:t>
            </w:r>
            <w:proofErr w:type="gramStart"/>
            <w:r w:rsidRPr="00C70F07">
              <w:t>period of time</w:t>
            </w:r>
            <w:proofErr w:type="gramEnd"/>
            <w:r w:rsidRPr="00C70F07">
              <w:t>.</w:t>
            </w:r>
          </w:p>
          <w:p w14:paraId="40638060" w14:textId="29BC7C34" w:rsidR="003025E0" w:rsidRDefault="003025E0" w:rsidP="00C57945">
            <w:pPr>
              <w:keepNext/>
              <w:keepLines/>
              <w:numPr>
                <w:ilvl w:val="0"/>
                <w:numId w:val="3"/>
              </w:numPr>
              <w:tabs>
                <w:tab w:val="num" w:pos="380"/>
              </w:tabs>
              <w:overflowPunct w:val="0"/>
              <w:ind w:left="374"/>
              <w:textAlignment w:val="baseline"/>
            </w:pPr>
            <w:r w:rsidRPr="002854CF">
              <w:t>Other:</w:t>
            </w:r>
          </w:p>
          <w:p w14:paraId="4440C93A" w14:textId="77777777" w:rsidR="003025E0" w:rsidRDefault="003025E0" w:rsidP="00C57945">
            <w:pPr>
              <w:keepNext/>
              <w:keepLines/>
              <w:overflowPunct w:val="0"/>
              <w:ind w:left="14"/>
              <w:textAlignment w:val="baseline"/>
            </w:pPr>
          </w:p>
          <w:p w14:paraId="0474948F" w14:textId="77777777" w:rsidR="003025E0" w:rsidRPr="009D1829" w:rsidRDefault="003025E0" w:rsidP="00C57945">
            <w:pPr>
              <w:keepNext/>
              <w:keepLines/>
              <w:overflowPunct w:val="0"/>
              <w:ind w:left="14"/>
              <w:textAlignment w:val="baseline"/>
            </w:pPr>
          </w:p>
        </w:tc>
        <w:tc>
          <w:tcPr>
            <w:tcW w:w="2396" w:type="pct"/>
            <w:tcBorders>
              <w:bottom w:val="single" w:sz="6" w:space="0" w:color="auto"/>
            </w:tcBorders>
          </w:tcPr>
          <w:p w14:paraId="0773E74D" w14:textId="77777777" w:rsidR="003025E0" w:rsidRPr="008968A5" w:rsidRDefault="003025E0" w:rsidP="00EA0C2E">
            <w:pPr>
              <w:keepNext/>
              <w:keepLines/>
            </w:pPr>
            <w:r w:rsidRPr="008968A5">
              <w:t>§ 26.185(d)(3) states:</w:t>
            </w:r>
          </w:p>
          <w:p w14:paraId="047D350A" w14:textId="0C69B06D" w:rsidR="003025E0" w:rsidRPr="008968A5" w:rsidRDefault="003025E0" w:rsidP="005A389B">
            <w:pPr>
              <w:keepNext/>
              <w:keepLines/>
            </w:pPr>
            <w:r w:rsidRPr="008968A5">
              <w:t xml:space="preserve">“Reasonable efforts include, at a minimum, three attempts, spaced reasonably over a 24-hour period, to reach the donor at the day and evening telephone numbers listed on the </w:t>
            </w:r>
            <w:r w:rsidR="007350E6">
              <w:t>Federal CCF</w:t>
            </w:r>
            <w:r w:rsidRPr="008968A5">
              <w:t>.”</w:t>
            </w:r>
          </w:p>
        </w:tc>
      </w:tr>
      <w:tr w:rsidR="003025E0" w:rsidRPr="008968A5" w14:paraId="5FD4F1B5" w14:textId="77777777" w:rsidTr="009D1829">
        <w:tc>
          <w:tcPr>
            <w:tcW w:w="307" w:type="pct"/>
            <w:tcBorders>
              <w:bottom w:val="single" w:sz="6" w:space="0" w:color="auto"/>
            </w:tcBorders>
          </w:tcPr>
          <w:p w14:paraId="0DF8B3CD" w14:textId="77777777" w:rsidR="003025E0" w:rsidRPr="008968A5" w:rsidRDefault="003025E0" w:rsidP="00496144">
            <w:pPr>
              <w:jc w:val="center"/>
            </w:pPr>
            <w:r w:rsidRPr="008968A5">
              <w:t>B7</w:t>
            </w:r>
          </w:p>
        </w:tc>
        <w:tc>
          <w:tcPr>
            <w:tcW w:w="974" w:type="pct"/>
            <w:tcBorders>
              <w:bottom w:val="single" w:sz="6" w:space="0" w:color="auto"/>
            </w:tcBorders>
          </w:tcPr>
          <w:p w14:paraId="19167FEA" w14:textId="77777777" w:rsidR="003025E0" w:rsidRPr="008968A5" w:rsidRDefault="003025E0" w:rsidP="00776D49">
            <w:r w:rsidRPr="008968A5">
              <w:t>Under what three circumstances may you verify that a positive, adulterated, substituted, dilute, or invalid test result is an FFD policy violation without discussing the test result directly with the donor?</w:t>
            </w:r>
          </w:p>
        </w:tc>
        <w:tc>
          <w:tcPr>
            <w:tcW w:w="1323" w:type="pct"/>
            <w:tcBorders>
              <w:bottom w:val="single" w:sz="6" w:space="0" w:color="auto"/>
            </w:tcBorders>
          </w:tcPr>
          <w:p w14:paraId="0F35EF94" w14:textId="77777777" w:rsidR="003025E0" w:rsidRPr="008968A5" w:rsidRDefault="003025E0" w:rsidP="00C57945">
            <w:pPr>
              <w:numPr>
                <w:ilvl w:val="0"/>
                <w:numId w:val="3"/>
              </w:numPr>
              <w:tabs>
                <w:tab w:val="num" w:pos="380"/>
              </w:tabs>
              <w:overflowPunct w:val="0"/>
              <w:ind w:left="374"/>
              <w:textAlignment w:val="baseline"/>
            </w:pPr>
            <w:r w:rsidRPr="008968A5">
              <w:t>The MRO stated the three circumstances:</w:t>
            </w:r>
          </w:p>
          <w:p w14:paraId="2334C3C1" w14:textId="77777777" w:rsidR="003025E0" w:rsidRPr="008968A5" w:rsidRDefault="003025E0" w:rsidP="00990AE1">
            <w:pPr>
              <w:numPr>
                <w:ilvl w:val="1"/>
                <w:numId w:val="21"/>
              </w:numPr>
              <w:overflowPunct w:val="0"/>
              <w:textAlignment w:val="baseline"/>
            </w:pPr>
            <w:r w:rsidRPr="008968A5">
              <w:t>I made and documented contact with the donor and the donor expressly declined to discuss the test result.</w:t>
            </w:r>
          </w:p>
          <w:p w14:paraId="3A46856D" w14:textId="77777777" w:rsidR="003025E0" w:rsidRPr="008968A5" w:rsidRDefault="003025E0" w:rsidP="00990AE1">
            <w:pPr>
              <w:numPr>
                <w:ilvl w:val="1"/>
                <w:numId w:val="21"/>
              </w:numPr>
              <w:overflowPunct w:val="0"/>
              <w:textAlignment w:val="baseline"/>
            </w:pPr>
            <w:r w:rsidRPr="008968A5">
              <w:t>My staff or a licensee representative successfully made and documented contact with the donor and instructed the donor to contact me [the MRO], and more than 1 business day has elapsed.</w:t>
            </w:r>
          </w:p>
          <w:p w14:paraId="3E7976EC" w14:textId="77777777" w:rsidR="003025E0" w:rsidRPr="008968A5" w:rsidRDefault="003025E0" w:rsidP="00990AE1">
            <w:pPr>
              <w:numPr>
                <w:ilvl w:val="1"/>
                <w:numId w:val="21"/>
              </w:numPr>
              <w:overflowPunct w:val="0"/>
              <w:textAlignment w:val="baseline"/>
            </w:pPr>
            <w:r w:rsidRPr="008968A5">
              <w:t xml:space="preserve">After making all reasonable efforts and </w:t>
            </w:r>
            <w:r w:rsidRPr="008968A5">
              <w:lastRenderedPageBreak/>
              <w:t>documenting the dates and time of those efforts, I have been unable to contact the donor.</w:t>
            </w:r>
          </w:p>
          <w:p w14:paraId="65AE8CB2" w14:textId="3EF5B0F4" w:rsidR="003025E0" w:rsidRPr="00167D3D" w:rsidRDefault="003025E0" w:rsidP="00C57945">
            <w:pPr>
              <w:numPr>
                <w:ilvl w:val="0"/>
                <w:numId w:val="3"/>
              </w:numPr>
              <w:tabs>
                <w:tab w:val="num" w:pos="380"/>
              </w:tabs>
              <w:overflowPunct w:val="0"/>
              <w:ind w:left="374"/>
              <w:textAlignment w:val="baseline"/>
            </w:pPr>
            <w:r w:rsidRPr="00167D3D">
              <w:t xml:space="preserve">I refer to </w:t>
            </w:r>
            <w:r>
              <w:t>10 CFR </w:t>
            </w:r>
            <w:r w:rsidRPr="00167D3D">
              <w:t xml:space="preserve">Part 26 for </w:t>
            </w:r>
            <w:r>
              <w:t>non</w:t>
            </w:r>
            <w:r w:rsidRPr="00167D3D">
              <w:t xml:space="preserve">-typical circumstances to ensure </w:t>
            </w:r>
            <w:r>
              <w:t xml:space="preserve">that I follow </w:t>
            </w:r>
            <w:r w:rsidRPr="00167D3D">
              <w:t>the correct procedures.</w:t>
            </w:r>
          </w:p>
          <w:p w14:paraId="74587409" w14:textId="77777777" w:rsidR="003025E0" w:rsidRPr="008968A5" w:rsidRDefault="003025E0" w:rsidP="00C57945">
            <w:pPr>
              <w:numPr>
                <w:ilvl w:val="0"/>
                <w:numId w:val="3"/>
              </w:numPr>
              <w:tabs>
                <w:tab w:val="num" w:pos="380"/>
              </w:tabs>
              <w:overflowPunct w:val="0"/>
              <w:ind w:left="374"/>
              <w:textAlignment w:val="baseline"/>
            </w:pPr>
            <w:r>
              <w:t>Other:</w:t>
            </w:r>
          </w:p>
        </w:tc>
        <w:tc>
          <w:tcPr>
            <w:tcW w:w="2396" w:type="pct"/>
            <w:tcBorders>
              <w:bottom w:val="single" w:sz="6" w:space="0" w:color="auto"/>
            </w:tcBorders>
          </w:tcPr>
          <w:p w14:paraId="00686247" w14:textId="47426237" w:rsidR="003025E0" w:rsidRPr="008968A5" w:rsidRDefault="003025E0" w:rsidP="005A389B">
            <w:pPr>
              <w:keepNext/>
              <w:keepLines/>
            </w:pPr>
            <w:r>
              <w:lastRenderedPageBreak/>
              <w:t>§ 26.185(d) states:</w:t>
            </w:r>
            <w:r>
              <w:br/>
            </w:r>
            <w:r w:rsidRPr="008968A5">
              <w:t>“</w:t>
            </w:r>
            <w:r w:rsidR="007350E6">
              <w:rPr>
                <w:i/>
                <w:iCs/>
              </w:rPr>
              <w:t>Donor unavailability</w:t>
            </w:r>
            <w:r w:rsidR="0025664E">
              <w:rPr>
                <w:i/>
                <w:iCs/>
              </w:rPr>
              <w:t xml:space="preserve">. </w:t>
            </w:r>
            <w:r w:rsidRPr="008968A5">
              <w:t>The MRO may determine that a positive, adulterated, substituted, dilute, or invalid test result or other occurrence is an FFD policy violation without having discussed the test result or other occurrence directly with the donor in the following three circumstances:</w:t>
            </w:r>
          </w:p>
          <w:p w14:paraId="3F8EEB93" w14:textId="77777777" w:rsidR="003025E0" w:rsidRPr="008968A5" w:rsidRDefault="003025E0" w:rsidP="004A2463">
            <w:r w:rsidRPr="008968A5">
              <w:t xml:space="preserve">(1) The MRO has made and documented contact with the donor and the donor expressly declined the opportunity to discuss the test result or other occurrence that may constitute an FFD policy </w:t>
            </w:r>
            <w:proofErr w:type="gramStart"/>
            <w:r w:rsidRPr="008968A5">
              <w:t>violation;</w:t>
            </w:r>
            <w:proofErr w:type="gramEnd"/>
          </w:p>
          <w:p w14:paraId="68F03F91" w14:textId="77777777" w:rsidR="003025E0" w:rsidRPr="008968A5" w:rsidRDefault="003025E0" w:rsidP="004A2463">
            <w:r w:rsidRPr="008968A5">
              <w:t xml:space="preserve">(2) A representative of the licensee or other entity, or an MRO staff member, has successfully made and documented contact with the donor and has instructed him or her to contact the MRO, and more than 1 business day has elapsed since the date on which the licensee’s representative or MRO’s staff member successfully contact the </w:t>
            </w:r>
            <w:proofErr w:type="gramStart"/>
            <w:r w:rsidRPr="008968A5">
              <w:t>donor;</w:t>
            </w:r>
            <w:proofErr w:type="gramEnd"/>
            <w:r w:rsidRPr="008968A5">
              <w:t xml:space="preserve"> or</w:t>
            </w:r>
          </w:p>
          <w:p w14:paraId="63C38BBE" w14:textId="77777777" w:rsidR="003025E0" w:rsidRPr="008968A5" w:rsidRDefault="003025E0" w:rsidP="004A2463">
            <w:r w:rsidRPr="008968A5">
              <w:lastRenderedPageBreak/>
              <w:t xml:space="preserve">(3) The MRO, after making all reasonable efforts and documenting the dates and time of those efforts, has been unable to contact the donor.” </w:t>
            </w:r>
          </w:p>
        </w:tc>
      </w:tr>
      <w:tr w:rsidR="003025E0" w:rsidRPr="008968A5" w14:paraId="2F163C06" w14:textId="77777777" w:rsidTr="00941A91">
        <w:tc>
          <w:tcPr>
            <w:tcW w:w="307" w:type="pct"/>
            <w:tcBorders>
              <w:bottom w:val="single" w:sz="6" w:space="0" w:color="auto"/>
            </w:tcBorders>
          </w:tcPr>
          <w:p w14:paraId="074985FF" w14:textId="77777777" w:rsidR="003025E0" w:rsidRPr="008968A5" w:rsidRDefault="003025E0" w:rsidP="00496144">
            <w:pPr>
              <w:jc w:val="center"/>
              <w:rPr>
                <w:highlight w:val="yellow"/>
              </w:rPr>
            </w:pPr>
            <w:r w:rsidRPr="008968A5">
              <w:lastRenderedPageBreak/>
              <w:t>B8</w:t>
            </w:r>
          </w:p>
        </w:tc>
        <w:tc>
          <w:tcPr>
            <w:tcW w:w="974" w:type="pct"/>
            <w:tcBorders>
              <w:bottom w:val="single" w:sz="6" w:space="0" w:color="auto"/>
            </w:tcBorders>
          </w:tcPr>
          <w:p w14:paraId="2AA647ED" w14:textId="77777777" w:rsidR="003025E0" w:rsidRPr="008968A5" w:rsidRDefault="003025E0" w:rsidP="00776D49">
            <w:r w:rsidRPr="008968A5">
              <w:t>Can you as the MRO modify your initial determination of an FFD policy violation for instances where a donor interview was unable to be conducted?</w:t>
            </w:r>
          </w:p>
          <w:p w14:paraId="48222318" w14:textId="77777777" w:rsidR="003025E0" w:rsidRPr="008968A5" w:rsidRDefault="003025E0" w:rsidP="0074729A">
            <w:pPr>
              <w:rPr>
                <w:highlight w:val="yellow"/>
              </w:rPr>
            </w:pPr>
          </w:p>
        </w:tc>
        <w:tc>
          <w:tcPr>
            <w:tcW w:w="1323" w:type="pct"/>
            <w:tcBorders>
              <w:bottom w:val="single" w:sz="6" w:space="0" w:color="auto"/>
            </w:tcBorders>
          </w:tcPr>
          <w:p w14:paraId="60A91AF2" w14:textId="4F9FF745" w:rsidR="003025E0" w:rsidRPr="008968A5" w:rsidRDefault="003025E0" w:rsidP="00C57945">
            <w:pPr>
              <w:keepNext/>
              <w:keepLines/>
              <w:numPr>
                <w:ilvl w:val="0"/>
                <w:numId w:val="3"/>
              </w:numPr>
              <w:tabs>
                <w:tab w:val="num" w:pos="380"/>
              </w:tabs>
              <w:overflowPunct w:val="0"/>
              <w:ind w:left="374"/>
              <w:textAlignment w:val="baseline"/>
            </w:pPr>
            <w:r w:rsidRPr="008968A5">
              <w:t>Yes,</w:t>
            </w:r>
            <w:r>
              <w:t xml:space="preserve"> but only </w:t>
            </w:r>
            <w:r w:rsidRPr="008968A5">
              <w:t>if the donor presents information within 30 days of my initial confirmed result that documents a legitimate reason that the donor was unable to contact me in a timely manner.</w:t>
            </w:r>
          </w:p>
          <w:p w14:paraId="527B9DD7" w14:textId="77777777" w:rsidR="003025E0" w:rsidRPr="008968A5" w:rsidRDefault="003025E0" w:rsidP="00C57945">
            <w:pPr>
              <w:keepNext/>
              <w:keepLines/>
              <w:numPr>
                <w:ilvl w:val="0"/>
                <w:numId w:val="3"/>
              </w:numPr>
              <w:tabs>
                <w:tab w:val="num" w:pos="380"/>
              </w:tabs>
              <w:overflowPunct w:val="0"/>
              <w:ind w:left="374"/>
              <w:textAlignment w:val="baseline"/>
            </w:pPr>
            <w:r w:rsidRPr="008968A5">
              <w:t>Yes, at any point in the future.</w:t>
            </w:r>
          </w:p>
          <w:p w14:paraId="6B631878" w14:textId="133DDE35" w:rsidR="003025E0" w:rsidRPr="008968A5" w:rsidRDefault="003025E0" w:rsidP="00C57945">
            <w:pPr>
              <w:keepNext/>
              <w:keepLines/>
              <w:numPr>
                <w:ilvl w:val="0"/>
                <w:numId w:val="3"/>
              </w:numPr>
              <w:tabs>
                <w:tab w:val="num" w:pos="380"/>
              </w:tabs>
              <w:overflowPunct w:val="0"/>
              <w:ind w:left="374"/>
              <w:textAlignment w:val="baseline"/>
            </w:pPr>
            <w:r w:rsidRPr="008968A5">
              <w:t>No.</w:t>
            </w:r>
          </w:p>
          <w:p w14:paraId="53AEABDA" w14:textId="77777777" w:rsidR="003025E0" w:rsidRPr="008968A5" w:rsidRDefault="003025E0" w:rsidP="00C57945">
            <w:pPr>
              <w:keepNext/>
              <w:keepLines/>
              <w:numPr>
                <w:ilvl w:val="0"/>
                <w:numId w:val="3"/>
              </w:numPr>
              <w:tabs>
                <w:tab w:val="num" w:pos="380"/>
              </w:tabs>
              <w:overflowPunct w:val="0"/>
              <w:ind w:left="374"/>
              <w:textAlignment w:val="baseline"/>
            </w:pPr>
            <w:r>
              <w:t>Other:</w:t>
            </w:r>
          </w:p>
          <w:p w14:paraId="6F03B890" w14:textId="77777777" w:rsidR="003025E0" w:rsidRPr="008968A5" w:rsidRDefault="003025E0" w:rsidP="00C57945">
            <w:pPr>
              <w:ind w:left="14"/>
              <w:rPr>
                <w:highlight w:val="yellow"/>
              </w:rPr>
            </w:pPr>
          </w:p>
        </w:tc>
        <w:tc>
          <w:tcPr>
            <w:tcW w:w="2396" w:type="pct"/>
            <w:tcBorders>
              <w:bottom w:val="single" w:sz="6" w:space="0" w:color="auto"/>
            </w:tcBorders>
          </w:tcPr>
          <w:p w14:paraId="7CCC5B81" w14:textId="72926737" w:rsidR="003025E0" w:rsidRPr="008968A5" w:rsidRDefault="003025E0" w:rsidP="005A389B">
            <w:r>
              <w:t>§ </w:t>
            </w:r>
            <w:r w:rsidRPr="008968A5">
              <w:t>26.185(e) states:</w:t>
            </w:r>
          </w:p>
          <w:p w14:paraId="46DF52FB" w14:textId="758E9C5E" w:rsidR="003025E0" w:rsidRDefault="003025E0" w:rsidP="004A2463">
            <w:r w:rsidRPr="008968A5">
              <w:t>“</w:t>
            </w:r>
            <w:r w:rsidR="007350E6">
              <w:rPr>
                <w:i/>
                <w:iCs/>
              </w:rPr>
              <w:t>Additional opportunity for discussion</w:t>
            </w:r>
            <w:r w:rsidR="00913DFF">
              <w:rPr>
                <w:i/>
                <w:iCs/>
              </w:rPr>
              <w:t xml:space="preserve">. </w:t>
            </w:r>
            <w:r w:rsidRPr="008968A5">
              <w:t xml:space="preserve">If the MRO determines that the donor has violated the FFD policy without having discussed the positive, adulterated, substituted, dilute, or invalid test result or other occurrence directly with the donor, the donor may, on subsequent notification of the MRO determination and within 30 days of that notification, present to the MRO information documenting the circumstances, including, but not limited to, serious illness or injury, which unavoidably prevented the donor from being contacted by the MRO or a representative of the licensee of other entity, or from contacting the MRO in a timely manner. </w:t>
            </w:r>
            <w:proofErr w:type="gramStart"/>
            <w:r w:rsidRPr="008968A5">
              <w:t>On the basis of</w:t>
            </w:r>
            <w:proofErr w:type="gramEnd"/>
            <w:r w:rsidRPr="008968A5">
              <w:t xml:space="preserve"> this information, the MRO may reopen the procedure for determining whether the donor’s test result or other occurrence is an FFD policy violation and permit the individual to present information related to the issue. The MRO may modify the initial determination based on an evaluation of the information provided.”</w:t>
            </w:r>
          </w:p>
          <w:p w14:paraId="007F4F6A" w14:textId="77777777" w:rsidR="003025E0" w:rsidRPr="008968A5" w:rsidRDefault="003025E0" w:rsidP="004A2463">
            <w:pPr>
              <w:rPr>
                <w:highlight w:val="yellow"/>
              </w:rPr>
            </w:pPr>
          </w:p>
        </w:tc>
      </w:tr>
      <w:tr w:rsidR="003025E0" w:rsidRPr="008968A5" w14:paraId="77ACFA54" w14:textId="77777777" w:rsidTr="00941A91">
        <w:tc>
          <w:tcPr>
            <w:tcW w:w="307" w:type="pct"/>
            <w:tcBorders>
              <w:bottom w:val="single" w:sz="6" w:space="0" w:color="auto"/>
            </w:tcBorders>
          </w:tcPr>
          <w:p w14:paraId="03097399" w14:textId="77777777" w:rsidR="003025E0" w:rsidRPr="008968A5" w:rsidDel="00724E64" w:rsidRDefault="003025E0" w:rsidP="00496144">
            <w:pPr>
              <w:jc w:val="center"/>
            </w:pPr>
            <w:r w:rsidRPr="008968A5">
              <w:lastRenderedPageBreak/>
              <w:t>B9</w:t>
            </w:r>
          </w:p>
        </w:tc>
        <w:tc>
          <w:tcPr>
            <w:tcW w:w="974" w:type="pct"/>
            <w:tcBorders>
              <w:bottom w:val="single" w:sz="6" w:space="0" w:color="auto"/>
            </w:tcBorders>
          </w:tcPr>
          <w:p w14:paraId="1CA46327" w14:textId="7B11B7DC" w:rsidR="003025E0" w:rsidRDefault="003025E0" w:rsidP="00776D49">
            <w:r w:rsidRPr="008968A5">
              <w:t>How many days does</w:t>
            </w:r>
          </w:p>
          <w:p w14:paraId="697C9198" w14:textId="77777777" w:rsidR="003025E0" w:rsidRPr="008968A5" w:rsidDel="00724E64" w:rsidRDefault="003025E0" w:rsidP="0074729A">
            <w:r>
              <w:t>10 CFR </w:t>
            </w:r>
            <w:r w:rsidRPr="008968A5">
              <w:t>Part 26 permit you as the MRO to complete the review of a positive, adulterated, substituted, or invalid specimen test result?</w:t>
            </w:r>
          </w:p>
        </w:tc>
        <w:tc>
          <w:tcPr>
            <w:tcW w:w="1323" w:type="pct"/>
            <w:tcBorders>
              <w:bottom w:val="single" w:sz="6" w:space="0" w:color="auto"/>
            </w:tcBorders>
          </w:tcPr>
          <w:p w14:paraId="6AEA52D0" w14:textId="71C75A8C" w:rsidR="003025E0" w:rsidRPr="008968A5" w:rsidRDefault="003025E0" w:rsidP="00C57945">
            <w:pPr>
              <w:keepNext/>
              <w:keepLines/>
              <w:numPr>
                <w:ilvl w:val="0"/>
                <w:numId w:val="3"/>
              </w:numPr>
              <w:tabs>
                <w:tab w:val="num" w:pos="380"/>
              </w:tabs>
              <w:overflowPunct w:val="0"/>
              <w:ind w:left="374"/>
              <w:textAlignment w:val="baseline"/>
            </w:pPr>
            <w:r w:rsidRPr="008968A5">
              <w:t xml:space="preserve">Within 10 business days of receiving the result from the </w:t>
            </w:r>
            <w:r>
              <w:t>HHS</w:t>
            </w:r>
            <w:r>
              <w:noBreakHyphen/>
            </w:r>
            <w:r w:rsidRPr="008968A5">
              <w:t>certified laboratory.</w:t>
            </w:r>
          </w:p>
          <w:p w14:paraId="3A77EEF2" w14:textId="68A5F87B" w:rsidR="003025E0" w:rsidRDefault="003025E0" w:rsidP="00C57945">
            <w:pPr>
              <w:keepNext/>
              <w:keepLines/>
              <w:numPr>
                <w:ilvl w:val="0"/>
                <w:numId w:val="3"/>
              </w:numPr>
              <w:tabs>
                <w:tab w:val="num" w:pos="380"/>
              </w:tabs>
              <w:overflowPunct w:val="0"/>
              <w:ind w:left="374"/>
              <w:textAlignment w:val="baseline"/>
            </w:pPr>
            <w:r w:rsidRPr="004C1BB2">
              <w:t xml:space="preserve">Any </w:t>
            </w:r>
            <w:proofErr w:type="gramStart"/>
            <w:r w:rsidRPr="004C1BB2">
              <w:t>time period</w:t>
            </w:r>
            <w:proofErr w:type="gramEnd"/>
            <w:r w:rsidRPr="004C1BB2">
              <w:t xml:space="preserve"> less than </w:t>
            </w:r>
            <w:r w:rsidRPr="00C70F07">
              <w:t>10</w:t>
            </w:r>
            <w:r>
              <w:t> </w:t>
            </w:r>
            <w:r w:rsidRPr="00C70F07">
              <w:t>business days.</w:t>
            </w:r>
          </w:p>
          <w:p w14:paraId="26169DA5" w14:textId="07E98ECB" w:rsidR="003025E0" w:rsidRDefault="003025E0" w:rsidP="00C57945">
            <w:pPr>
              <w:keepNext/>
              <w:keepLines/>
              <w:numPr>
                <w:ilvl w:val="0"/>
                <w:numId w:val="3"/>
              </w:numPr>
              <w:tabs>
                <w:tab w:val="num" w:pos="380"/>
              </w:tabs>
              <w:overflowPunct w:val="0"/>
              <w:ind w:left="374"/>
              <w:textAlignment w:val="baseline"/>
            </w:pPr>
            <w:r w:rsidRPr="00C70F07">
              <w:t>Other:</w:t>
            </w:r>
          </w:p>
          <w:p w14:paraId="4CAA93B7" w14:textId="77777777" w:rsidR="003025E0" w:rsidRPr="00C70F07" w:rsidRDefault="003025E0" w:rsidP="00C57945">
            <w:pPr>
              <w:keepNext/>
              <w:keepLines/>
              <w:tabs>
                <w:tab w:val="num" w:pos="380"/>
              </w:tabs>
              <w:overflowPunct w:val="0"/>
              <w:ind w:left="374"/>
              <w:textAlignment w:val="baseline"/>
            </w:pPr>
          </w:p>
          <w:p w14:paraId="46F1A5FA" w14:textId="77777777" w:rsidR="003025E0" w:rsidRPr="008968A5" w:rsidDel="00724E64" w:rsidRDefault="003025E0" w:rsidP="00C57945">
            <w:pPr>
              <w:keepNext/>
              <w:keepLines/>
              <w:overflowPunct w:val="0"/>
              <w:ind w:left="374"/>
              <w:textAlignment w:val="baseline"/>
            </w:pPr>
          </w:p>
        </w:tc>
        <w:tc>
          <w:tcPr>
            <w:tcW w:w="2396" w:type="pct"/>
            <w:tcBorders>
              <w:bottom w:val="single" w:sz="6" w:space="0" w:color="auto"/>
            </w:tcBorders>
          </w:tcPr>
          <w:p w14:paraId="3F794123" w14:textId="2617C4CF" w:rsidR="003025E0" w:rsidRPr="008968A5" w:rsidRDefault="003025E0" w:rsidP="005A389B">
            <w:r>
              <w:t>§ </w:t>
            </w:r>
            <w:r w:rsidRPr="008968A5">
              <w:t>26.185(p) states:</w:t>
            </w:r>
          </w:p>
          <w:p w14:paraId="29C4A2F9" w14:textId="0C5422F0" w:rsidR="003025E0" w:rsidRPr="008968A5" w:rsidDel="00724E64" w:rsidRDefault="003025E0" w:rsidP="004A2463">
            <w:r w:rsidRPr="008968A5">
              <w:t>“</w:t>
            </w:r>
            <w:r w:rsidR="007350E6">
              <w:rPr>
                <w:i/>
                <w:iCs/>
              </w:rPr>
              <w:t>Time to complete MRO review</w:t>
            </w:r>
            <w:r w:rsidR="00B4426B">
              <w:rPr>
                <w:i/>
                <w:iCs/>
              </w:rPr>
              <w:t xml:space="preserve">. </w:t>
            </w:r>
            <w:r w:rsidRPr="008968A5">
              <w:t xml:space="preserve">The MRO shall complete his or her review of positive, adulterated, substituted, and invalid test results and, in instances when the MRO determines that there is no legitimate medical explanation for the test result(s), notify the licensee’s or other entity’s designated representative within 10 business days of an initial positive, adulterated, substituted, or invalid test result.” </w:t>
            </w:r>
          </w:p>
        </w:tc>
      </w:tr>
      <w:tr w:rsidR="003025E0" w:rsidRPr="008968A5" w14:paraId="497DD9FD" w14:textId="77777777" w:rsidTr="00941A91">
        <w:tc>
          <w:tcPr>
            <w:tcW w:w="307" w:type="pct"/>
            <w:tcBorders>
              <w:bottom w:val="single" w:sz="6" w:space="0" w:color="auto"/>
            </w:tcBorders>
          </w:tcPr>
          <w:p w14:paraId="420C5A7B" w14:textId="77777777" w:rsidR="003025E0" w:rsidRPr="008968A5" w:rsidRDefault="003025E0" w:rsidP="00496144">
            <w:pPr>
              <w:keepNext/>
              <w:keepLines/>
              <w:jc w:val="center"/>
            </w:pPr>
            <w:r w:rsidRPr="008968A5">
              <w:lastRenderedPageBreak/>
              <w:t>B10</w:t>
            </w:r>
          </w:p>
        </w:tc>
        <w:tc>
          <w:tcPr>
            <w:tcW w:w="974" w:type="pct"/>
            <w:tcBorders>
              <w:bottom w:val="single" w:sz="6" w:space="0" w:color="auto"/>
            </w:tcBorders>
          </w:tcPr>
          <w:p w14:paraId="6EF80529" w14:textId="77777777" w:rsidR="003025E0" w:rsidRPr="008968A5" w:rsidRDefault="003025E0" w:rsidP="00776D49">
            <w:pPr>
              <w:keepNext/>
              <w:keepLines/>
            </w:pPr>
            <w:r w:rsidRPr="008968A5">
              <w:t>After completing your review of positive, adulterated, substituted, and invalid test results, what communication method do you use to transmit the test result to the licensee or other entity?</w:t>
            </w:r>
          </w:p>
        </w:tc>
        <w:tc>
          <w:tcPr>
            <w:tcW w:w="1323" w:type="pct"/>
            <w:tcBorders>
              <w:bottom w:val="single" w:sz="6" w:space="0" w:color="auto"/>
            </w:tcBorders>
          </w:tcPr>
          <w:p w14:paraId="3BEAE5FD" w14:textId="2502E40C" w:rsidR="003025E0" w:rsidRPr="00144533" w:rsidRDefault="003025E0" w:rsidP="00C57945">
            <w:pPr>
              <w:keepNext/>
              <w:keepLines/>
              <w:numPr>
                <w:ilvl w:val="0"/>
                <w:numId w:val="3"/>
              </w:numPr>
              <w:tabs>
                <w:tab w:val="num" w:pos="380"/>
              </w:tabs>
              <w:overflowPunct w:val="0"/>
              <w:ind w:left="374"/>
              <w:textAlignment w:val="baseline"/>
            </w:pPr>
            <w:r w:rsidRPr="00144533">
              <w:t>I or my staff notifies the licensee’s or other entity’s designated representative of the results in writing and by telephone (</w:t>
            </w:r>
            <w:r w:rsidR="003B01CC">
              <w:t xml:space="preserve">using a </w:t>
            </w:r>
            <w:r w:rsidRPr="00144533">
              <w:t>dedicated telephone number for the contact).</w:t>
            </w:r>
          </w:p>
          <w:p w14:paraId="3D85EA8F" w14:textId="7AF36F42" w:rsidR="003025E0" w:rsidRPr="00144533" w:rsidRDefault="003025E0" w:rsidP="00C57945">
            <w:pPr>
              <w:keepNext/>
              <w:keepLines/>
              <w:numPr>
                <w:ilvl w:val="0"/>
                <w:numId w:val="3"/>
              </w:numPr>
              <w:tabs>
                <w:tab w:val="num" w:pos="380"/>
              </w:tabs>
              <w:overflowPunct w:val="0"/>
              <w:ind w:left="374"/>
              <w:textAlignment w:val="baseline"/>
            </w:pPr>
            <w:r w:rsidRPr="00144533">
              <w:t>I or my staff transmits the results in a manner designed to ensure the confidentiality of the information (</w:t>
            </w:r>
            <w:r w:rsidR="003B01CC">
              <w:t xml:space="preserve">using a </w:t>
            </w:r>
            <w:r w:rsidRPr="00144533">
              <w:t>secure fax, secure website, contact via cell phone or dedicated telephone number)</w:t>
            </w:r>
          </w:p>
          <w:p w14:paraId="2AB667C7" w14:textId="2438D0AC" w:rsidR="00EA0C2E" w:rsidRPr="00144533" w:rsidRDefault="003025E0" w:rsidP="00C57945">
            <w:pPr>
              <w:keepNext/>
              <w:keepLines/>
              <w:numPr>
                <w:ilvl w:val="0"/>
                <w:numId w:val="3"/>
              </w:numPr>
              <w:tabs>
                <w:tab w:val="num" w:pos="380"/>
              </w:tabs>
              <w:overflowPunct w:val="0"/>
              <w:ind w:left="374"/>
              <w:textAlignment w:val="baseline"/>
            </w:pPr>
            <w:r w:rsidRPr="00144533">
              <w:t>Other:</w:t>
            </w:r>
          </w:p>
        </w:tc>
        <w:tc>
          <w:tcPr>
            <w:tcW w:w="2396" w:type="pct"/>
            <w:tcBorders>
              <w:bottom w:val="single" w:sz="6" w:space="0" w:color="auto"/>
            </w:tcBorders>
          </w:tcPr>
          <w:p w14:paraId="32B7F544" w14:textId="78E6027A" w:rsidR="003025E0" w:rsidRPr="008968A5" w:rsidRDefault="003025E0" w:rsidP="00EA0C2E">
            <w:r>
              <w:t>§ </w:t>
            </w:r>
            <w:r w:rsidRPr="008968A5">
              <w:t>26.185(p) states:</w:t>
            </w:r>
          </w:p>
          <w:p w14:paraId="5648FF7A" w14:textId="3DCFD0E5" w:rsidR="003025E0" w:rsidRPr="008968A5" w:rsidRDefault="003025E0" w:rsidP="00EA0C2E">
            <w:r w:rsidRPr="008968A5">
              <w:t>“The MRO shall notify the licensee or other entity of the results of his or her review in writing and in a manner designed to ensure the confidentiality of the information.”</w:t>
            </w:r>
          </w:p>
        </w:tc>
      </w:tr>
      <w:tr w:rsidR="003025E0" w:rsidRPr="008968A5" w14:paraId="262A3FCE" w14:textId="77777777" w:rsidTr="00B61465">
        <w:tc>
          <w:tcPr>
            <w:tcW w:w="307" w:type="pct"/>
          </w:tcPr>
          <w:p w14:paraId="7C20A39C" w14:textId="77777777" w:rsidR="003025E0" w:rsidRPr="008968A5" w:rsidDel="00724E64" w:rsidRDefault="003025E0" w:rsidP="00496144">
            <w:pPr>
              <w:keepNext/>
              <w:jc w:val="center"/>
            </w:pPr>
            <w:r w:rsidRPr="008968A5">
              <w:lastRenderedPageBreak/>
              <w:t>B11</w:t>
            </w:r>
          </w:p>
        </w:tc>
        <w:tc>
          <w:tcPr>
            <w:tcW w:w="974" w:type="pct"/>
          </w:tcPr>
          <w:p w14:paraId="0B319CAC" w14:textId="77777777" w:rsidR="003025E0" w:rsidRPr="008968A5" w:rsidDel="00724E64" w:rsidRDefault="003025E0" w:rsidP="00776D49">
            <w:pPr>
              <w:keepNext/>
            </w:pPr>
            <w:r w:rsidRPr="008968A5">
              <w:t>What procedures must you follow when reviewing drug test results from an individual whose authorization was terminated or denied for a first violation of the FFD policy involving a confirmed positive drug test result and who is being considered for re-authorization?</w:t>
            </w:r>
          </w:p>
        </w:tc>
        <w:tc>
          <w:tcPr>
            <w:tcW w:w="1323" w:type="pct"/>
          </w:tcPr>
          <w:p w14:paraId="095435D9" w14:textId="7362AC45" w:rsidR="003025E0" w:rsidRPr="008968A5" w:rsidRDefault="003025E0" w:rsidP="00C57945">
            <w:pPr>
              <w:keepNext/>
              <w:keepLines/>
              <w:numPr>
                <w:ilvl w:val="0"/>
                <w:numId w:val="3"/>
              </w:numPr>
              <w:tabs>
                <w:tab w:val="num" w:pos="380"/>
              </w:tabs>
              <w:overflowPunct w:val="0"/>
              <w:ind w:left="374"/>
              <w:textAlignment w:val="baseline"/>
            </w:pPr>
            <w:r w:rsidRPr="008968A5">
              <w:t xml:space="preserve">Request from the </w:t>
            </w:r>
            <w:r>
              <w:t>HHS</w:t>
            </w:r>
            <w:r>
              <w:noBreakHyphen/>
            </w:r>
            <w:r w:rsidRPr="008968A5">
              <w:t>certified laboratory the quantitation of the test results and other information necessary to determine whether subsequent positive confirmatory drug test results represent new drug use or remaining metabolites from the drug use that initially resulted in the FFD policy violation.</w:t>
            </w:r>
          </w:p>
          <w:p w14:paraId="7EA2849E" w14:textId="77777777" w:rsidR="003025E0" w:rsidRPr="008968A5" w:rsidRDefault="003025E0" w:rsidP="00C57945">
            <w:pPr>
              <w:keepNext/>
              <w:keepLines/>
              <w:numPr>
                <w:ilvl w:val="0"/>
                <w:numId w:val="3"/>
              </w:numPr>
              <w:tabs>
                <w:tab w:val="num" w:pos="380"/>
              </w:tabs>
              <w:overflowPunct w:val="0"/>
              <w:ind w:left="374"/>
              <w:textAlignment w:val="baseline"/>
            </w:pPr>
            <w:r>
              <w:t>Other:</w:t>
            </w:r>
          </w:p>
          <w:p w14:paraId="3BC6A9D8" w14:textId="77777777" w:rsidR="003025E0" w:rsidRPr="008968A5" w:rsidRDefault="003025E0" w:rsidP="00C57945">
            <w:pPr>
              <w:keepNext/>
              <w:ind w:left="360"/>
            </w:pPr>
          </w:p>
          <w:p w14:paraId="4F6E9477" w14:textId="77777777" w:rsidR="003025E0" w:rsidRPr="008968A5" w:rsidDel="00724E64" w:rsidRDefault="003025E0" w:rsidP="00C57945">
            <w:pPr>
              <w:keepNext/>
              <w:ind w:left="14"/>
            </w:pPr>
          </w:p>
        </w:tc>
        <w:tc>
          <w:tcPr>
            <w:tcW w:w="2396" w:type="pct"/>
          </w:tcPr>
          <w:p w14:paraId="604280A1" w14:textId="2AF9F4E3" w:rsidR="003025E0" w:rsidRPr="008968A5" w:rsidRDefault="003025E0" w:rsidP="00C57945">
            <w:pPr>
              <w:keepNext/>
              <w:rPr>
                <w:i/>
                <w:iCs/>
              </w:rPr>
            </w:pPr>
            <w:r>
              <w:t>§ </w:t>
            </w:r>
            <w:r w:rsidRPr="008968A5">
              <w:t xml:space="preserve">26.185(o) </w:t>
            </w:r>
            <w:r w:rsidRPr="008968A5">
              <w:rPr>
                <w:iCs/>
              </w:rPr>
              <w:t>states:</w:t>
            </w:r>
            <w:r w:rsidR="0057322F">
              <w:rPr>
                <w:i/>
                <w:iCs/>
              </w:rPr>
              <w:t xml:space="preserve"> </w:t>
            </w:r>
          </w:p>
          <w:p w14:paraId="252C0E38" w14:textId="7DBFB4D7" w:rsidR="003025E0" w:rsidRPr="008968A5" w:rsidDel="00724E64" w:rsidRDefault="003025E0" w:rsidP="00C57945">
            <w:pPr>
              <w:keepNext/>
            </w:pPr>
            <w:r w:rsidRPr="008968A5">
              <w:rPr>
                <w:i/>
                <w:iCs/>
              </w:rPr>
              <w:t>“</w:t>
            </w:r>
            <w:r w:rsidR="007350E6">
              <w:rPr>
                <w:i/>
                <w:iCs/>
              </w:rPr>
              <w:t>Re-authorization after a first violation for a positive test result</w:t>
            </w:r>
            <w:r w:rsidR="00B4426B">
              <w:rPr>
                <w:i/>
                <w:iCs/>
              </w:rPr>
              <w:t xml:space="preserve">. </w:t>
            </w:r>
            <w:r w:rsidRPr="008968A5">
              <w:t xml:space="preserve">The MRO is responsible for reviewing drug test results from an individual whose authorization was terminated or denied for a first violation of the FFD policy involving a confirmed positive drug test result and who is being considered for re-authorization. </w:t>
            </w:r>
            <w:proofErr w:type="gramStart"/>
            <w:r w:rsidRPr="008968A5">
              <w:t>In order to</w:t>
            </w:r>
            <w:proofErr w:type="gramEnd"/>
            <w:r w:rsidRPr="008968A5">
              <w:t xml:space="preserve"> determine whether subsequent positive confirmatory drug test results represent new drug use or remaining metabolites from the drug use that initially resulted in the FFD policy violation, the MRO shall request from the </w:t>
            </w:r>
            <w:r>
              <w:t>HHS</w:t>
            </w:r>
            <w:r>
              <w:noBreakHyphen/>
            </w:r>
            <w:r w:rsidRPr="008968A5">
              <w:t>certified laboratory, and the laboratory shall provide, quantitation of the test results and other information necessary to make the determination. If the drug for which the individual first tested positive was marijuana and the confirmatory assay for delta-9-tetrahydrocannabinol-9-carboxylic acid yields a positive result, the MRO shall determine whether the confirmatory test result indicates further marijuana use since the first positive test result, or whether the test result is consistent with the level of delta-9-tetrahydrocannabinol-9-carboxylic acid that would be expected if no further marijuana use had occurred. If the test result indicates that no further marijuana use has occurred since the first positive test result, then the MRO shall declare the drug test result as negative.”</w:t>
            </w:r>
            <w:r w:rsidRPr="008968A5" w:rsidDel="00724E64">
              <w:t xml:space="preserve"> </w:t>
            </w:r>
          </w:p>
        </w:tc>
      </w:tr>
      <w:tr w:rsidR="003025E0" w:rsidRPr="008968A5" w14:paraId="3C6D615E" w14:textId="77777777" w:rsidTr="00DA62B0">
        <w:trPr>
          <w:trHeight w:val="525"/>
        </w:trPr>
        <w:tc>
          <w:tcPr>
            <w:tcW w:w="5000" w:type="pct"/>
            <w:gridSpan w:val="4"/>
            <w:tcBorders>
              <w:bottom w:val="single" w:sz="6" w:space="0" w:color="auto"/>
            </w:tcBorders>
            <w:shd w:val="clear" w:color="auto" w:fill="D9D9D9" w:themeFill="background1" w:themeFillShade="D9"/>
            <w:vAlign w:val="center"/>
          </w:tcPr>
          <w:p w14:paraId="3DDE83EC" w14:textId="461F66D4" w:rsidR="003025E0" w:rsidRPr="004015A9" w:rsidRDefault="007350E6" w:rsidP="00496144">
            <w:pPr>
              <w:keepNext/>
            </w:pPr>
            <w:r w:rsidRPr="004015A9">
              <w:t>Do</w:t>
            </w:r>
            <w:r>
              <w:t xml:space="preserve">es the MRO use MRO </w:t>
            </w:r>
            <w:r w:rsidR="003025E0" w:rsidRPr="004015A9">
              <w:t xml:space="preserve">staff </w:t>
            </w:r>
            <w:r w:rsidR="00945789">
              <w:t xml:space="preserve">to </w:t>
            </w:r>
            <w:r w:rsidR="003025E0" w:rsidRPr="004015A9">
              <w:t>assist in performing administrative functions?</w:t>
            </w:r>
          </w:p>
          <w:p w14:paraId="1C77D685" w14:textId="58A66C2A" w:rsidR="003025E0" w:rsidRPr="001F14F1" w:rsidRDefault="003025E0" w:rsidP="00776D49">
            <w:pPr>
              <w:keepNext/>
              <w:rPr>
                <w:b/>
              </w:rPr>
            </w:pPr>
            <w:r w:rsidRPr="004015A9">
              <w:t xml:space="preserve">If NO, skip the next </w:t>
            </w:r>
            <w:r w:rsidR="0026251F">
              <w:t>section</w:t>
            </w:r>
            <w:r w:rsidRPr="004015A9">
              <w:t xml:space="preserve"> of questions (C1–C6) on “MRO Staff Oversight Activities.”</w:t>
            </w:r>
          </w:p>
        </w:tc>
      </w:tr>
    </w:tbl>
    <w:p w14:paraId="4B3D1DB4" w14:textId="77777777" w:rsidR="008E1786" w:rsidRDefault="008E1786" w:rsidP="00776D49"/>
    <w:p w14:paraId="02A951F8" w14:textId="77777777" w:rsidR="008E1786" w:rsidRDefault="008E1786" w:rsidP="00776D49">
      <w:r>
        <w:br w:type="page"/>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000" w:firstRow="0" w:lastRow="0" w:firstColumn="0" w:lastColumn="0" w:noHBand="0" w:noVBand="0"/>
      </w:tblPr>
      <w:tblGrid>
        <w:gridCol w:w="756"/>
        <w:gridCol w:w="2559"/>
        <w:gridCol w:w="4140"/>
        <w:gridCol w:w="5475"/>
      </w:tblGrid>
      <w:tr w:rsidR="00AE57ED" w:rsidRPr="008968A5" w14:paraId="693BDB2D" w14:textId="77777777" w:rsidTr="16A60012">
        <w:trPr>
          <w:cantSplit/>
          <w:tblHeader/>
        </w:trPr>
        <w:tc>
          <w:tcPr>
            <w:tcW w:w="5000" w:type="pct"/>
            <w:gridSpan w:val="4"/>
            <w:tcBorders>
              <w:top w:val="single" w:sz="6" w:space="0" w:color="auto"/>
            </w:tcBorders>
            <w:shd w:val="clear" w:color="auto" w:fill="D9D9D9" w:themeFill="background1" w:themeFillShade="D9"/>
          </w:tcPr>
          <w:p w14:paraId="34BA46D3" w14:textId="3E582370" w:rsidR="00AE57ED" w:rsidRPr="008968A5" w:rsidRDefault="00AE57ED" w:rsidP="00496144">
            <w:pPr>
              <w:keepNext/>
              <w:keepLines/>
            </w:pPr>
            <w:r>
              <w:lastRenderedPageBreak/>
              <w:t>C</w:t>
            </w:r>
            <w:r w:rsidRPr="00941A91">
              <w:t>. M</w:t>
            </w:r>
            <w:r>
              <w:t>RO Staff Oversight and Activities</w:t>
            </w:r>
          </w:p>
        </w:tc>
      </w:tr>
      <w:tr w:rsidR="00AE57ED" w:rsidRPr="008968A5" w14:paraId="2D49AF10" w14:textId="77777777" w:rsidTr="16A60012">
        <w:trPr>
          <w:cantSplit/>
          <w:tblHeader/>
        </w:trPr>
        <w:tc>
          <w:tcPr>
            <w:tcW w:w="292" w:type="pct"/>
            <w:tcBorders>
              <w:top w:val="single" w:sz="6" w:space="0" w:color="auto"/>
            </w:tcBorders>
            <w:vAlign w:val="center"/>
          </w:tcPr>
          <w:p w14:paraId="38544BFA" w14:textId="5654593A" w:rsidR="00AE57ED" w:rsidRPr="008968A5" w:rsidRDefault="00AE57ED" w:rsidP="00496144">
            <w:r w:rsidRPr="00C35DC6">
              <w:t>Num.</w:t>
            </w:r>
          </w:p>
        </w:tc>
        <w:tc>
          <w:tcPr>
            <w:tcW w:w="990" w:type="pct"/>
            <w:tcBorders>
              <w:top w:val="single" w:sz="6" w:space="0" w:color="auto"/>
            </w:tcBorders>
            <w:vAlign w:val="center"/>
          </w:tcPr>
          <w:p w14:paraId="14F38E9D" w14:textId="7CEFE23B" w:rsidR="00AE57ED" w:rsidRPr="008968A5" w:rsidRDefault="00AE57ED" w:rsidP="00776D49">
            <w:pPr>
              <w:keepNext/>
              <w:keepLines/>
              <w:tabs>
                <w:tab w:val="left" w:pos="8568"/>
              </w:tabs>
            </w:pPr>
            <w:r w:rsidRPr="00C35DC6">
              <w:t>Question</w:t>
            </w:r>
          </w:p>
        </w:tc>
        <w:tc>
          <w:tcPr>
            <w:tcW w:w="1601" w:type="pct"/>
            <w:tcBorders>
              <w:top w:val="single" w:sz="6" w:space="0" w:color="auto"/>
            </w:tcBorders>
            <w:vAlign w:val="center"/>
          </w:tcPr>
          <w:p w14:paraId="5EB2D9E0" w14:textId="19C6DB4F" w:rsidR="00AE57ED" w:rsidRPr="008968A5" w:rsidRDefault="00AE57ED" w:rsidP="0074729A">
            <w:pPr>
              <w:keepNext/>
              <w:keepLines/>
              <w:overflowPunct w:val="0"/>
              <w:textAlignment w:val="baseline"/>
            </w:pPr>
            <w:r w:rsidRPr="00C35DC6">
              <w:t>Answer</w:t>
            </w:r>
          </w:p>
        </w:tc>
        <w:tc>
          <w:tcPr>
            <w:tcW w:w="2117" w:type="pct"/>
            <w:tcBorders>
              <w:top w:val="single" w:sz="6" w:space="0" w:color="auto"/>
            </w:tcBorders>
            <w:vAlign w:val="center"/>
          </w:tcPr>
          <w:p w14:paraId="0E5D5319" w14:textId="7CD8327F" w:rsidR="00AE57ED" w:rsidRPr="008968A5" w:rsidRDefault="00AE57ED" w:rsidP="0074729A">
            <w:pPr>
              <w:keepNext/>
              <w:keepLines/>
            </w:pPr>
            <w:r w:rsidRPr="00C35DC6">
              <w:t>NRC Regulation</w:t>
            </w:r>
            <w:r>
              <w:t>(s)</w:t>
            </w:r>
          </w:p>
        </w:tc>
      </w:tr>
      <w:tr w:rsidR="00AE57ED" w:rsidRPr="008968A5" w14:paraId="250ECC41" w14:textId="77777777" w:rsidTr="16A60012">
        <w:trPr>
          <w:cantSplit/>
        </w:trPr>
        <w:tc>
          <w:tcPr>
            <w:tcW w:w="292" w:type="pct"/>
            <w:tcBorders>
              <w:top w:val="single" w:sz="6" w:space="0" w:color="auto"/>
            </w:tcBorders>
          </w:tcPr>
          <w:p w14:paraId="7ECDCF80" w14:textId="77777777" w:rsidR="00AE57ED" w:rsidRPr="008968A5" w:rsidRDefault="00AE57ED" w:rsidP="00496144">
            <w:pPr>
              <w:jc w:val="center"/>
            </w:pPr>
            <w:r w:rsidRPr="008968A5">
              <w:t>C1</w:t>
            </w:r>
          </w:p>
        </w:tc>
        <w:tc>
          <w:tcPr>
            <w:tcW w:w="990" w:type="pct"/>
            <w:tcBorders>
              <w:top w:val="single" w:sz="6" w:space="0" w:color="auto"/>
            </w:tcBorders>
          </w:tcPr>
          <w:p w14:paraId="389E67C6" w14:textId="77777777" w:rsidR="00AE57ED" w:rsidRPr="008968A5" w:rsidRDefault="00AE57ED" w:rsidP="00776D49">
            <w:pPr>
              <w:keepNext/>
              <w:keepLines/>
              <w:tabs>
                <w:tab w:val="left" w:pos="8568"/>
              </w:tabs>
              <w:rPr>
                <w:highlight w:val="cyan"/>
              </w:rPr>
            </w:pPr>
            <w:r w:rsidRPr="008968A5">
              <w:t>Who is responsible for overseeing the individual(s) performing MRO staff functions?</w:t>
            </w:r>
          </w:p>
        </w:tc>
        <w:tc>
          <w:tcPr>
            <w:tcW w:w="1601" w:type="pct"/>
            <w:tcBorders>
              <w:top w:val="single" w:sz="6" w:space="0" w:color="auto"/>
            </w:tcBorders>
          </w:tcPr>
          <w:p w14:paraId="2FFFDD97" w14:textId="77777777" w:rsidR="00AE57ED" w:rsidRPr="008968A5" w:rsidRDefault="00AE57ED" w:rsidP="00C57945">
            <w:pPr>
              <w:keepNext/>
              <w:keepLines/>
              <w:numPr>
                <w:ilvl w:val="0"/>
                <w:numId w:val="3"/>
              </w:numPr>
              <w:tabs>
                <w:tab w:val="num" w:pos="380"/>
              </w:tabs>
              <w:overflowPunct w:val="0"/>
              <w:ind w:left="374"/>
              <w:textAlignment w:val="baseline"/>
            </w:pPr>
            <w:r w:rsidRPr="008968A5">
              <w:t>The MRO is directly responsible.</w:t>
            </w:r>
          </w:p>
          <w:p w14:paraId="05E4A859" w14:textId="77777777" w:rsidR="00AE57ED" w:rsidRPr="008968A5" w:rsidRDefault="00AE57ED" w:rsidP="00C57945">
            <w:pPr>
              <w:keepNext/>
              <w:keepLines/>
              <w:numPr>
                <w:ilvl w:val="0"/>
                <w:numId w:val="3"/>
              </w:numPr>
              <w:tabs>
                <w:tab w:val="num" w:pos="380"/>
              </w:tabs>
              <w:overflowPunct w:val="0"/>
              <w:ind w:left="374"/>
              <w:textAlignment w:val="baseline"/>
            </w:pPr>
            <w:r w:rsidRPr="008968A5">
              <w:t>The licensee is directly responsible.</w:t>
            </w:r>
          </w:p>
          <w:p w14:paraId="301B248B" w14:textId="77777777" w:rsidR="00AE57ED" w:rsidRPr="008968A5" w:rsidRDefault="00AE57ED" w:rsidP="00C57945">
            <w:pPr>
              <w:keepNext/>
              <w:keepLines/>
              <w:numPr>
                <w:ilvl w:val="0"/>
                <w:numId w:val="3"/>
              </w:numPr>
              <w:tabs>
                <w:tab w:val="num" w:pos="380"/>
              </w:tabs>
              <w:overflowPunct w:val="0"/>
              <w:ind w:left="374"/>
              <w:textAlignment w:val="baseline"/>
            </w:pPr>
            <w:r w:rsidRPr="008968A5">
              <w:t>The staff is responsible for their own actions.</w:t>
            </w:r>
          </w:p>
          <w:p w14:paraId="1C55A38B" w14:textId="77777777" w:rsidR="00AE57ED" w:rsidRPr="008968A5" w:rsidRDefault="00AE57ED" w:rsidP="00C57945">
            <w:pPr>
              <w:keepNext/>
              <w:keepLines/>
              <w:numPr>
                <w:ilvl w:val="0"/>
                <w:numId w:val="3"/>
              </w:numPr>
              <w:tabs>
                <w:tab w:val="num" w:pos="380"/>
              </w:tabs>
              <w:overflowPunct w:val="0"/>
              <w:ind w:left="374"/>
              <w:textAlignment w:val="baseline"/>
            </w:pPr>
            <w:r>
              <w:t>Other:</w:t>
            </w:r>
          </w:p>
          <w:p w14:paraId="1C6FC412" w14:textId="77777777" w:rsidR="00AE57ED" w:rsidRPr="008968A5" w:rsidRDefault="00AE57ED" w:rsidP="00C57945">
            <w:pPr>
              <w:keepNext/>
              <w:keepLines/>
              <w:rPr>
                <w:highlight w:val="cyan"/>
              </w:rPr>
            </w:pPr>
          </w:p>
        </w:tc>
        <w:tc>
          <w:tcPr>
            <w:tcW w:w="2117" w:type="pct"/>
            <w:tcBorders>
              <w:top w:val="single" w:sz="6" w:space="0" w:color="auto"/>
            </w:tcBorders>
          </w:tcPr>
          <w:p w14:paraId="06C19F57" w14:textId="523477F7" w:rsidR="00AE57ED" w:rsidRPr="008968A5" w:rsidRDefault="00AE57ED" w:rsidP="005A389B">
            <w:pPr>
              <w:keepNext/>
              <w:keepLines/>
            </w:pPr>
            <w:r>
              <w:t>§ </w:t>
            </w:r>
            <w:r w:rsidRPr="008968A5">
              <w:t>26.183(d)(1) states:</w:t>
            </w:r>
          </w:p>
          <w:p w14:paraId="4D0A73F1" w14:textId="77777777" w:rsidR="00AE57ED" w:rsidRPr="008968A5" w:rsidRDefault="00AE57ED" w:rsidP="004A2463">
            <w:pPr>
              <w:keepNext/>
              <w:keepLines/>
            </w:pPr>
            <w:r w:rsidRPr="008968A5">
              <w:t>“MROs shall be directly responsible for all administrative, technical, and professional activities of individuals who are serving MRO staff functions while they are performing those functions, and those functions must be under the MRO’s direction.”</w:t>
            </w:r>
          </w:p>
        </w:tc>
      </w:tr>
      <w:tr w:rsidR="00AE57ED" w:rsidRPr="008968A5" w14:paraId="689A50F9" w14:textId="77777777" w:rsidTr="16A60012">
        <w:trPr>
          <w:cantSplit/>
        </w:trPr>
        <w:tc>
          <w:tcPr>
            <w:tcW w:w="292" w:type="pct"/>
          </w:tcPr>
          <w:p w14:paraId="43BE9C13" w14:textId="77777777" w:rsidR="00AE57ED" w:rsidRPr="008968A5" w:rsidRDefault="00AE57ED" w:rsidP="00496144">
            <w:pPr>
              <w:ind w:left="120"/>
            </w:pPr>
            <w:r w:rsidRPr="008968A5">
              <w:t>C2</w:t>
            </w:r>
          </w:p>
        </w:tc>
        <w:tc>
          <w:tcPr>
            <w:tcW w:w="990" w:type="pct"/>
          </w:tcPr>
          <w:p w14:paraId="0276632B" w14:textId="1646D301" w:rsidR="00AE57ED" w:rsidRPr="008968A5" w:rsidRDefault="00AE57ED" w:rsidP="00776D49">
            <w:pPr>
              <w:tabs>
                <w:tab w:val="left" w:pos="8568"/>
              </w:tabs>
            </w:pPr>
            <w:r w:rsidRPr="008968A5">
              <w:t xml:space="preserve">What steps must </w:t>
            </w:r>
            <w:r w:rsidR="003B7EC9">
              <w:t>the MRO’s</w:t>
            </w:r>
            <w:r w:rsidR="003B7EC9" w:rsidRPr="008968A5" w:rsidDel="00937F2A">
              <w:t xml:space="preserve"> </w:t>
            </w:r>
            <w:r w:rsidRPr="008968A5">
              <w:t xml:space="preserve">staff take to protect the privacy of donor testing information and records? </w:t>
            </w:r>
          </w:p>
        </w:tc>
        <w:tc>
          <w:tcPr>
            <w:tcW w:w="1601" w:type="pct"/>
          </w:tcPr>
          <w:p w14:paraId="12C70911" w14:textId="77777777" w:rsidR="00AE57ED" w:rsidRPr="008968A5" w:rsidRDefault="00AE57ED" w:rsidP="00C57945">
            <w:pPr>
              <w:numPr>
                <w:ilvl w:val="0"/>
                <w:numId w:val="3"/>
              </w:numPr>
              <w:tabs>
                <w:tab w:val="num" w:pos="380"/>
              </w:tabs>
              <w:overflowPunct w:val="0"/>
              <w:ind w:left="374"/>
              <w:textAlignment w:val="baseline"/>
            </w:pPr>
            <w:r w:rsidRPr="008968A5">
              <w:t>Assure that procedures being performed by MRO staff meet NRC regulations and HHS and professional standards of practice.</w:t>
            </w:r>
          </w:p>
          <w:p w14:paraId="78B39D9A" w14:textId="28A15940" w:rsidR="00AE57ED" w:rsidRPr="008968A5" w:rsidRDefault="00AE57ED" w:rsidP="00C57945">
            <w:pPr>
              <w:numPr>
                <w:ilvl w:val="0"/>
                <w:numId w:val="3"/>
              </w:numPr>
              <w:tabs>
                <w:tab w:val="num" w:pos="380"/>
              </w:tabs>
              <w:overflowPunct w:val="0"/>
              <w:ind w:left="374"/>
              <w:textAlignment w:val="baseline"/>
            </w:pPr>
            <w:r w:rsidRPr="008968A5">
              <w:t>Assure that data transmission is secure (only between authorized staff using a dedicate</w:t>
            </w:r>
            <w:r>
              <w:t>d</w:t>
            </w:r>
            <w:r w:rsidRPr="008968A5">
              <w:t xml:space="preserve"> telephone number; secure fax line, secure electronic communication).</w:t>
            </w:r>
          </w:p>
          <w:p w14:paraId="1DB21848" w14:textId="77777777" w:rsidR="00AE57ED" w:rsidRPr="008968A5" w:rsidRDefault="00AE57ED" w:rsidP="00C57945">
            <w:pPr>
              <w:numPr>
                <w:ilvl w:val="0"/>
                <w:numId w:val="3"/>
              </w:numPr>
              <w:tabs>
                <w:tab w:val="num" w:pos="380"/>
              </w:tabs>
              <w:overflowPunct w:val="0"/>
              <w:ind w:left="374"/>
              <w:textAlignment w:val="baseline"/>
            </w:pPr>
            <w:r w:rsidRPr="008968A5">
              <w:t>Assure that records and other donor personal information are maintained confidential by MRO staff and are not released to other individuals or entities (restricted access to hardcopy and electronic files).</w:t>
            </w:r>
          </w:p>
          <w:p w14:paraId="545A3508" w14:textId="77777777" w:rsidR="00AE57ED" w:rsidRPr="008968A5" w:rsidRDefault="00AE57ED" w:rsidP="00C57945">
            <w:pPr>
              <w:numPr>
                <w:ilvl w:val="0"/>
                <w:numId w:val="3"/>
              </w:numPr>
              <w:tabs>
                <w:tab w:val="num" w:pos="380"/>
              </w:tabs>
              <w:overflowPunct w:val="0"/>
              <w:ind w:left="374"/>
              <w:textAlignment w:val="baseline"/>
            </w:pPr>
            <w:r w:rsidRPr="008968A5">
              <w:t>Assure that drug test results are reported to the licensee’s or other entity’s designated reviewing official only.</w:t>
            </w:r>
          </w:p>
          <w:p w14:paraId="23B15A8F" w14:textId="77777777" w:rsidR="00AE57ED" w:rsidRPr="008968A5" w:rsidRDefault="00AE57ED" w:rsidP="00C57945">
            <w:pPr>
              <w:numPr>
                <w:ilvl w:val="0"/>
                <w:numId w:val="3"/>
              </w:numPr>
              <w:tabs>
                <w:tab w:val="num" w:pos="380"/>
              </w:tabs>
              <w:overflowPunct w:val="0"/>
              <w:ind w:left="374"/>
              <w:textAlignment w:val="baseline"/>
            </w:pPr>
            <w:proofErr w:type="gramStart"/>
            <w:r w:rsidRPr="008968A5">
              <w:t>All of</w:t>
            </w:r>
            <w:proofErr w:type="gramEnd"/>
            <w:r w:rsidRPr="008968A5">
              <w:t xml:space="preserve"> the above.</w:t>
            </w:r>
          </w:p>
          <w:p w14:paraId="65EBF3F1" w14:textId="4FC427AF" w:rsidR="00EA0C2E" w:rsidRPr="00C57945" w:rsidRDefault="00AE57ED" w:rsidP="00C57945">
            <w:pPr>
              <w:numPr>
                <w:ilvl w:val="0"/>
                <w:numId w:val="3"/>
              </w:numPr>
              <w:tabs>
                <w:tab w:val="num" w:pos="380"/>
              </w:tabs>
              <w:overflowPunct w:val="0"/>
              <w:ind w:left="374"/>
              <w:textAlignment w:val="baseline"/>
              <w:rPr>
                <w:b/>
              </w:rPr>
            </w:pPr>
            <w:r>
              <w:t>Other:</w:t>
            </w:r>
          </w:p>
        </w:tc>
        <w:tc>
          <w:tcPr>
            <w:tcW w:w="2117" w:type="pct"/>
          </w:tcPr>
          <w:p w14:paraId="27FA5625" w14:textId="41EB0DDB" w:rsidR="00AE57ED" w:rsidRPr="008968A5" w:rsidRDefault="00AE57ED" w:rsidP="004A2463">
            <w:r>
              <w:t>§ </w:t>
            </w:r>
            <w:r w:rsidRPr="008968A5">
              <w:t>26.183 (d)(1)(ii) states:</w:t>
            </w:r>
          </w:p>
          <w:p w14:paraId="49C78B01" w14:textId="77777777" w:rsidR="00AE57ED" w:rsidRPr="008968A5" w:rsidRDefault="00AE57ED" w:rsidP="004A2463">
            <w:r w:rsidRPr="008968A5">
              <w:t>“An MRO’s responsibilities for directing MRO staff must include, but are not limited to, ensuring that—</w:t>
            </w:r>
          </w:p>
          <w:p w14:paraId="072C7CBC" w14:textId="482F9D10" w:rsidR="00AE57ED" w:rsidRPr="006A47AC" w:rsidRDefault="00AE57ED" w:rsidP="004A2463">
            <w:r w:rsidRPr="006A47AC">
              <w:t>(</w:t>
            </w:r>
            <w:r w:rsidR="004E3C56" w:rsidRPr="006A47AC">
              <w:t>A</w:t>
            </w:r>
            <w:r w:rsidRPr="006A47AC">
              <w:t xml:space="preserve">) The procedures being performed by MRO staff meet NRC regulations and HHS’ and professional standards of </w:t>
            </w:r>
            <w:proofErr w:type="gramStart"/>
            <w:r w:rsidRPr="006A47AC">
              <w:t>practice;</w:t>
            </w:r>
            <w:proofErr w:type="gramEnd"/>
          </w:p>
          <w:p w14:paraId="50B9E3D4" w14:textId="17BBD3A8" w:rsidR="00AE57ED" w:rsidRPr="006A47AC" w:rsidRDefault="00AE57ED" w:rsidP="000336AD">
            <w:r w:rsidRPr="006A47AC">
              <w:t>(</w:t>
            </w:r>
            <w:r w:rsidR="004E3C56" w:rsidRPr="006A47AC">
              <w:t>B</w:t>
            </w:r>
            <w:r w:rsidRPr="006A47AC">
              <w:t xml:space="preserve">) Records and other donor personal information are maintained confidential by MRO staff and are not released to other individuals or entities, except as permitted under this </w:t>
            </w:r>
            <w:proofErr w:type="gramStart"/>
            <w:r w:rsidRPr="006A47AC">
              <w:t>part;</w:t>
            </w:r>
            <w:proofErr w:type="gramEnd"/>
          </w:p>
          <w:p w14:paraId="06662A50" w14:textId="0D63BF3D" w:rsidR="00AE57ED" w:rsidRPr="006A47AC" w:rsidRDefault="00AE57ED" w:rsidP="000336AD">
            <w:r w:rsidRPr="006A47AC">
              <w:t>(</w:t>
            </w:r>
            <w:r w:rsidR="004E3C56" w:rsidRPr="006A47AC">
              <w:t>C</w:t>
            </w:r>
            <w:r w:rsidRPr="006A47AC">
              <w:t>) Data transmission is secure; and</w:t>
            </w:r>
          </w:p>
          <w:p w14:paraId="187200ED" w14:textId="0D60195D" w:rsidR="00AE57ED" w:rsidRPr="008968A5" w:rsidRDefault="00AE57ED" w:rsidP="000336AD">
            <w:r w:rsidRPr="006A47AC">
              <w:t>(</w:t>
            </w:r>
            <w:r w:rsidR="004E3C56" w:rsidRPr="006A47AC">
              <w:t>D</w:t>
            </w:r>
            <w:r w:rsidRPr="006A47AC">
              <w:t>) Drug</w:t>
            </w:r>
            <w:r w:rsidRPr="008968A5">
              <w:t xml:space="preserve"> test results are reported to the licensee’s or other entity’s designated reviewing official only as required by this part.</w:t>
            </w:r>
            <w:r w:rsidR="00DC51B2">
              <w:t>”</w:t>
            </w:r>
          </w:p>
        </w:tc>
      </w:tr>
      <w:tr w:rsidR="00AE57ED" w:rsidRPr="008968A5" w14:paraId="747A986D" w14:textId="77777777" w:rsidTr="00987F9A">
        <w:trPr>
          <w:cantSplit/>
          <w:trHeight w:val="2253"/>
        </w:trPr>
        <w:tc>
          <w:tcPr>
            <w:tcW w:w="292" w:type="pct"/>
          </w:tcPr>
          <w:p w14:paraId="0321483D" w14:textId="77777777" w:rsidR="00AE57ED" w:rsidRPr="008968A5" w:rsidRDefault="00AE57ED" w:rsidP="00496144">
            <w:pPr>
              <w:ind w:left="120"/>
            </w:pPr>
            <w:r w:rsidRPr="008968A5">
              <w:lastRenderedPageBreak/>
              <w:t>C3</w:t>
            </w:r>
          </w:p>
        </w:tc>
        <w:tc>
          <w:tcPr>
            <w:tcW w:w="990" w:type="pct"/>
          </w:tcPr>
          <w:p w14:paraId="2EDCEF3A" w14:textId="3966DC55" w:rsidR="00AE57ED" w:rsidRPr="008968A5" w:rsidRDefault="00AE57ED" w:rsidP="00776D49">
            <w:pPr>
              <w:tabs>
                <w:tab w:val="left" w:pos="8568"/>
              </w:tabs>
            </w:pPr>
            <w:r w:rsidRPr="008968A5">
              <w:t xml:space="preserve">Does </w:t>
            </w:r>
            <w:r w:rsidR="003B7EC9">
              <w:t>the MRO’s</w:t>
            </w:r>
            <w:r w:rsidR="0057322F">
              <w:t xml:space="preserve"> </w:t>
            </w:r>
            <w:r w:rsidRPr="008968A5">
              <w:t xml:space="preserve">staff receive, review, and report </w:t>
            </w:r>
            <w:r w:rsidRPr="00306C0D">
              <w:t>negative</w:t>
            </w:r>
            <w:r w:rsidRPr="008968A5">
              <w:t xml:space="preserve"> drug test results to the licensee’s or other entity’s designated representative?</w:t>
            </w:r>
          </w:p>
        </w:tc>
        <w:tc>
          <w:tcPr>
            <w:tcW w:w="1601" w:type="pct"/>
          </w:tcPr>
          <w:p w14:paraId="6CD25E35" w14:textId="77777777" w:rsidR="00AE57ED" w:rsidRPr="008968A5" w:rsidRDefault="00AE57ED" w:rsidP="00C57945">
            <w:pPr>
              <w:keepNext/>
              <w:keepLines/>
              <w:numPr>
                <w:ilvl w:val="0"/>
                <w:numId w:val="3"/>
              </w:numPr>
              <w:tabs>
                <w:tab w:val="num" w:pos="380"/>
              </w:tabs>
              <w:overflowPunct w:val="0"/>
              <w:ind w:left="374"/>
              <w:textAlignment w:val="baseline"/>
            </w:pPr>
            <w:r w:rsidRPr="008968A5">
              <w:t>Yes.</w:t>
            </w:r>
          </w:p>
          <w:p w14:paraId="5D751BCD" w14:textId="77777777" w:rsidR="00AE57ED" w:rsidRPr="008968A5" w:rsidRDefault="00AE57ED" w:rsidP="00C57945">
            <w:pPr>
              <w:keepNext/>
              <w:keepLines/>
              <w:numPr>
                <w:ilvl w:val="0"/>
                <w:numId w:val="3"/>
              </w:numPr>
              <w:tabs>
                <w:tab w:val="num" w:pos="380"/>
              </w:tabs>
              <w:overflowPunct w:val="0"/>
              <w:ind w:left="374"/>
              <w:textAlignment w:val="baseline"/>
            </w:pPr>
            <w:r w:rsidRPr="008968A5">
              <w:t>No.</w:t>
            </w:r>
          </w:p>
          <w:p w14:paraId="70B86DBF" w14:textId="77777777" w:rsidR="00AE57ED" w:rsidRPr="008968A5" w:rsidRDefault="00AE57ED" w:rsidP="00C57945">
            <w:pPr>
              <w:keepNext/>
              <w:keepLines/>
              <w:numPr>
                <w:ilvl w:val="0"/>
                <w:numId w:val="3"/>
              </w:numPr>
              <w:tabs>
                <w:tab w:val="num" w:pos="380"/>
              </w:tabs>
              <w:overflowPunct w:val="0"/>
              <w:ind w:left="374"/>
              <w:textAlignment w:val="baseline"/>
            </w:pPr>
            <w:r>
              <w:t>Other:</w:t>
            </w:r>
          </w:p>
        </w:tc>
        <w:tc>
          <w:tcPr>
            <w:tcW w:w="2117" w:type="pct"/>
          </w:tcPr>
          <w:p w14:paraId="6E573644" w14:textId="717F5D34" w:rsidR="00AE57ED" w:rsidRPr="008968A5" w:rsidRDefault="00AE57ED" w:rsidP="00EA0C2E">
            <w:r>
              <w:t>§ </w:t>
            </w:r>
            <w:r w:rsidRPr="008968A5">
              <w:t>26.183(d)(2) states:</w:t>
            </w:r>
          </w:p>
          <w:p w14:paraId="22C9AE8A" w14:textId="77777777" w:rsidR="00AE57ED" w:rsidRPr="008968A5" w:rsidRDefault="00AE57ED" w:rsidP="00EA0C2E">
            <w:r w:rsidRPr="008968A5">
              <w:t>“MRO staff may perform routine administrative support functions, including receiving test results, reviewing negative test results, and scheduling interviews for the MRO.</w:t>
            </w:r>
          </w:p>
          <w:p w14:paraId="74517822" w14:textId="372AB618" w:rsidR="00AE57ED" w:rsidRPr="008968A5" w:rsidRDefault="00AE57ED" w:rsidP="00306C0D">
            <w:r w:rsidRPr="008968A5">
              <w:t>(</w:t>
            </w:r>
            <w:proofErr w:type="spellStart"/>
            <w:r w:rsidRPr="008968A5">
              <w:t>i</w:t>
            </w:r>
            <w:proofErr w:type="spellEnd"/>
            <w:r w:rsidRPr="008968A5">
              <w:t>) The staff under the direction of the MRO may receive, review, and report negative test results to the licensee’s or other entity’s designated representative.”</w:t>
            </w:r>
          </w:p>
        </w:tc>
      </w:tr>
      <w:tr w:rsidR="00AE57ED" w:rsidRPr="008968A5" w14:paraId="24E5805C" w14:textId="77777777" w:rsidTr="16A60012">
        <w:trPr>
          <w:cantSplit/>
        </w:trPr>
        <w:tc>
          <w:tcPr>
            <w:tcW w:w="292" w:type="pct"/>
          </w:tcPr>
          <w:p w14:paraId="1E3672FA" w14:textId="77777777" w:rsidR="00AE57ED" w:rsidRPr="008968A5" w:rsidRDefault="00AE57ED" w:rsidP="00496144">
            <w:pPr>
              <w:ind w:left="120"/>
            </w:pPr>
            <w:r w:rsidRPr="008968A5">
              <w:t>C4</w:t>
            </w:r>
          </w:p>
        </w:tc>
        <w:tc>
          <w:tcPr>
            <w:tcW w:w="990" w:type="pct"/>
          </w:tcPr>
          <w:p w14:paraId="29E5B185" w14:textId="70C0302E" w:rsidR="00AE57ED" w:rsidRPr="008968A5" w:rsidRDefault="00AE57ED" w:rsidP="00776D49">
            <w:pPr>
              <w:tabs>
                <w:tab w:val="left" w:pos="8568"/>
              </w:tabs>
            </w:pPr>
            <w:r w:rsidRPr="008968A5">
              <w:t xml:space="preserve">Does </w:t>
            </w:r>
            <w:r w:rsidR="003B7EC9">
              <w:t xml:space="preserve">the MRO’s </w:t>
            </w:r>
            <w:r w:rsidRPr="008968A5">
              <w:t>staff review positive, adulterated, substituted, and invalid, test results?</w:t>
            </w:r>
          </w:p>
          <w:p w14:paraId="6BD806D7" w14:textId="77777777" w:rsidR="00AE57ED" w:rsidRPr="008968A5" w:rsidRDefault="00AE57ED" w:rsidP="0074729A">
            <w:pPr>
              <w:tabs>
                <w:tab w:val="left" w:pos="8568"/>
              </w:tabs>
            </w:pPr>
          </w:p>
          <w:p w14:paraId="598B69E7" w14:textId="77777777" w:rsidR="00AE57ED" w:rsidRPr="008968A5" w:rsidRDefault="00AE57ED" w:rsidP="0074729A">
            <w:pPr>
              <w:tabs>
                <w:tab w:val="left" w:pos="8568"/>
              </w:tabs>
            </w:pPr>
            <w:r w:rsidRPr="008968A5">
              <w:rPr>
                <w:u w:val="single"/>
              </w:rPr>
              <w:t>If yes</w:t>
            </w:r>
            <w:r w:rsidRPr="008968A5">
              <w:t>, what specifically do they do?</w:t>
            </w:r>
          </w:p>
        </w:tc>
        <w:tc>
          <w:tcPr>
            <w:tcW w:w="1601" w:type="pct"/>
          </w:tcPr>
          <w:p w14:paraId="546AB03D" w14:textId="77777777" w:rsidR="00AE57ED" w:rsidRPr="008968A5" w:rsidRDefault="00AE57ED" w:rsidP="00C57945">
            <w:pPr>
              <w:keepNext/>
              <w:keepLines/>
              <w:numPr>
                <w:ilvl w:val="0"/>
                <w:numId w:val="3"/>
              </w:numPr>
              <w:tabs>
                <w:tab w:val="num" w:pos="380"/>
              </w:tabs>
              <w:overflowPunct w:val="0"/>
              <w:ind w:left="374"/>
              <w:textAlignment w:val="baseline"/>
            </w:pPr>
            <w:r w:rsidRPr="008968A5">
              <w:t>No.</w:t>
            </w:r>
          </w:p>
          <w:p w14:paraId="1BF7EE87" w14:textId="6A3C0A11" w:rsidR="00AE57ED" w:rsidRPr="008968A5" w:rsidRDefault="00AE57ED" w:rsidP="00C57945">
            <w:pPr>
              <w:keepNext/>
              <w:keepLines/>
              <w:numPr>
                <w:ilvl w:val="0"/>
                <w:numId w:val="3"/>
              </w:numPr>
              <w:tabs>
                <w:tab w:val="num" w:pos="380"/>
              </w:tabs>
              <w:overflowPunct w:val="0"/>
              <w:ind w:left="374"/>
              <w:textAlignment w:val="baseline"/>
            </w:pPr>
            <w:r w:rsidRPr="008968A5">
              <w:t>Yes, but my staff only reviews</w:t>
            </w:r>
            <w:r w:rsidR="00830F91">
              <w:t xml:space="preserve"> </w:t>
            </w:r>
            <w:r w:rsidR="003B7EC9">
              <w:t>the Federal</w:t>
            </w:r>
            <w:r w:rsidR="003B7EC9" w:rsidRPr="008968A5" w:rsidDel="004F3978">
              <w:t xml:space="preserve"> </w:t>
            </w:r>
            <w:r>
              <w:t>CCF</w:t>
            </w:r>
            <w:r w:rsidR="004F3978">
              <w:t>s</w:t>
            </w:r>
            <w:r w:rsidRPr="008968A5">
              <w:t xml:space="preserve"> for errors.</w:t>
            </w:r>
          </w:p>
          <w:p w14:paraId="118666C5" w14:textId="77777777" w:rsidR="00AE57ED" w:rsidRPr="008968A5" w:rsidRDefault="00AE57ED" w:rsidP="00C57945">
            <w:pPr>
              <w:keepNext/>
              <w:keepLines/>
              <w:numPr>
                <w:ilvl w:val="0"/>
                <w:numId w:val="3"/>
              </w:numPr>
              <w:tabs>
                <w:tab w:val="num" w:pos="380"/>
              </w:tabs>
              <w:overflowPunct w:val="0"/>
              <w:ind w:left="374"/>
              <w:textAlignment w:val="baseline"/>
            </w:pPr>
            <w:r>
              <w:t>Other:</w:t>
            </w:r>
          </w:p>
        </w:tc>
        <w:tc>
          <w:tcPr>
            <w:tcW w:w="2117" w:type="pct"/>
          </w:tcPr>
          <w:p w14:paraId="6C21501B" w14:textId="3E277B24" w:rsidR="00AE57ED" w:rsidRPr="008968A5" w:rsidRDefault="00AE57ED" w:rsidP="005A389B">
            <w:r>
              <w:t>§ </w:t>
            </w:r>
            <w:r w:rsidRPr="008968A5">
              <w:t>26.183(d)(2)(ii) states:</w:t>
            </w:r>
          </w:p>
          <w:p w14:paraId="550B1305" w14:textId="08CF4612" w:rsidR="00EA0C2E" w:rsidRPr="008968A5" w:rsidRDefault="3E67AC7C" w:rsidP="004A2463">
            <w:r>
              <w:t xml:space="preserve">“The staff reviews of positive, adulterated, substituted, invalid, and dilute test results must be limited to reviewing the </w:t>
            </w:r>
            <w:r w:rsidR="003B7EC9">
              <w:t>Federal CCF</w:t>
            </w:r>
            <w:r>
              <w:t xml:space="preserve"> to determine whether it contains any errors that may require corrective action and to ensure that it is consistent with the information on the MRO’s copy.</w:t>
            </w:r>
            <w:r w:rsidR="008D109C">
              <w:t xml:space="preserve"> </w:t>
            </w:r>
            <w:r>
              <w:t xml:space="preserve">The staff may resolve errors in </w:t>
            </w:r>
            <w:r w:rsidR="003B7EC9">
              <w:t>Federal CCFs</w:t>
            </w:r>
            <w:r>
              <w:t xml:space="preserve"> that require corrective action(s</w:t>
            </w:r>
            <w:proofErr w:type="gramStart"/>
            <w:r>
              <w:t>),</w:t>
            </w:r>
            <w:r w:rsidR="00AE57ED" w:rsidDel="3E67AC7C">
              <w:t xml:space="preserve"> </w:t>
            </w:r>
            <w:r>
              <w:t>but</w:t>
            </w:r>
            <w:proofErr w:type="gramEnd"/>
            <w:r>
              <w:t xml:space="preserve"> shall forward the </w:t>
            </w:r>
            <w:r w:rsidR="003B7EC9">
              <w:t>Federal CCFs</w:t>
            </w:r>
            <w:r>
              <w:t xml:space="preserve"> to the MRO for review and approval of the resolution.”</w:t>
            </w:r>
          </w:p>
        </w:tc>
      </w:tr>
      <w:tr w:rsidR="00AE57ED" w:rsidRPr="008968A5" w14:paraId="7687DE1A" w14:textId="77777777" w:rsidTr="16A60012">
        <w:trPr>
          <w:cantSplit/>
        </w:trPr>
        <w:tc>
          <w:tcPr>
            <w:tcW w:w="292" w:type="pct"/>
          </w:tcPr>
          <w:p w14:paraId="1379FF39" w14:textId="77777777" w:rsidR="00AE57ED" w:rsidRPr="008968A5" w:rsidRDefault="00AE57ED" w:rsidP="00496144">
            <w:pPr>
              <w:ind w:left="120"/>
            </w:pPr>
            <w:r w:rsidRPr="008968A5">
              <w:t>C5</w:t>
            </w:r>
          </w:p>
        </w:tc>
        <w:tc>
          <w:tcPr>
            <w:tcW w:w="990" w:type="pct"/>
          </w:tcPr>
          <w:p w14:paraId="4A40F138" w14:textId="319CB633" w:rsidR="00AE57ED" w:rsidRPr="008968A5" w:rsidRDefault="00AE57ED" w:rsidP="00776D49">
            <w:pPr>
              <w:tabs>
                <w:tab w:val="left" w:pos="8568"/>
              </w:tabs>
            </w:pPr>
            <w:r w:rsidRPr="008968A5">
              <w:t xml:space="preserve">Does </w:t>
            </w:r>
            <w:r w:rsidR="003B7EC9">
              <w:t>the MRO’s</w:t>
            </w:r>
            <w:r w:rsidRPr="008968A5">
              <w:t xml:space="preserve"> staff conduct interviews with donors to discuss positive, adulterated, substituted, and invalid test results and/or to request medical information?</w:t>
            </w:r>
          </w:p>
        </w:tc>
        <w:tc>
          <w:tcPr>
            <w:tcW w:w="1601" w:type="pct"/>
          </w:tcPr>
          <w:p w14:paraId="3872BE12" w14:textId="77777777" w:rsidR="00AE57ED" w:rsidRPr="008968A5" w:rsidRDefault="00AE57ED" w:rsidP="00C57945">
            <w:pPr>
              <w:keepNext/>
              <w:keepLines/>
              <w:numPr>
                <w:ilvl w:val="0"/>
                <w:numId w:val="3"/>
              </w:numPr>
              <w:tabs>
                <w:tab w:val="num" w:pos="380"/>
              </w:tabs>
              <w:overflowPunct w:val="0"/>
              <w:ind w:left="374"/>
              <w:textAlignment w:val="baseline"/>
            </w:pPr>
            <w:r w:rsidRPr="008968A5">
              <w:t>No.</w:t>
            </w:r>
          </w:p>
          <w:p w14:paraId="24F29261" w14:textId="77777777" w:rsidR="00AE57ED" w:rsidRPr="008968A5" w:rsidRDefault="00AE57ED" w:rsidP="00C57945">
            <w:pPr>
              <w:keepNext/>
              <w:keepLines/>
              <w:numPr>
                <w:ilvl w:val="0"/>
                <w:numId w:val="3"/>
              </w:numPr>
              <w:tabs>
                <w:tab w:val="num" w:pos="380"/>
              </w:tabs>
              <w:overflowPunct w:val="0"/>
              <w:ind w:left="374"/>
              <w:textAlignment w:val="baseline"/>
            </w:pPr>
            <w:r w:rsidRPr="008968A5">
              <w:t>Yes.</w:t>
            </w:r>
          </w:p>
          <w:p w14:paraId="08E664EA" w14:textId="77777777" w:rsidR="00AE57ED" w:rsidRPr="008968A5" w:rsidRDefault="00AE57ED" w:rsidP="00C57945">
            <w:pPr>
              <w:keepNext/>
              <w:keepLines/>
              <w:numPr>
                <w:ilvl w:val="0"/>
                <w:numId w:val="3"/>
              </w:numPr>
              <w:tabs>
                <w:tab w:val="num" w:pos="380"/>
              </w:tabs>
              <w:overflowPunct w:val="0"/>
              <w:ind w:left="374"/>
              <w:textAlignment w:val="baseline"/>
            </w:pPr>
            <w:r>
              <w:t>Other:</w:t>
            </w:r>
          </w:p>
          <w:p w14:paraId="09BA180A" w14:textId="77777777" w:rsidR="00AE57ED" w:rsidRPr="008968A5" w:rsidRDefault="00AE57ED" w:rsidP="00C57945"/>
          <w:p w14:paraId="4338DF7F" w14:textId="77777777" w:rsidR="00AE57ED" w:rsidRPr="008968A5" w:rsidRDefault="00AE57ED" w:rsidP="00EA0C2E">
            <w:pPr>
              <w:spacing w:after="60"/>
            </w:pPr>
          </w:p>
          <w:p w14:paraId="77E2D6E3" w14:textId="77777777" w:rsidR="00AE57ED" w:rsidRPr="008968A5" w:rsidRDefault="00AE57ED" w:rsidP="005A389B">
            <w:pPr>
              <w:spacing w:after="60"/>
            </w:pPr>
          </w:p>
        </w:tc>
        <w:tc>
          <w:tcPr>
            <w:tcW w:w="2117" w:type="pct"/>
          </w:tcPr>
          <w:p w14:paraId="545AB4CE" w14:textId="0BABF99C" w:rsidR="00AE57ED" w:rsidRPr="008968A5" w:rsidRDefault="00AE57ED" w:rsidP="004A2463">
            <w:r>
              <w:t>§ </w:t>
            </w:r>
            <w:r w:rsidRPr="008968A5">
              <w:t>26.183(d)(2)(iii) states:</w:t>
            </w:r>
          </w:p>
          <w:p w14:paraId="36D723DE" w14:textId="0EA9EF31" w:rsidR="00EA0C2E" w:rsidRPr="008968A5" w:rsidRDefault="00AE57ED" w:rsidP="004A2463">
            <w:r w:rsidRPr="008968A5">
              <w:t>“The staff may not conduct interviews with donors to discuss positive, adulterated, substituted, invalid, or dilute test results nor request medical information from a donor. Only the MRO may request and review medical information related to a positive, adulterated, substituted, or invalid test result or other matter from a donor.”</w:t>
            </w:r>
          </w:p>
        </w:tc>
      </w:tr>
      <w:tr w:rsidR="00AE57ED" w:rsidRPr="008968A5" w14:paraId="5DDE7AF1" w14:textId="77777777" w:rsidTr="16A60012">
        <w:trPr>
          <w:cantSplit/>
        </w:trPr>
        <w:tc>
          <w:tcPr>
            <w:tcW w:w="292" w:type="pct"/>
          </w:tcPr>
          <w:p w14:paraId="55607F35" w14:textId="77777777" w:rsidR="00AE57ED" w:rsidRPr="008968A5" w:rsidRDefault="00AE57ED" w:rsidP="00496144">
            <w:pPr>
              <w:ind w:left="120"/>
            </w:pPr>
            <w:r w:rsidRPr="008968A5">
              <w:lastRenderedPageBreak/>
              <w:t>C6</w:t>
            </w:r>
          </w:p>
        </w:tc>
        <w:tc>
          <w:tcPr>
            <w:tcW w:w="990" w:type="pct"/>
          </w:tcPr>
          <w:p w14:paraId="71FD0684" w14:textId="081A27B6" w:rsidR="00AE57ED" w:rsidRPr="008968A5" w:rsidRDefault="00AE57ED" w:rsidP="00776D49">
            <w:pPr>
              <w:tabs>
                <w:tab w:val="left" w:pos="8568"/>
              </w:tabs>
            </w:pPr>
            <w:r w:rsidRPr="008968A5">
              <w:t xml:space="preserve">With whom is </w:t>
            </w:r>
            <w:r w:rsidR="003B7EC9">
              <w:t>the MRO’s</w:t>
            </w:r>
            <w:r w:rsidR="003B7EC9" w:rsidRPr="008968A5" w:rsidDel="00206546">
              <w:t xml:space="preserve"> </w:t>
            </w:r>
            <w:r w:rsidRPr="008968A5">
              <w:t>staff permitted to discuss confirmed positive, adulterated, substituted, invalid, and dilute test results?</w:t>
            </w:r>
          </w:p>
        </w:tc>
        <w:tc>
          <w:tcPr>
            <w:tcW w:w="1601" w:type="pct"/>
          </w:tcPr>
          <w:p w14:paraId="12EFF63C" w14:textId="77777777" w:rsidR="00AE57ED" w:rsidRPr="008968A5" w:rsidRDefault="00AE57ED" w:rsidP="00C57945">
            <w:pPr>
              <w:keepNext/>
              <w:keepLines/>
              <w:numPr>
                <w:ilvl w:val="0"/>
                <w:numId w:val="3"/>
              </w:numPr>
              <w:tabs>
                <w:tab w:val="num" w:pos="380"/>
              </w:tabs>
              <w:overflowPunct w:val="0"/>
              <w:ind w:left="374"/>
              <w:textAlignment w:val="baseline"/>
            </w:pPr>
            <w:r w:rsidRPr="008968A5">
              <w:t>Licensee FFD program personnel.</w:t>
            </w:r>
          </w:p>
          <w:p w14:paraId="1AC60E14" w14:textId="2DCCB25C" w:rsidR="00AE57ED" w:rsidRPr="008968A5" w:rsidRDefault="003B7EC9" w:rsidP="00C57945">
            <w:pPr>
              <w:keepNext/>
              <w:keepLines/>
              <w:numPr>
                <w:ilvl w:val="0"/>
                <w:numId w:val="3"/>
              </w:numPr>
              <w:tabs>
                <w:tab w:val="num" w:pos="380"/>
              </w:tabs>
              <w:overflowPunct w:val="0"/>
              <w:ind w:left="374"/>
              <w:textAlignment w:val="baseline"/>
            </w:pPr>
            <w:r>
              <w:t>MRO</w:t>
            </w:r>
            <w:r w:rsidR="00AE57ED" w:rsidRPr="008968A5">
              <w:t xml:space="preserve"> staff only can speak with authorized FFD program personnel</w:t>
            </w:r>
            <w:r w:rsidR="00C50BE3">
              <w:t>,</w:t>
            </w:r>
            <w:r w:rsidR="00AE57ED" w:rsidRPr="008968A5">
              <w:t xml:space="preserve"> but they cannot review quantitative test results or donor medical information that </w:t>
            </w:r>
            <w:r>
              <w:t xml:space="preserve">the MRO </w:t>
            </w:r>
            <w:r w:rsidR="00AE57ED" w:rsidRPr="008968A5">
              <w:t>collected as part of the test result review process.</w:t>
            </w:r>
          </w:p>
          <w:p w14:paraId="3B16C42C" w14:textId="2C55546A" w:rsidR="00EA0C2E" w:rsidRPr="00E92B73" w:rsidRDefault="00AE57ED" w:rsidP="003B7EC9">
            <w:pPr>
              <w:keepNext/>
              <w:keepLines/>
              <w:numPr>
                <w:ilvl w:val="0"/>
                <w:numId w:val="3"/>
              </w:numPr>
              <w:tabs>
                <w:tab w:val="num" w:pos="380"/>
              </w:tabs>
              <w:overflowPunct w:val="0"/>
              <w:ind w:left="374"/>
              <w:textAlignment w:val="baseline"/>
            </w:pPr>
            <w:r>
              <w:t>Other:</w:t>
            </w:r>
          </w:p>
        </w:tc>
        <w:tc>
          <w:tcPr>
            <w:tcW w:w="2117" w:type="pct"/>
          </w:tcPr>
          <w:p w14:paraId="73709A95" w14:textId="5F938DDE" w:rsidR="00AE57ED" w:rsidRPr="008968A5" w:rsidRDefault="00FE3063" w:rsidP="00EA0C2E">
            <w:r>
              <w:t xml:space="preserve">§ </w:t>
            </w:r>
            <w:r w:rsidR="00AE57ED" w:rsidRPr="008968A5">
              <w:t>26.183 (d)(2)(iv) states:</w:t>
            </w:r>
          </w:p>
          <w:p w14:paraId="41E734B9" w14:textId="3B0E86E8" w:rsidR="00EA0C2E" w:rsidRPr="008968A5" w:rsidRDefault="00AE57ED" w:rsidP="00EA0C2E">
            <w:r w:rsidRPr="008968A5">
              <w:t xml:space="preserve">“Any MRO staff discussions of confirmed positive, adulterated, substituted, invalid, or dilute test results must be limited to discussions only with the licensee’s or other entity’s FFD program personnel and may not reveal quantitative test results or any personal medical information about the donor that the MRO may have obtained in the course of reviewing confirmatory test results from the </w:t>
            </w:r>
            <w:r>
              <w:t>HHS</w:t>
            </w:r>
            <w:r>
              <w:noBreakHyphen/>
            </w:r>
            <w:r w:rsidRPr="008968A5">
              <w:t>certified</w:t>
            </w:r>
            <w:r w:rsidR="00C57945">
              <w:t xml:space="preserve"> laboratory.”</w:t>
            </w:r>
          </w:p>
        </w:tc>
      </w:tr>
    </w:tbl>
    <w:p w14:paraId="2A4EC1CD" w14:textId="77777777" w:rsidR="00C51317" w:rsidRDefault="00C51317" w:rsidP="00776D49"/>
    <w:p w14:paraId="3B1F524F" w14:textId="77777777" w:rsidR="00B21A1F" w:rsidRDefault="00B21A1F" w:rsidP="00776D49">
      <w:r>
        <w:br w:type="page"/>
      </w:r>
    </w:p>
    <w:tbl>
      <w:tblPr>
        <w:tblW w:w="499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000" w:firstRow="0" w:lastRow="0" w:firstColumn="0" w:lastColumn="0" w:noHBand="0" w:noVBand="0"/>
      </w:tblPr>
      <w:tblGrid>
        <w:gridCol w:w="820"/>
        <w:gridCol w:w="2470"/>
        <w:gridCol w:w="3793"/>
        <w:gridCol w:w="5837"/>
      </w:tblGrid>
      <w:tr w:rsidR="00A36AFE" w:rsidRPr="008968A5" w14:paraId="52EB3961" w14:textId="77777777" w:rsidTr="51E83D1B">
        <w:trPr>
          <w:cantSplit/>
          <w:trHeight w:val="190"/>
          <w:tblHeader/>
        </w:trPr>
        <w:tc>
          <w:tcPr>
            <w:tcW w:w="5000" w:type="pct"/>
            <w:gridSpan w:val="4"/>
            <w:shd w:val="clear" w:color="auto" w:fill="auto"/>
            <w:vAlign w:val="center"/>
          </w:tcPr>
          <w:p w14:paraId="3BA5639C" w14:textId="3A1F7044" w:rsidR="00A36AFE" w:rsidRPr="00C35DC6" w:rsidRDefault="00A36AFE" w:rsidP="00A82C6A">
            <w:pPr>
              <w:keepNext/>
              <w:keepLines/>
            </w:pPr>
            <w:r w:rsidRPr="00C35DC6">
              <w:lastRenderedPageBreak/>
              <w:t>D.</w:t>
            </w:r>
            <w:r w:rsidR="0057322F">
              <w:t xml:space="preserve"> </w:t>
            </w:r>
            <w:r w:rsidR="00A82C6A">
              <w:t xml:space="preserve">MRO Activities Associated with </w:t>
            </w:r>
            <w:r w:rsidRPr="00C35DC6">
              <w:t>Test Result</w:t>
            </w:r>
            <w:r w:rsidR="00F4742E">
              <w:t xml:space="preserve"> Review</w:t>
            </w:r>
            <w:r w:rsidRPr="00C35DC6">
              <w:t>s (Invalid, Adulterated, Substituted, Dilute</w:t>
            </w:r>
            <w:r w:rsidR="00A82C6A">
              <w:t>,</w:t>
            </w:r>
            <w:r w:rsidR="00E61053">
              <w:t xml:space="preserve"> </w:t>
            </w:r>
            <w:r w:rsidRPr="00C35DC6">
              <w:t>Medications)</w:t>
            </w:r>
          </w:p>
        </w:tc>
      </w:tr>
      <w:tr w:rsidR="00D85A08" w:rsidRPr="005C10DB" w14:paraId="75707075" w14:textId="77777777" w:rsidTr="0087062A">
        <w:trPr>
          <w:trHeight w:val="192"/>
          <w:tblHeader/>
        </w:trPr>
        <w:tc>
          <w:tcPr>
            <w:tcW w:w="317" w:type="pct"/>
            <w:vAlign w:val="center"/>
          </w:tcPr>
          <w:p w14:paraId="250512AF" w14:textId="2D622BD5" w:rsidR="00F4742E" w:rsidRPr="005C10DB" w:rsidRDefault="00F4742E" w:rsidP="00496144">
            <w:pPr>
              <w:jc w:val="center"/>
            </w:pPr>
            <w:r w:rsidRPr="00C35DC6">
              <w:t>Num.</w:t>
            </w:r>
          </w:p>
        </w:tc>
        <w:tc>
          <w:tcPr>
            <w:tcW w:w="956" w:type="pct"/>
            <w:vAlign w:val="center"/>
          </w:tcPr>
          <w:p w14:paraId="4EAA9240" w14:textId="2A384BF1" w:rsidR="00F4742E" w:rsidRPr="005C10DB" w:rsidRDefault="00F4742E" w:rsidP="00776D49">
            <w:pPr>
              <w:tabs>
                <w:tab w:val="left" w:pos="8568"/>
              </w:tabs>
            </w:pPr>
            <w:r w:rsidRPr="00C35DC6">
              <w:t>Question</w:t>
            </w:r>
          </w:p>
        </w:tc>
        <w:tc>
          <w:tcPr>
            <w:tcW w:w="1468" w:type="pct"/>
            <w:vAlign w:val="center"/>
          </w:tcPr>
          <w:p w14:paraId="00B97074" w14:textId="4CC633EB" w:rsidR="00F4742E" w:rsidRPr="00C70F07" w:rsidRDefault="00F4742E" w:rsidP="00496144">
            <w:pPr>
              <w:keepNext/>
              <w:keepLines/>
              <w:overflowPunct w:val="0"/>
              <w:ind w:left="14"/>
              <w:jc w:val="both"/>
              <w:textAlignment w:val="baseline"/>
            </w:pPr>
            <w:r w:rsidRPr="00C35DC6">
              <w:t>Answer</w:t>
            </w:r>
          </w:p>
        </w:tc>
        <w:tc>
          <w:tcPr>
            <w:tcW w:w="2259" w:type="pct"/>
            <w:vAlign w:val="center"/>
          </w:tcPr>
          <w:p w14:paraId="651BC564" w14:textId="6AC29044" w:rsidR="00F4742E" w:rsidRPr="00E92B73" w:rsidRDefault="00F4742E" w:rsidP="00776D49">
            <w:pPr>
              <w:rPr>
                <w:szCs w:val="21"/>
              </w:rPr>
            </w:pPr>
            <w:r w:rsidRPr="00C35DC6">
              <w:t>NRC Regulation</w:t>
            </w:r>
            <w:r>
              <w:t>(s)</w:t>
            </w:r>
          </w:p>
        </w:tc>
      </w:tr>
      <w:tr w:rsidR="00D85A08" w:rsidRPr="005C10DB" w14:paraId="2720CA1F" w14:textId="77777777" w:rsidTr="0087062A">
        <w:trPr>
          <w:trHeight w:val="1803"/>
        </w:trPr>
        <w:tc>
          <w:tcPr>
            <w:tcW w:w="317" w:type="pct"/>
          </w:tcPr>
          <w:p w14:paraId="759729B8" w14:textId="77777777" w:rsidR="00F4742E" w:rsidRPr="005C10DB" w:rsidRDefault="00F4742E" w:rsidP="00496144">
            <w:pPr>
              <w:jc w:val="center"/>
            </w:pPr>
            <w:r w:rsidRPr="005C10DB">
              <w:t>D1</w:t>
            </w:r>
          </w:p>
        </w:tc>
        <w:tc>
          <w:tcPr>
            <w:tcW w:w="956" w:type="pct"/>
          </w:tcPr>
          <w:p w14:paraId="4328635E" w14:textId="4E5AC81D" w:rsidR="00F4742E" w:rsidRPr="005C10DB" w:rsidRDefault="003B7EC9" w:rsidP="00776D49">
            <w:pPr>
              <w:tabs>
                <w:tab w:val="left" w:pos="8568"/>
              </w:tabs>
            </w:pPr>
            <w:r>
              <w:t>Describe</w:t>
            </w:r>
            <w:r w:rsidRPr="005C10DB" w:rsidDel="006E4F44">
              <w:t xml:space="preserve"> </w:t>
            </w:r>
            <w:r w:rsidR="00F4742E" w:rsidRPr="005C10DB">
              <w:t xml:space="preserve">the three steps the MRO </w:t>
            </w:r>
            <w:r>
              <w:t xml:space="preserve">must take when an HHS-certified laboratory reports </w:t>
            </w:r>
            <w:r w:rsidR="00F4742E" w:rsidRPr="005C10DB">
              <w:t xml:space="preserve">an </w:t>
            </w:r>
            <w:r w:rsidR="00F4742E" w:rsidRPr="005C10DB">
              <w:rPr>
                <w:u w:val="single"/>
              </w:rPr>
              <w:t>invalid</w:t>
            </w:r>
            <w:r w:rsidR="00F4742E" w:rsidRPr="005C10DB">
              <w:t xml:space="preserve"> result </w:t>
            </w:r>
            <w:r>
              <w:t>for a donor’s specimen</w:t>
            </w:r>
            <w:r w:rsidR="005F1FDF">
              <w:t>.</w:t>
            </w:r>
            <w:r w:rsidR="00F4742E" w:rsidRPr="005C10DB">
              <w:t xml:space="preserve"> </w:t>
            </w:r>
          </w:p>
        </w:tc>
        <w:tc>
          <w:tcPr>
            <w:tcW w:w="1468" w:type="pct"/>
          </w:tcPr>
          <w:p w14:paraId="7F78D9CC" w14:textId="60FD10C1" w:rsidR="00F4742E" w:rsidRPr="005C10DB" w:rsidRDefault="00F4742E" w:rsidP="00C57945">
            <w:pPr>
              <w:keepNext/>
              <w:keepLines/>
              <w:numPr>
                <w:ilvl w:val="0"/>
                <w:numId w:val="3"/>
              </w:numPr>
              <w:tabs>
                <w:tab w:val="num" w:pos="380"/>
              </w:tabs>
              <w:overflowPunct w:val="0"/>
              <w:ind w:left="374"/>
              <w:textAlignment w:val="baseline"/>
            </w:pPr>
            <w:r w:rsidRPr="00C70F07">
              <w:t xml:space="preserve">The MRO </w:t>
            </w:r>
            <w:r w:rsidR="003B7EC9">
              <w:t>described</w:t>
            </w:r>
            <w:r w:rsidR="003B7EC9" w:rsidRPr="00C70F07">
              <w:t xml:space="preserve"> </w:t>
            </w:r>
            <w:r w:rsidRPr="00C70F07">
              <w:t>the three ste</w:t>
            </w:r>
            <w:r w:rsidRPr="005C10DB">
              <w:t>ps:</w:t>
            </w:r>
          </w:p>
          <w:p w14:paraId="5A486058" w14:textId="77777777" w:rsidR="00F4742E" w:rsidRPr="005C10DB" w:rsidRDefault="00F4742E" w:rsidP="00990AE1">
            <w:pPr>
              <w:numPr>
                <w:ilvl w:val="1"/>
                <w:numId w:val="22"/>
              </w:numPr>
              <w:overflowPunct w:val="0"/>
              <w:textAlignment w:val="baseline"/>
            </w:pPr>
            <w:r w:rsidRPr="005C10DB">
              <w:t>Consult with the laboratory and determine if additional testing at another HHS-certified laboratory may be useful to identify an adulterant or to obtain a positive result.</w:t>
            </w:r>
          </w:p>
          <w:p w14:paraId="25A4E5EA" w14:textId="77777777" w:rsidR="00F4742E" w:rsidRPr="005C10DB" w:rsidRDefault="00F4742E" w:rsidP="00990AE1">
            <w:pPr>
              <w:numPr>
                <w:ilvl w:val="1"/>
                <w:numId w:val="22"/>
              </w:numPr>
              <w:overflowPunct w:val="0"/>
              <w:textAlignment w:val="baseline"/>
            </w:pPr>
            <w:r w:rsidRPr="005C10DB">
              <w:t>Contact the donor and determine if an acceptable medical explanation exists for the invalid result.</w:t>
            </w:r>
          </w:p>
          <w:p w14:paraId="42150299" w14:textId="77777777" w:rsidR="00F4742E" w:rsidRPr="005C10DB" w:rsidRDefault="00F4742E" w:rsidP="00990AE1">
            <w:pPr>
              <w:numPr>
                <w:ilvl w:val="1"/>
                <w:numId w:val="22"/>
              </w:numPr>
              <w:overflowPunct w:val="0"/>
              <w:textAlignment w:val="baseline"/>
            </w:pPr>
            <w:r w:rsidRPr="005C10DB">
              <w:t>If no additional testing is conducted and no legitimate medical explanation exists for the invalid test result, require that a second specimen be collected as soon as practical under direct observation.</w:t>
            </w:r>
          </w:p>
          <w:p w14:paraId="3B117116" w14:textId="3AB66054" w:rsidR="00F4742E" w:rsidRPr="005C10DB" w:rsidRDefault="00F4742E" w:rsidP="00C57945">
            <w:pPr>
              <w:keepNext/>
              <w:keepLines/>
              <w:numPr>
                <w:ilvl w:val="0"/>
                <w:numId w:val="3"/>
              </w:numPr>
              <w:tabs>
                <w:tab w:val="num" w:pos="380"/>
              </w:tabs>
              <w:overflowPunct w:val="0"/>
              <w:ind w:left="374"/>
              <w:textAlignment w:val="baseline"/>
            </w:pPr>
            <w:r w:rsidRPr="005C10DB">
              <w:t xml:space="preserve">I refer to </w:t>
            </w:r>
            <w:r>
              <w:t>10 </w:t>
            </w:r>
            <w:r w:rsidRPr="00C70F07">
              <w:t>CFR</w:t>
            </w:r>
            <w:r>
              <w:t> </w:t>
            </w:r>
            <w:r w:rsidRPr="005C10DB">
              <w:t>Part 26 for no</w:t>
            </w:r>
            <w:r w:rsidR="00AE57ED">
              <w:t>n</w:t>
            </w:r>
            <w:r w:rsidRPr="005C10DB">
              <w:t xml:space="preserve">-typical circumstances to ensure </w:t>
            </w:r>
            <w:r>
              <w:t xml:space="preserve">that I follow </w:t>
            </w:r>
            <w:r w:rsidRPr="005C10DB">
              <w:t>the correct procedures.</w:t>
            </w:r>
          </w:p>
          <w:p w14:paraId="272C3A1A" w14:textId="77777777" w:rsidR="00F4742E" w:rsidRPr="005C10DB" w:rsidRDefault="00F4742E" w:rsidP="00C57945">
            <w:pPr>
              <w:keepNext/>
              <w:keepLines/>
              <w:numPr>
                <w:ilvl w:val="0"/>
                <w:numId w:val="3"/>
              </w:numPr>
              <w:tabs>
                <w:tab w:val="num" w:pos="380"/>
              </w:tabs>
              <w:overflowPunct w:val="0"/>
              <w:ind w:left="374"/>
              <w:textAlignment w:val="baseline"/>
            </w:pPr>
            <w:r w:rsidRPr="00C70F07">
              <w:t>Other</w:t>
            </w:r>
            <w:r w:rsidRPr="005C10DB">
              <w:t>:</w:t>
            </w:r>
          </w:p>
        </w:tc>
        <w:tc>
          <w:tcPr>
            <w:tcW w:w="2259" w:type="pct"/>
          </w:tcPr>
          <w:p w14:paraId="66BDBA81" w14:textId="019A58D3" w:rsidR="00F4742E" w:rsidRPr="00306C0D" w:rsidRDefault="00F4742E" w:rsidP="00776D49">
            <w:pPr>
              <w:rPr>
                <w:szCs w:val="21"/>
              </w:rPr>
            </w:pPr>
            <w:r w:rsidRPr="00306C0D">
              <w:rPr>
                <w:szCs w:val="21"/>
              </w:rPr>
              <w:t>§ 26.185(f) states:</w:t>
            </w:r>
            <w:r w:rsidR="0057322F">
              <w:rPr>
                <w:szCs w:val="21"/>
              </w:rPr>
              <w:t xml:space="preserve"> </w:t>
            </w:r>
          </w:p>
          <w:p w14:paraId="3FF50018" w14:textId="1B27FC12" w:rsidR="0072766B" w:rsidRDefault="00F4742E" w:rsidP="00776D49">
            <w:pPr>
              <w:rPr>
                <w:i/>
                <w:iCs/>
              </w:rPr>
            </w:pPr>
            <w:r w:rsidRPr="00306C0D">
              <w:t>“</w:t>
            </w:r>
            <w:r w:rsidR="003B7EC9">
              <w:rPr>
                <w:i/>
                <w:iCs/>
              </w:rPr>
              <w:t>Review of invalid specimens</w:t>
            </w:r>
          </w:p>
          <w:p w14:paraId="17A8D682" w14:textId="6322C661" w:rsidR="00F4742E" w:rsidRPr="00306C0D" w:rsidRDefault="00F4742E" w:rsidP="00776D49">
            <w:r w:rsidRPr="00306C0D">
              <w:t xml:space="preserve">(1) If the </w:t>
            </w:r>
            <w:r w:rsidR="0A7F74E1" w:rsidRPr="00306C0D">
              <w:t>HHS</w:t>
            </w:r>
            <w:r w:rsidR="7D7C4FDB">
              <w:t>-</w:t>
            </w:r>
            <w:r w:rsidR="0A7F74E1" w:rsidRPr="00306C0D">
              <w:t>certified</w:t>
            </w:r>
            <w:r w:rsidRPr="00306C0D">
              <w:t xml:space="preserve"> laboratory reports an invalid result, the MRO shall consult with the laboratory to determine whether additional testing by another HHS</w:t>
            </w:r>
            <w:r w:rsidR="0A142A8A">
              <w:t>-</w:t>
            </w:r>
            <w:r w:rsidRPr="00306C0D">
              <w:t>certified laboratory may be useful in determining and reporting a positive or adulterated test result.</w:t>
            </w:r>
            <w:r w:rsidR="0057322F">
              <w:t xml:space="preserve"> </w:t>
            </w:r>
            <w:r w:rsidRPr="00306C0D">
              <w:t xml:space="preserve">If the MRO and the laboratory agree that further testing would be useful, the </w:t>
            </w:r>
            <w:r w:rsidR="0A7F74E1" w:rsidRPr="00306C0D">
              <w:t>HHS</w:t>
            </w:r>
            <w:r w:rsidR="0F5B3DA2">
              <w:t>-</w:t>
            </w:r>
            <w:r w:rsidR="0A7F74E1" w:rsidRPr="00306C0D">
              <w:t>certified</w:t>
            </w:r>
            <w:r w:rsidRPr="00306C0D">
              <w:t xml:space="preserve"> laboratory shall forward the specimen to a second laboratory for additional testing.</w:t>
            </w:r>
          </w:p>
          <w:p w14:paraId="23EF1C63" w14:textId="0D309ED4" w:rsidR="00EA0C2E" w:rsidRPr="00306C0D" w:rsidRDefault="00F4742E" w:rsidP="00776D49">
            <w:pPr>
              <w:rPr>
                <w:szCs w:val="21"/>
              </w:rPr>
            </w:pPr>
            <w:r w:rsidRPr="00306C0D">
              <w:rPr>
                <w:szCs w:val="21"/>
              </w:rPr>
              <w:t>(2) If the MRO and the laboratory agree that further testing would not be useful and there is no technical explanation for the result, the MRO shall contact the donor and determine whether there is an acceptable medical explanation for the invalid result. If there is an acceptable medical explanation, the MRO shall report to the licensee or other entity that the test result is not an FFD policy violation, but that a negative test result was not obtained.</w:t>
            </w:r>
            <w:r w:rsidR="007701FD">
              <w:rPr>
                <w:szCs w:val="21"/>
              </w:rPr>
              <w:t xml:space="preserve"> </w:t>
            </w:r>
            <w:r w:rsidRPr="00306C0D">
              <w:rPr>
                <w:szCs w:val="21"/>
              </w:rPr>
              <w:t>If the medical reason for the invalid result is, in the opinion of the MRO, a temporary condition, the licensee or other entity shall collect a second urine specimen from the donor as soon as reasonably practical and rely on the MRO’s review of the test results from the second collection. The second specimen collected for the purposes of this paragraph may not be collected under direct observation. If the medical reason for the invalid result would similarly affect the testing of another urine specimen, the MRO may authorize an alternative method for drug testing. Licensees and other entities may not impose sanctions for an invalid test res</w:t>
            </w:r>
            <w:r w:rsidR="00C57945" w:rsidRPr="00306C0D">
              <w:rPr>
                <w:szCs w:val="21"/>
              </w:rPr>
              <w:t>ult due to a medical condition.</w:t>
            </w:r>
            <w:r w:rsidR="001158E0">
              <w:rPr>
                <w:szCs w:val="21"/>
              </w:rPr>
              <w:t>..</w:t>
            </w:r>
          </w:p>
        </w:tc>
      </w:tr>
      <w:tr w:rsidR="00D85A08" w:rsidRPr="008968A5" w14:paraId="5C84569A" w14:textId="77777777" w:rsidTr="0087062A">
        <w:trPr>
          <w:cantSplit/>
          <w:trHeight w:val="1830"/>
        </w:trPr>
        <w:tc>
          <w:tcPr>
            <w:tcW w:w="317" w:type="pct"/>
          </w:tcPr>
          <w:p w14:paraId="5F852159" w14:textId="4E84EF4B" w:rsidR="00F4742E" w:rsidRPr="00E52FE6" w:rsidRDefault="00F4742E" w:rsidP="00496144">
            <w:pPr>
              <w:jc w:val="center"/>
            </w:pPr>
            <w:r w:rsidRPr="00E52FE6">
              <w:lastRenderedPageBreak/>
              <w:t>D1</w:t>
            </w:r>
            <w:r w:rsidRPr="00E52FE6">
              <w:br/>
              <w:t>cont’d</w:t>
            </w:r>
          </w:p>
        </w:tc>
        <w:tc>
          <w:tcPr>
            <w:tcW w:w="956" w:type="pct"/>
          </w:tcPr>
          <w:p w14:paraId="115D3677" w14:textId="5A9824DE" w:rsidR="00F4742E" w:rsidRPr="00E52FE6" w:rsidRDefault="00F4742E" w:rsidP="00776D49">
            <w:pPr>
              <w:tabs>
                <w:tab w:val="left" w:pos="8568"/>
              </w:tabs>
            </w:pPr>
          </w:p>
        </w:tc>
        <w:tc>
          <w:tcPr>
            <w:tcW w:w="1468" w:type="pct"/>
          </w:tcPr>
          <w:p w14:paraId="3FFF329F" w14:textId="77777777" w:rsidR="00F4742E" w:rsidRPr="008F1B6F" w:rsidRDefault="00F4742E" w:rsidP="0074729A">
            <w:pPr>
              <w:keepNext/>
              <w:keepLines/>
              <w:overflowPunct w:val="0"/>
              <w:spacing w:after="60"/>
              <w:ind w:left="374"/>
              <w:textAlignment w:val="baseline"/>
              <w:rPr>
                <w:highlight w:val="yellow"/>
              </w:rPr>
            </w:pPr>
          </w:p>
        </w:tc>
        <w:tc>
          <w:tcPr>
            <w:tcW w:w="2259" w:type="pct"/>
            <w:shd w:val="clear" w:color="auto" w:fill="auto"/>
          </w:tcPr>
          <w:p w14:paraId="3C45CADD" w14:textId="5A7CC8F8" w:rsidR="008A4911" w:rsidRPr="008A4911" w:rsidRDefault="003B7EC9" w:rsidP="003B7EC9">
            <w:pPr>
              <w:rPr>
                <w:highlight w:val="yellow"/>
              </w:rPr>
            </w:pPr>
            <w:r w:rsidRPr="00306C0D">
              <w:t>(</w:t>
            </w:r>
            <w:r w:rsidR="0067671F">
              <w:t>3</w:t>
            </w:r>
            <w:r w:rsidRPr="00306C0D">
              <w:t xml:space="preserve">) </w:t>
            </w:r>
            <w:r w:rsidR="00F4742E" w:rsidRPr="00306C0D">
              <w:t>If the MRO and the laboratory agree that further testing would not be useful and there is no legitimate technical or medical explanation for the invalid test result, the MRO shall require that a second collection take place as soon as practical under direct observation. The licensee or other entity shall rely on the MRO’s review of the test results from the directly observed collection.”</w:t>
            </w:r>
          </w:p>
        </w:tc>
      </w:tr>
      <w:tr w:rsidR="00CF5B4C" w:rsidRPr="008968A5" w14:paraId="4F1E34E5" w14:textId="77777777" w:rsidTr="0087062A">
        <w:trPr>
          <w:cantSplit/>
          <w:trHeight w:val="2564"/>
        </w:trPr>
        <w:tc>
          <w:tcPr>
            <w:tcW w:w="317" w:type="pct"/>
          </w:tcPr>
          <w:p w14:paraId="26E796EC" w14:textId="35714453" w:rsidR="00BC0B3F" w:rsidRPr="003905C5" w:rsidRDefault="003B7EC9" w:rsidP="00496144">
            <w:pPr>
              <w:jc w:val="center"/>
            </w:pPr>
            <w:r w:rsidRPr="003905C5">
              <w:lastRenderedPageBreak/>
              <w:t>D2</w:t>
            </w:r>
          </w:p>
        </w:tc>
        <w:tc>
          <w:tcPr>
            <w:tcW w:w="956" w:type="pct"/>
          </w:tcPr>
          <w:p w14:paraId="1D95A671" w14:textId="4E38AEB1" w:rsidR="00BC0B3F" w:rsidRPr="003905C5" w:rsidRDefault="003B7EC9" w:rsidP="00776D49">
            <w:pPr>
              <w:tabs>
                <w:tab w:val="left" w:pos="8568"/>
              </w:tabs>
            </w:pPr>
            <w:r w:rsidRPr="003905C5">
              <w:t>What additional steps must the MRO take if the invalid result reported by the HHS</w:t>
            </w:r>
            <w:r w:rsidR="00E92B50">
              <w:noBreakHyphen/>
            </w:r>
            <w:r w:rsidRPr="003905C5">
              <w:t>certified laboratory is based on a pH in the range of 9.0 to 9.5?</w:t>
            </w:r>
          </w:p>
        </w:tc>
        <w:tc>
          <w:tcPr>
            <w:tcW w:w="1468" w:type="pct"/>
          </w:tcPr>
          <w:p w14:paraId="095FE67F" w14:textId="77777777" w:rsidR="003B7EC9" w:rsidRPr="00306C0D" w:rsidRDefault="003B7EC9" w:rsidP="00990AE1">
            <w:pPr>
              <w:keepNext/>
              <w:keepLines/>
              <w:numPr>
                <w:ilvl w:val="0"/>
                <w:numId w:val="25"/>
              </w:numPr>
              <w:tabs>
                <w:tab w:val="clear" w:pos="720"/>
              </w:tabs>
              <w:overflowPunct w:val="0"/>
              <w:ind w:left="419" w:hanging="419"/>
              <w:textAlignment w:val="baseline"/>
            </w:pPr>
            <w:r w:rsidRPr="00306C0D">
              <w:t>Evaluate if evidence exists that elapsed time, exposure to high temperature, or both, could account for the pH value:</w:t>
            </w:r>
          </w:p>
          <w:p w14:paraId="3F1A5514" w14:textId="77777777" w:rsidR="003B7EC9" w:rsidRPr="00306C0D" w:rsidRDefault="003B7EC9" w:rsidP="003B7EC9">
            <w:pPr>
              <w:overflowPunct w:val="0"/>
              <w:textAlignment w:val="baseline"/>
            </w:pPr>
          </w:p>
          <w:p w14:paraId="703EA9EB" w14:textId="194E561F" w:rsidR="003B7EC9" w:rsidRPr="00306C0D" w:rsidRDefault="003B7EC9" w:rsidP="00306C0D">
            <w:pPr>
              <w:overflowPunct w:val="0"/>
              <w:ind w:left="419" w:hanging="57"/>
              <w:textAlignment w:val="baseline"/>
            </w:pPr>
            <w:r w:rsidRPr="00306C0D">
              <w:rPr>
                <w:u w:val="single"/>
              </w:rPr>
              <w:t>If evidence exists</w:t>
            </w:r>
            <w:r w:rsidRPr="00306C0D">
              <w:t>,</w:t>
            </w:r>
          </w:p>
          <w:p w14:paraId="2F098B6B" w14:textId="6D4A90F7" w:rsidR="003B7EC9" w:rsidRPr="00306C0D" w:rsidRDefault="003B7EC9" w:rsidP="00990AE1">
            <w:pPr>
              <w:pStyle w:val="ListParagraph"/>
              <w:numPr>
                <w:ilvl w:val="1"/>
                <w:numId w:val="25"/>
              </w:numPr>
              <w:overflowPunct w:val="0"/>
              <w:textAlignment w:val="baseline"/>
            </w:pPr>
            <w:r w:rsidRPr="00306C0D">
              <w:t>Report a cancelled test result to the licensee or other entity,</w:t>
            </w:r>
          </w:p>
          <w:p w14:paraId="1C3642D8" w14:textId="77777777" w:rsidR="003B7EC9" w:rsidRPr="00306C0D" w:rsidRDefault="003B7EC9" w:rsidP="00990AE1">
            <w:pPr>
              <w:numPr>
                <w:ilvl w:val="1"/>
                <w:numId w:val="25"/>
              </w:numPr>
              <w:overflowPunct w:val="0"/>
              <w:textAlignment w:val="baseline"/>
            </w:pPr>
            <w:r w:rsidRPr="00306C0D">
              <w:t>Cancel the test result for the initial specimen, and</w:t>
            </w:r>
          </w:p>
          <w:p w14:paraId="68AF0A12" w14:textId="77777777" w:rsidR="003B7EC9" w:rsidRPr="00306C0D" w:rsidRDefault="003B7EC9" w:rsidP="00990AE1">
            <w:pPr>
              <w:numPr>
                <w:ilvl w:val="1"/>
                <w:numId w:val="25"/>
              </w:numPr>
              <w:overflowPunct w:val="0"/>
              <w:textAlignment w:val="baseline"/>
            </w:pPr>
            <w:r w:rsidRPr="00306C0D">
              <w:t>Direct that a second non-observed specimen be collected as soon as reasonably practicable.</w:t>
            </w:r>
          </w:p>
          <w:p w14:paraId="1E2237D2" w14:textId="77777777" w:rsidR="003B7EC9" w:rsidRPr="00306C0D" w:rsidRDefault="003B7EC9" w:rsidP="003B7EC9">
            <w:pPr>
              <w:overflowPunct w:val="0"/>
              <w:textAlignment w:val="baseline"/>
            </w:pPr>
          </w:p>
          <w:p w14:paraId="21C4409E" w14:textId="77777777" w:rsidR="003B7EC9" w:rsidRPr="00306C0D" w:rsidRDefault="003B7EC9" w:rsidP="003B7EC9">
            <w:pPr>
              <w:overflowPunct w:val="0"/>
              <w:ind w:left="360"/>
              <w:textAlignment w:val="baseline"/>
            </w:pPr>
            <w:r w:rsidRPr="00306C0D">
              <w:rPr>
                <w:u w:val="single"/>
              </w:rPr>
              <w:t>If no evidence</w:t>
            </w:r>
            <w:r w:rsidRPr="00306C0D">
              <w:t xml:space="preserve">, </w:t>
            </w:r>
            <w:r>
              <w:br/>
              <w:t>R</w:t>
            </w:r>
            <w:r w:rsidRPr="00306C0D">
              <w:t xml:space="preserve">equire a second collection take place as soon as </w:t>
            </w:r>
            <w:r>
              <w:t>practicable</w:t>
            </w:r>
            <w:r w:rsidRPr="00306C0D">
              <w:t xml:space="preserve"> under direct observation</w:t>
            </w:r>
            <w:r>
              <w:t>.</w:t>
            </w:r>
          </w:p>
          <w:p w14:paraId="00EFB243" w14:textId="77777777" w:rsidR="003B7EC9" w:rsidRPr="00306C0D" w:rsidRDefault="003B7EC9" w:rsidP="00306C0D">
            <w:pPr>
              <w:overflowPunct w:val="0"/>
              <w:ind w:left="360"/>
              <w:textAlignment w:val="baseline"/>
            </w:pPr>
          </w:p>
          <w:p w14:paraId="0696650C" w14:textId="60A857CA" w:rsidR="003B7EC9" w:rsidRPr="00852F5A" w:rsidRDefault="003B7EC9" w:rsidP="00990AE1">
            <w:pPr>
              <w:keepNext/>
              <w:keepLines/>
              <w:numPr>
                <w:ilvl w:val="0"/>
                <w:numId w:val="25"/>
              </w:numPr>
              <w:tabs>
                <w:tab w:val="clear" w:pos="720"/>
              </w:tabs>
              <w:overflowPunct w:val="0"/>
              <w:spacing w:after="60"/>
              <w:ind w:left="418" w:hanging="418"/>
              <w:textAlignment w:val="baseline"/>
            </w:pPr>
            <w:r w:rsidRPr="00852F5A">
              <w:t>I refer to 10 CFR Part 26 for non-typical circumstances to ensure that I follow the correct procedures.</w:t>
            </w:r>
          </w:p>
          <w:p w14:paraId="52AF3362" w14:textId="77777777" w:rsidR="003B7EC9" w:rsidRPr="00852F5A" w:rsidRDefault="003B7EC9" w:rsidP="00990AE1">
            <w:pPr>
              <w:keepNext/>
              <w:keepLines/>
              <w:numPr>
                <w:ilvl w:val="0"/>
                <w:numId w:val="25"/>
              </w:numPr>
              <w:tabs>
                <w:tab w:val="clear" w:pos="720"/>
              </w:tabs>
              <w:overflowPunct w:val="0"/>
              <w:ind w:left="419" w:hanging="419"/>
              <w:textAlignment w:val="baseline"/>
            </w:pPr>
            <w:r w:rsidRPr="00852F5A">
              <w:t>Other:</w:t>
            </w:r>
          </w:p>
          <w:p w14:paraId="7026A385" w14:textId="77777777" w:rsidR="0017365D" w:rsidRPr="00306C0D" w:rsidRDefault="0017365D" w:rsidP="0017365D">
            <w:pPr>
              <w:keepNext/>
              <w:keepLines/>
              <w:overflowPunct w:val="0"/>
              <w:textAlignment w:val="baseline"/>
              <w:rPr>
                <w:highlight w:val="yellow"/>
              </w:rPr>
            </w:pPr>
          </w:p>
          <w:p w14:paraId="6763A72F" w14:textId="77777777" w:rsidR="0017365D" w:rsidRDefault="0017365D">
            <w:pPr>
              <w:keepNext/>
              <w:keepLines/>
              <w:overflowPunct w:val="0"/>
              <w:textAlignment w:val="baseline"/>
              <w:rPr>
                <w:highlight w:val="yellow"/>
              </w:rPr>
            </w:pPr>
          </w:p>
          <w:p w14:paraId="111EF434" w14:textId="4B1B44AE" w:rsidR="0017365D" w:rsidRPr="00306C0D" w:rsidRDefault="0017365D" w:rsidP="00306C0D">
            <w:pPr>
              <w:keepNext/>
              <w:keepLines/>
              <w:overflowPunct w:val="0"/>
              <w:textAlignment w:val="baseline"/>
              <w:rPr>
                <w:highlight w:val="yellow"/>
              </w:rPr>
            </w:pPr>
          </w:p>
        </w:tc>
        <w:tc>
          <w:tcPr>
            <w:tcW w:w="2259" w:type="pct"/>
          </w:tcPr>
          <w:p w14:paraId="3A2A3856" w14:textId="353CD2F3" w:rsidR="003B7EC9" w:rsidRPr="00723DC5" w:rsidRDefault="003B7EC9" w:rsidP="003B7EC9">
            <w:pPr>
              <w:rPr>
                <w:szCs w:val="21"/>
              </w:rPr>
            </w:pPr>
            <w:r w:rsidRPr="00723DC5">
              <w:rPr>
                <w:szCs w:val="21"/>
              </w:rPr>
              <w:t>§ 26.185(f)</w:t>
            </w:r>
            <w:r w:rsidRPr="00306C0D">
              <w:rPr>
                <w:szCs w:val="21"/>
              </w:rPr>
              <w:t>(3)</w:t>
            </w:r>
            <w:r w:rsidRPr="00723DC5">
              <w:rPr>
                <w:szCs w:val="21"/>
              </w:rPr>
              <w:t xml:space="preserve"> states:</w:t>
            </w:r>
            <w:r w:rsidR="0057322F">
              <w:rPr>
                <w:szCs w:val="21"/>
              </w:rPr>
              <w:t xml:space="preserve"> </w:t>
            </w:r>
          </w:p>
          <w:p w14:paraId="00BFFBD6" w14:textId="482163BC" w:rsidR="003B7EC9" w:rsidRDefault="003B7EC9" w:rsidP="003B7EC9">
            <w:r w:rsidRPr="00723DC5">
              <w:t>“If the MRO and the laboratory agree that further testing would not be useful and there is no legitimate technical or medical explanation, and the invalid result is based on pH in the range of 9.0 to 9.5, the MRO shall consider whether there is evidence of elapsed time, exposure of the specimen to high temperature, or both that could account for the pH value.</w:t>
            </w:r>
            <w:r w:rsidR="0057322F">
              <w:t xml:space="preserve"> </w:t>
            </w:r>
            <w:r w:rsidRPr="00723DC5">
              <w:t>If an acceptable explanation exists for the invalid test result due to pH, based on objective and sufficient information, that elapsed time, high temperature, or both caused the high pH and donor action did not result in the invalid pH result, the MRO shall report a cancelled test result to the licensee or other entity, cancel the test result, and direct the licensee or other entity to collect a second urine specimen from the donor as soon as reasonably practicable. The second specimen collected may not be collected under direct observation.</w:t>
            </w:r>
            <w:r w:rsidRPr="00306C0D">
              <w:t>”</w:t>
            </w:r>
          </w:p>
          <w:p w14:paraId="602CE3E2" w14:textId="77777777" w:rsidR="003B7EC9" w:rsidRDefault="003B7EC9" w:rsidP="003B7EC9"/>
          <w:p w14:paraId="6B8B1660" w14:textId="24D24E5C" w:rsidR="00BC0B3F" w:rsidRPr="00723DC5" w:rsidRDefault="003B7EC9" w:rsidP="003B7EC9">
            <w:r w:rsidRPr="00306C0D">
              <w:rPr>
                <w:u w:val="single"/>
              </w:rPr>
              <w:t>Note</w:t>
            </w:r>
            <w:r w:rsidRPr="00306C0D">
              <w:t>:</w:t>
            </w:r>
            <w:r w:rsidR="0057322F">
              <w:t xml:space="preserve"> </w:t>
            </w:r>
            <w:r w:rsidRPr="00817097">
              <w:t>Regulatory Guide 5.89</w:t>
            </w:r>
            <w:r>
              <w:t xml:space="preserve"> also includes guidance in </w:t>
            </w:r>
            <w:r w:rsidR="0026251F">
              <w:t>section</w:t>
            </w:r>
            <w:r>
              <w:t xml:space="preserve"> C.3, “MRO consideration of time and temperature for urine specimens with invalid test results due to pH in the range of 9.0 to 9.5.”</w:t>
            </w:r>
          </w:p>
        </w:tc>
      </w:tr>
      <w:tr w:rsidR="00D85A08" w:rsidRPr="008968A5" w14:paraId="66035D73" w14:textId="77777777" w:rsidTr="0087062A">
        <w:trPr>
          <w:cantSplit/>
          <w:trHeight w:val="2564"/>
        </w:trPr>
        <w:tc>
          <w:tcPr>
            <w:tcW w:w="317" w:type="pct"/>
          </w:tcPr>
          <w:p w14:paraId="2FF6DE08" w14:textId="4D49DBBA" w:rsidR="00F4742E" w:rsidRPr="003905C5" w:rsidRDefault="00F4742E" w:rsidP="00496144">
            <w:pPr>
              <w:jc w:val="center"/>
            </w:pPr>
            <w:r w:rsidRPr="003905C5">
              <w:lastRenderedPageBreak/>
              <w:t>D</w:t>
            </w:r>
            <w:r w:rsidR="003B7EC9" w:rsidRPr="003905C5">
              <w:t>3</w:t>
            </w:r>
          </w:p>
        </w:tc>
        <w:tc>
          <w:tcPr>
            <w:tcW w:w="956" w:type="pct"/>
          </w:tcPr>
          <w:p w14:paraId="2CB0996C" w14:textId="7BB0A540" w:rsidR="00F4742E" w:rsidRPr="008968A5" w:rsidRDefault="00F4742E" w:rsidP="00776D49">
            <w:pPr>
              <w:tabs>
                <w:tab w:val="left" w:pos="8568"/>
              </w:tabs>
            </w:pPr>
            <w:r w:rsidRPr="008968A5">
              <w:t xml:space="preserve">What action must the MRO take for a </w:t>
            </w:r>
            <w:r w:rsidRPr="008968A5">
              <w:rPr>
                <w:u w:val="single"/>
              </w:rPr>
              <w:t>dilute</w:t>
            </w:r>
            <w:r w:rsidRPr="008968A5">
              <w:t xml:space="preserve"> specimen with drug or drug metabolites detected at or above the specified cutoff level with </w:t>
            </w:r>
            <w:r w:rsidRPr="008968A5">
              <w:rPr>
                <w:rFonts w:cs="Melior"/>
                <w:szCs w:val="18"/>
              </w:rPr>
              <w:t>no legitimate medical explanation?</w:t>
            </w:r>
          </w:p>
        </w:tc>
        <w:tc>
          <w:tcPr>
            <w:tcW w:w="1468" w:type="pct"/>
          </w:tcPr>
          <w:p w14:paraId="0DFA86C6" w14:textId="77777777" w:rsidR="00F4742E" w:rsidRPr="008968A5" w:rsidRDefault="00F4742E" w:rsidP="00C57945">
            <w:pPr>
              <w:keepNext/>
              <w:keepLines/>
              <w:numPr>
                <w:ilvl w:val="0"/>
                <w:numId w:val="3"/>
              </w:numPr>
              <w:tabs>
                <w:tab w:val="num" w:pos="380"/>
              </w:tabs>
              <w:overflowPunct w:val="0"/>
              <w:ind w:left="374"/>
              <w:textAlignment w:val="baseline"/>
            </w:pPr>
            <w:r w:rsidRPr="008968A5">
              <w:t>Verify the drug test result as positive and contact FFD management.</w:t>
            </w:r>
          </w:p>
          <w:p w14:paraId="5F1118CB" w14:textId="39569D1D" w:rsidR="00F4742E" w:rsidRPr="008968A5" w:rsidRDefault="00F4742E" w:rsidP="00C57945">
            <w:pPr>
              <w:keepNext/>
              <w:keepLines/>
              <w:numPr>
                <w:ilvl w:val="0"/>
                <w:numId w:val="3"/>
              </w:numPr>
              <w:tabs>
                <w:tab w:val="num" w:pos="380"/>
              </w:tabs>
              <w:overflowPunct w:val="0"/>
              <w:ind w:left="374"/>
              <w:textAlignment w:val="baseline"/>
            </w:pPr>
            <w:r>
              <w:t>Other</w:t>
            </w:r>
            <w:r w:rsidR="00053591">
              <w:t>:</w:t>
            </w:r>
          </w:p>
        </w:tc>
        <w:tc>
          <w:tcPr>
            <w:tcW w:w="2259" w:type="pct"/>
          </w:tcPr>
          <w:p w14:paraId="2DF10CCC" w14:textId="797583B3" w:rsidR="00F4742E" w:rsidRPr="008968A5" w:rsidRDefault="00F4742E" w:rsidP="00EA0C2E">
            <w:pPr>
              <w:rPr>
                <w:rFonts w:cs="Melior"/>
                <w:szCs w:val="18"/>
              </w:rPr>
            </w:pPr>
            <w:r>
              <w:t>§ </w:t>
            </w:r>
            <w:r w:rsidRPr="008968A5">
              <w:t>26.185(g)(1) states:</w:t>
            </w:r>
            <w:r w:rsidR="0057322F">
              <w:rPr>
                <w:rFonts w:cs="Melior"/>
                <w:szCs w:val="18"/>
              </w:rPr>
              <w:t xml:space="preserve"> </w:t>
            </w:r>
          </w:p>
          <w:p w14:paraId="1384BAEA" w14:textId="505F77AB" w:rsidR="00EA0C2E" w:rsidRPr="008968A5" w:rsidRDefault="00F4742E" w:rsidP="00EA0C2E">
            <w:pPr>
              <w:rPr>
                <w:rFonts w:cs="Melior"/>
                <w:szCs w:val="18"/>
              </w:rPr>
            </w:pPr>
            <w:r w:rsidRPr="008968A5">
              <w:rPr>
                <w:rFonts w:cs="Melior"/>
                <w:szCs w:val="18"/>
              </w:rPr>
              <w:t xml:space="preserve">“If the </w:t>
            </w:r>
            <w:r>
              <w:rPr>
                <w:rFonts w:cs="Melior"/>
                <w:szCs w:val="18"/>
              </w:rPr>
              <w:t>HHS</w:t>
            </w:r>
            <w:r>
              <w:rPr>
                <w:rFonts w:cs="Melior"/>
                <w:szCs w:val="18"/>
              </w:rPr>
              <w:noBreakHyphen/>
            </w:r>
            <w:r w:rsidRPr="008968A5">
              <w:rPr>
                <w:rFonts w:cs="Melior"/>
                <w:szCs w:val="18"/>
              </w:rPr>
              <w:t>certified laboratory reports that a specimen is dilute and that drugs or drug metabolites were detected in the specimen at or above the cutoff levels specified in this part or the licensee’s or other entity’s more stringent cutoff levels, and the MRO determines that there is no legitimate medical explanation for the presence of the drugs or drug metabolites in the specimen, and a clinical examination, if required under paragraph (g)(</w:t>
            </w:r>
            <w:r w:rsidR="003B7EC9">
              <w:rPr>
                <w:rFonts w:cs="Melior"/>
                <w:szCs w:val="18"/>
              </w:rPr>
              <w:t xml:space="preserve"> 3</w:t>
            </w:r>
            <w:r w:rsidRPr="008968A5">
              <w:rPr>
                <w:rFonts w:cs="Melior"/>
                <w:szCs w:val="18"/>
              </w:rPr>
              <w:t xml:space="preserve">) of this </w:t>
            </w:r>
            <w:r w:rsidR="0026251F">
              <w:rPr>
                <w:rFonts w:cs="Melior"/>
                <w:szCs w:val="18"/>
              </w:rPr>
              <w:t>section</w:t>
            </w:r>
            <w:r w:rsidRPr="008968A5">
              <w:rPr>
                <w:rFonts w:cs="Melior"/>
                <w:szCs w:val="18"/>
              </w:rPr>
              <w:t>, has been conducted, the MRO shall determine that the drug test results are positive and that the donor has violated the FFD policy.”</w:t>
            </w:r>
          </w:p>
        </w:tc>
      </w:tr>
      <w:tr w:rsidR="00D85A08" w:rsidRPr="008968A5" w14:paraId="5E245EB2" w14:textId="77777777" w:rsidTr="0087062A">
        <w:trPr>
          <w:cantSplit/>
          <w:trHeight w:val="20"/>
        </w:trPr>
        <w:tc>
          <w:tcPr>
            <w:tcW w:w="317" w:type="pct"/>
          </w:tcPr>
          <w:p w14:paraId="2A24F8B1" w14:textId="55886632" w:rsidR="00F4742E" w:rsidRPr="003905C5" w:rsidRDefault="00F4742E" w:rsidP="00496144">
            <w:pPr>
              <w:jc w:val="center"/>
            </w:pPr>
            <w:r w:rsidRPr="003905C5">
              <w:lastRenderedPageBreak/>
              <w:t>D</w:t>
            </w:r>
            <w:r w:rsidR="003B7EC9" w:rsidRPr="003905C5">
              <w:t>4</w:t>
            </w:r>
          </w:p>
        </w:tc>
        <w:tc>
          <w:tcPr>
            <w:tcW w:w="956" w:type="pct"/>
          </w:tcPr>
          <w:p w14:paraId="7697D657" w14:textId="2C4A588C" w:rsidR="003B7EC9" w:rsidRDefault="003B7EC9" w:rsidP="003B7EC9">
            <w:pPr>
              <w:tabs>
                <w:tab w:val="left" w:pos="8568"/>
              </w:tabs>
            </w:pPr>
            <w:r>
              <w:t>Special analyses testing under 10 CFR 26.163(a)(2)</w:t>
            </w:r>
          </w:p>
          <w:p w14:paraId="4E5C1006" w14:textId="77777777" w:rsidR="00982BDF" w:rsidRDefault="00982BDF" w:rsidP="0074729A">
            <w:pPr>
              <w:tabs>
                <w:tab w:val="left" w:pos="8568"/>
              </w:tabs>
            </w:pPr>
          </w:p>
          <w:p w14:paraId="55F8439B" w14:textId="7E5D8F5B" w:rsidR="00F4742E" w:rsidRPr="00152A9F" w:rsidRDefault="00913EA8" w:rsidP="0074729A">
            <w:pPr>
              <w:tabs>
                <w:tab w:val="left" w:pos="8568"/>
              </w:tabs>
            </w:pPr>
            <w:r>
              <w:t>W</w:t>
            </w:r>
            <w:r w:rsidR="00F4742E" w:rsidRPr="00152A9F">
              <w:t xml:space="preserve">hat </w:t>
            </w:r>
            <w:r w:rsidR="003B7EC9">
              <w:t>additional</w:t>
            </w:r>
            <w:r w:rsidR="003B7EC9" w:rsidRPr="00152A9F">
              <w:t xml:space="preserve"> </w:t>
            </w:r>
            <w:r w:rsidR="00F4742E" w:rsidRPr="00152A9F">
              <w:t>action must the MRO</w:t>
            </w:r>
            <w:r w:rsidR="00F171BE">
              <w:t xml:space="preserve"> </w:t>
            </w:r>
            <w:r w:rsidR="00A364A4">
              <w:t>take</w:t>
            </w:r>
            <w:r w:rsidR="00A364A4" w:rsidRPr="00152A9F">
              <w:t xml:space="preserve"> if</w:t>
            </w:r>
            <w:r w:rsidR="00F4742E" w:rsidRPr="00152A9F">
              <w:t xml:space="preserve"> </w:t>
            </w:r>
            <w:r w:rsidR="00152A9F" w:rsidRPr="00152A9F">
              <w:t xml:space="preserve">a donor’s specimen </w:t>
            </w:r>
            <w:r w:rsidR="00F4742E" w:rsidRPr="00152A9F">
              <w:t xml:space="preserve">is </w:t>
            </w:r>
            <w:r w:rsidR="00A364A4" w:rsidRPr="00152A9F">
              <w:t>dilute,</w:t>
            </w:r>
            <w:r w:rsidR="00152A9F" w:rsidRPr="00152A9F">
              <w:t xml:space="preserve"> </w:t>
            </w:r>
            <w:r w:rsidR="00152A9F" w:rsidRPr="00306C0D">
              <w:rPr>
                <w:u w:val="single"/>
              </w:rPr>
              <w:t>and</w:t>
            </w:r>
            <w:r w:rsidR="00152A9F" w:rsidRPr="00152A9F">
              <w:t xml:space="preserve"> </w:t>
            </w:r>
            <w:r w:rsidR="003B7EC9">
              <w:t>the MRO</w:t>
            </w:r>
            <w:r w:rsidR="0057322F">
              <w:t xml:space="preserve"> </w:t>
            </w:r>
            <w:r w:rsidR="00152A9F" w:rsidRPr="00152A9F">
              <w:t>confirm</w:t>
            </w:r>
            <w:r w:rsidR="00314053">
              <w:t>s</w:t>
            </w:r>
            <w:r w:rsidR="00152A9F" w:rsidRPr="00152A9F">
              <w:t xml:space="preserve"> the </w:t>
            </w:r>
            <w:r w:rsidR="003B7EC9">
              <w:t>specimen is</w:t>
            </w:r>
            <w:r w:rsidR="00152A9F" w:rsidRPr="00152A9F">
              <w:t xml:space="preserve"> </w:t>
            </w:r>
            <w:r w:rsidR="00F4742E" w:rsidRPr="00152A9F">
              <w:t xml:space="preserve">positive for </w:t>
            </w:r>
            <w:r w:rsidR="008201C0" w:rsidRPr="00152A9F">
              <w:t xml:space="preserve">a </w:t>
            </w:r>
            <w:r w:rsidR="00F4742E" w:rsidRPr="00152A9F">
              <w:rPr>
                <w:rFonts w:cs="Melior"/>
                <w:szCs w:val="18"/>
              </w:rPr>
              <w:t>drug or drug meta</w:t>
            </w:r>
            <w:r w:rsidR="00F4742E" w:rsidRPr="00DD35E4">
              <w:rPr>
                <w:rFonts w:cs="Melior"/>
                <w:szCs w:val="18"/>
              </w:rPr>
              <w:t>bolite</w:t>
            </w:r>
            <w:r w:rsidR="00F4742E" w:rsidRPr="00306C0D">
              <w:rPr>
                <w:rFonts w:cs="Melior"/>
                <w:szCs w:val="18"/>
              </w:rPr>
              <w:t>?</w:t>
            </w:r>
          </w:p>
          <w:p w14:paraId="30467770" w14:textId="77777777" w:rsidR="00F4742E" w:rsidRPr="00416002" w:rsidRDefault="00F4742E" w:rsidP="00EA0C2E">
            <w:pPr>
              <w:tabs>
                <w:tab w:val="left" w:pos="8568"/>
              </w:tabs>
              <w:rPr>
                <w:highlight w:val="yellow"/>
              </w:rPr>
            </w:pPr>
          </w:p>
        </w:tc>
        <w:tc>
          <w:tcPr>
            <w:tcW w:w="1468" w:type="pct"/>
          </w:tcPr>
          <w:p w14:paraId="0EAF91C8" w14:textId="567E0EAE" w:rsidR="00F4742E" w:rsidRPr="001868C3" w:rsidRDefault="00F4742E" w:rsidP="001D4DDE">
            <w:pPr>
              <w:numPr>
                <w:ilvl w:val="0"/>
                <w:numId w:val="3"/>
              </w:numPr>
              <w:tabs>
                <w:tab w:val="num" w:pos="380"/>
              </w:tabs>
              <w:overflowPunct w:val="0"/>
              <w:ind w:left="374"/>
              <w:textAlignment w:val="baseline"/>
            </w:pPr>
            <w:r w:rsidRPr="001868C3">
              <w:t xml:space="preserve">Determine if the test result </w:t>
            </w:r>
            <w:r w:rsidR="001868C3" w:rsidRPr="001868C3">
              <w:t xml:space="preserve">also </w:t>
            </w:r>
            <w:r w:rsidRPr="001868C3">
              <w:t xml:space="preserve">is a refusal to test </w:t>
            </w:r>
            <w:r w:rsidR="001868C3" w:rsidRPr="001868C3">
              <w:t xml:space="preserve">by </w:t>
            </w:r>
            <w:r w:rsidRPr="001868C3">
              <w:t>consider</w:t>
            </w:r>
            <w:r w:rsidR="001868C3" w:rsidRPr="001868C3">
              <w:t>ing if</w:t>
            </w:r>
            <w:r w:rsidRPr="001868C3">
              <w:t>:</w:t>
            </w:r>
          </w:p>
          <w:p w14:paraId="0078649A" w14:textId="3D060F57" w:rsidR="00F4742E" w:rsidRPr="008201C0" w:rsidRDefault="00F4742E" w:rsidP="00990AE1">
            <w:pPr>
              <w:numPr>
                <w:ilvl w:val="1"/>
                <w:numId w:val="20"/>
              </w:numPr>
              <w:overflowPunct w:val="0"/>
              <w:textAlignment w:val="baseline"/>
            </w:pPr>
            <w:r w:rsidRPr="008201C0">
              <w:t>The donor provided at this or a previous collection a urine specimen that an HHS-certified laboratory reported as substituted, adulterated, or invalid, and MRO review determined no adequate technical or medical explanation for the result.</w:t>
            </w:r>
          </w:p>
          <w:p w14:paraId="25B80B3D" w14:textId="195BF518" w:rsidR="00F4742E" w:rsidRPr="008201C0" w:rsidRDefault="00F4742E" w:rsidP="00990AE1">
            <w:pPr>
              <w:numPr>
                <w:ilvl w:val="1"/>
                <w:numId w:val="20"/>
              </w:numPr>
              <w:overflowPunct w:val="0"/>
              <w:textAlignment w:val="baseline"/>
            </w:pPr>
            <w:r w:rsidRPr="008201C0">
              <w:t>The donor presented a urine specimen of 30 mL or more that was outside the required temperature range.</w:t>
            </w:r>
          </w:p>
          <w:p w14:paraId="2093EBD8" w14:textId="77777777" w:rsidR="00F4742E" w:rsidRPr="008201C0" w:rsidRDefault="00F4742E" w:rsidP="00990AE1">
            <w:pPr>
              <w:numPr>
                <w:ilvl w:val="1"/>
                <w:numId w:val="20"/>
              </w:numPr>
              <w:overflowPunct w:val="0"/>
              <w:textAlignment w:val="baseline"/>
            </w:pPr>
            <w:r w:rsidRPr="008201C0">
              <w:t>The collector observed conduct indicating an attempt to dilute the specimen.</w:t>
            </w:r>
          </w:p>
          <w:p w14:paraId="65CB83C9" w14:textId="3B33C9B4" w:rsidR="00F4742E" w:rsidRPr="008201C0" w:rsidRDefault="00F4742E" w:rsidP="00C57945">
            <w:pPr>
              <w:numPr>
                <w:ilvl w:val="0"/>
                <w:numId w:val="3"/>
              </w:numPr>
              <w:tabs>
                <w:tab w:val="num" w:pos="380"/>
              </w:tabs>
              <w:overflowPunct w:val="0"/>
              <w:ind w:left="374"/>
              <w:textAlignment w:val="baseline"/>
            </w:pPr>
            <w:r w:rsidRPr="008201C0">
              <w:t>Verify the drug test result as positive and contact FFD management.</w:t>
            </w:r>
          </w:p>
          <w:p w14:paraId="4B8BB50F" w14:textId="77777777" w:rsidR="00F4742E" w:rsidRPr="008201C0" w:rsidRDefault="00F4742E" w:rsidP="00C57945">
            <w:pPr>
              <w:numPr>
                <w:ilvl w:val="0"/>
                <w:numId w:val="3"/>
              </w:numPr>
              <w:tabs>
                <w:tab w:val="num" w:pos="380"/>
              </w:tabs>
              <w:overflowPunct w:val="0"/>
              <w:ind w:left="374"/>
              <w:textAlignment w:val="baseline"/>
            </w:pPr>
            <w:r w:rsidRPr="008201C0">
              <w:t>Other:</w:t>
            </w:r>
          </w:p>
          <w:p w14:paraId="65BBB240" w14:textId="77777777" w:rsidR="00F4742E" w:rsidRDefault="00F4742E" w:rsidP="00EA0C2E">
            <w:pPr>
              <w:overflowPunct w:val="0"/>
              <w:spacing w:after="60"/>
              <w:textAlignment w:val="baseline"/>
              <w:rPr>
                <w:highlight w:val="yellow"/>
              </w:rPr>
            </w:pPr>
          </w:p>
          <w:p w14:paraId="49ADEC58" w14:textId="77777777" w:rsidR="00EA0C2E" w:rsidRPr="00416002" w:rsidRDefault="00EA0C2E" w:rsidP="00EA0C2E">
            <w:pPr>
              <w:overflowPunct w:val="0"/>
              <w:spacing w:after="60"/>
              <w:textAlignment w:val="baseline"/>
              <w:rPr>
                <w:highlight w:val="yellow"/>
              </w:rPr>
            </w:pPr>
          </w:p>
        </w:tc>
        <w:tc>
          <w:tcPr>
            <w:tcW w:w="2259" w:type="pct"/>
          </w:tcPr>
          <w:p w14:paraId="3050DB63" w14:textId="4CCDC5DF" w:rsidR="00F4742E" w:rsidRPr="007F0DE4" w:rsidRDefault="00F4742E" w:rsidP="005A389B">
            <w:r w:rsidRPr="007F0DE4">
              <w:t>§ 26.185(g)(2) states:</w:t>
            </w:r>
          </w:p>
          <w:p w14:paraId="28FD42A0" w14:textId="1DE1765E" w:rsidR="00F4742E" w:rsidRPr="00416002" w:rsidRDefault="00F4742E" w:rsidP="004A2463">
            <w:pPr>
              <w:rPr>
                <w:highlight w:val="yellow"/>
              </w:rPr>
            </w:pPr>
            <w:r w:rsidRPr="007F0DE4">
              <w:t>“If the</w:t>
            </w:r>
            <w:r w:rsidR="007C0858">
              <w:t xml:space="preserve"> results of the</w:t>
            </w:r>
            <w:r w:rsidR="005D123D" w:rsidRPr="0033499F">
              <w:t xml:space="preserve"> </w:t>
            </w:r>
            <w:r w:rsidRPr="007F0DE4">
              <w:t xml:space="preserve">special analysis </w:t>
            </w:r>
            <w:r w:rsidR="007C0858">
              <w:t xml:space="preserve">testing required by </w:t>
            </w:r>
            <w:r w:rsidRPr="007F0DE4">
              <w:t>§26.163(a)(2)</w:t>
            </w:r>
            <w:r w:rsidR="007F0DE4" w:rsidRPr="007F0DE4">
              <w:t xml:space="preserve"> </w:t>
            </w:r>
            <w:r w:rsidRPr="007F0DE4">
              <w:t>are positive, the MRO determines that there is no legitimate medical explanation for the presence of the drug(s) or drug metabolite(s) in the specimen, and a clinical examination, if required</w:t>
            </w:r>
            <w:r w:rsidR="00C9166E" w:rsidRPr="0080385B">
              <w:t xml:space="preserve">... </w:t>
            </w:r>
            <w:r w:rsidRPr="0080385B">
              <w:t>has been conducted</w:t>
            </w:r>
            <w:r w:rsidR="005D123D" w:rsidRPr="0080385B">
              <w:t>...</w:t>
            </w:r>
            <w:r w:rsidRPr="007F0DE4">
              <w:t xml:space="preserve">, the MRO shall determine whether the positive and dilute specimen is a refusal to test. If the MRO does not have sufficient reason to believe that the positive and dilute specimen is a subversion attempt, he or she shall determine that the drug test results are </w:t>
            </w:r>
            <w:r w:rsidR="00A364A4" w:rsidRPr="007F0DE4">
              <w:t>positive,</w:t>
            </w:r>
            <w:r w:rsidRPr="007F0DE4">
              <w:t xml:space="preserve"> and that the donor has violated the FFD policy.</w:t>
            </w:r>
            <w:r w:rsidR="0057322F">
              <w:t xml:space="preserve"> </w:t>
            </w:r>
            <w:r w:rsidRPr="007F0DE4">
              <w:t>When determining whether the donor has diluted the specimen in a subversion attempt, the MRO shall also consider the following circumstances, if applicable:</w:t>
            </w:r>
          </w:p>
          <w:p w14:paraId="16F1CFEA" w14:textId="0D2CE0CB" w:rsidR="00F4742E" w:rsidRPr="008201C0" w:rsidRDefault="00F4742E" w:rsidP="004A2463">
            <w:r w:rsidRPr="008201C0">
              <w:t>(</w:t>
            </w:r>
            <w:proofErr w:type="spellStart"/>
            <w:r w:rsidRPr="008201C0">
              <w:t>i</w:t>
            </w:r>
            <w:proofErr w:type="spellEnd"/>
            <w:r w:rsidRPr="008201C0">
              <w:t>) The donor has presented, at this or a previous collection, a urine specimen that the HHS</w:t>
            </w:r>
            <w:r w:rsidRPr="008201C0">
              <w:noBreakHyphen/>
              <w:t xml:space="preserve">certified laboratory reported as being substituted, adulterated, or invalid to the MRO and the MRO determined that there is no adequate technical or medical explanation for the </w:t>
            </w:r>
            <w:proofErr w:type="gramStart"/>
            <w:r w:rsidRPr="008201C0">
              <w:t>result;</w:t>
            </w:r>
            <w:proofErr w:type="gramEnd"/>
          </w:p>
          <w:p w14:paraId="55C20B0A" w14:textId="7367C851" w:rsidR="00F4742E" w:rsidRPr="008201C0" w:rsidRDefault="00F4742E" w:rsidP="004A2463">
            <w:r w:rsidRPr="008201C0">
              <w:t xml:space="preserve">(ii) The donor has presented a urine specimen of 30 mL or more that falls outside the required temperature range, even if a subsequent directly observed collection was </w:t>
            </w:r>
            <w:proofErr w:type="gramStart"/>
            <w:r w:rsidRPr="008201C0">
              <w:t>performed;</w:t>
            </w:r>
            <w:proofErr w:type="gramEnd"/>
            <w:r w:rsidRPr="008201C0">
              <w:t xml:space="preserve"> or</w:t>
            </w:r>
          </w:p>
          <w:p w14:paraId="102E5FF8" w14:textId="757BE67B" w:rsidR="00F4742E" w:rsidRPr="00416002" w:rsidRDefault="00F4742E" w:rsidP="004A2463">
            <w:pPr>
              <w:rPr>
                <w:highlight w:val="yellow"/>
              </w:rPr>
            </w:pPr>
            <w:r w:rsidRPr="008201C0">
              <w:t>(iii) The collector observed conduct indicating an attempt to dilute the specimen.”</w:t>
            </w:r>
          </w:p>
        </w:tc>
      </w:tr>
      <w:tr w:rsidR="00D85A08" w:rsidRPr="008968A5" w14:paraId="61E5CB90" w14:textId="77777777" w:rsidTr="0087062A">
        <w:trPr>
          <w:cantSplit/>
          <w:trHeight w:val="103"/>
        </w:trPr>
        <w:tc>
          <w:tcPr>
            <w:tcW w:w="317" w:type="pct"/>
          </w:tcPr>
          <w:p w14:paraId="3451B5F2" w14:textId="6D86B928" w:rsidR="00F4742E" w:rsidRPr="003905C5" w:rsidRDefault="00F4742E" w:rsidP="00496144">
            <w:pPr>
              <w:jc w:val="center"/>
            </w:pPr>
            <w:r w:rsidRPr="003905C5">
              <w:lastRenderedPageBreak/>
              <w:t>D</w:t>
            </w:r>
            <w:r w:rsidR="00EF3146" w:rsidRPr="003905C5">
              <w:t>5</w:t>
            </w:r>
          </w:p>
        </w:tc>
        <w:tc>
          <w:tcPr>
            <w:tcW w:w="956" w:type="pct"/>
          </w:tcPr>
          <w:p w14:paraId="3DBDD23E" w14:textId="42708E94" w:rsidR="00F4742E" w:rsidRPr="008968A5" w:rsidRDefault="00F4742E" w:rsidP="00776D49">
            <w:pPr>
              <w:tabs>
                <w:tab w:val="left" w:pos="8568"/>
              </w:tabs>
            </w:pPr>
            <w:r w:rsidRPr="00D1227F">
              <w:t xml:space="preserve">Before determining a donor violation of the FFD policy, what procedure must </w:t>
            </w:r>
            <w:r w:rsidR="007C0858">
              <w:t>the MRO</w:t>
            </w:r>
            <w:r w:rsidRPr="00D1227F">
              <w:t xml:space="preserve"> follow for a dilute specimen </w:t>
            </w:r>
            <w:r w:rsidR="007C0858">
              <w:t xml:space="preserve">that is also </w:t>
            </w:r>
            <w:r w:rsidR="00416002" w:rsidRPr="00D1227F">
              <w:t xml:space="preserve">positive for </w:t>
            </w:r>
            <w:r w:rsidR="007C0858" w:rsidRPr="00306C0D">
              <w:t xml:space="preserve">the opioids </w:t>
            </w:r>
            <w:r w:rsidR="00175DEE" w:rsidRPr="00D1227F">
              <w:t xml:space="preserve">morphine </w:t>
            </w:r>
            <w:r w:rsidR="000C1E14" w:rsidRPr="00306C0D">
              <w:t>and/</w:t>
            </w:r>
            <w:r w:rsidR="00175DEE" w:rsidRPr="00D1227F">
              <w:t xml:space="preserve">or codeine, </w:t>
            </w:r>
            <w:r w:rsidRPr="00D1227F">
              <w:t>or drugs or metabolites that indicate the use of prescription or over-the-counter medications?</w:t>
            </w:r>
          </w:p>
        </w:tc>
        <w:tc>
          <w:tcPr>
            <w:tcW w:w="1468" w:type="pct"/>
          </w:tcPr>
          <w:p w14:paraId="36375962" w14:textId="0DB88AFD" w:rsidR="00F4742E" w:rsidRPr="008968A5" w:rsidRDefault="00F4742E" w:rsidP="00C57945">
            <w:pPr>
              <w:keepNext/>
              <w:keepLines/>
              <w:numPr>
                <w:ilvl w:val="0"/>
                <w:numId w:val="3"/>
              </w:numPr>
              <w:tabs>
                <w:tab w:val="num" w:pos="380"/>
              </w:tabs>
              <w:overflowPunct w:val="0"/>
              <w:ind w:left="374"/>
              <w:textAlignment w:val="baseline"/>
            </w:pPr>
            <w:r w:rsidRPr="008968A5">
              <w:t xml:space="preserve">I or a qualified designee </w:t>
            </w:r>
            <w:r w:rsidR="00175DEE">
              <w:t xml:space="preserve">must </w:t>
            </w:r>
            <w:r w:rsidRPr="008968A5">
              <w:t xml:space="preserve">conduct a clinical examination for </w:t>
            </w:r>
            <w:r w:rsidR="00175DEE">
              <w:t xml:space="preserve">signs of </w:t>
            </w:r>
            <w:r w:rsidRPr="008968A5">
              <w:t>abuse of the substance</w:t>
            </w:r>
            <w:r w:rsidR="00175DEE">
              <w:t>(</w:t>
            </w:r>
            <w:r w:rsidRPr="008968A5">
              <w:t>s</w:t>
            </w:r>
            <w:r w:rsidR="00175DEE">
              <w:t>)</w:t>
            </w:r>
            <w:r w:rsidRPr="008968A5">
              <w:t>.</w:t>
            </w:r>
          </w:p>
          <w:p w14:paraId="046CDBAC" w14:textId="523DE065" w:rsidR="00F4742E" w:rsidRPr="008968A5" w:rsidRDefault="00F4742E" w:rsidP="00C57945">
            <w:pPr>
              <w:keepNext/>
              <w:keepLines/>
              <w:numPr>
                <w:ilvl w:val="0"/>
                <w:numId w:val="3"/>
              </w:numPr>
              <w:tabs>
                <w:tab w:val="num" w:pos="380"/>
              </w:tabs>
              <w:overflowPunct w:val="0"/>
              <w:ind w:left="374"/>
              <w:textAlignment w:val="baseline"/>
            </w:pPr>
            <w:r w:rsidRPr="008968A5">
              <w:t>No clinical examination is necessary if 6-AM is detected by the laboratory. I verify the test result as positive in this case.</w:t>
            </w:r>
          </w:p>
          <w:p w14:paraId="5F340B82" w14:textId="77777777" w:rsidR="00F4742E" w:rsidRPr="008968A5" w:rsidRDefault="00F4742E" w:rsidP="00C57945">
            <w:pPr>
              <w:keepNext/>
              <w:keepLines/>
              <w:numPr>
                <w:ilvl w:val="0"/>
                <w:numId w:val="3"/>
              </w:numPr>
              <w:tabs>
                <w:tab w:val="num" w:pos="380"/>
              </w:tabs>
              <w:overflowPunct w:val="0"/>
              <w:ind w:left="374"/>
              <w:textAlignment w:val="baseline"/>
            </w:pPr>
            <w:proofErr w:type="gramStart"/>
            <w:r w:rsidRPr="008968A5">
              <w:t>All of</w:t>
            </w:r>
            <w:proofErr w:type="gramEnd"/>
            <w:r w:rsidRPr="008968A5">
              <w:t xml:space="preserve"> the above.</w:t>
            </w:r>
          </w:p>
          <w:p w14:paraId="6AAA52A4"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259" w:type="pct"/>
          </w:tcPr>
          <w:p w14:paraId="2331444F" w14:textId="7BB8CB12" w:rsidR="00F4742E" w:rsidRPr="008968A5" w:rsidRDefault="00F4742E" w:rsidP="00EA0C2E">
            <w:r>
              <w:t>§ </w:t>
            </w:r>
            <w:r w:rsidRPr="008968A5">
              <w:t>26.185(g</w:t>
            </w:r>
            <w:proofErr w:type="gramStart"/>
            <w:r w:rsidRPr="008968A5">
              <w:t>)(</w:t>
            </w:r>
            <w:r w:rsidR="007C0858">
              <w:t xml:space="preserve"> 3</w:t>
            </w:r>
            <w:proofErr w:type="gramEnd"/>
            <w:r w:rsidRPr="008968A5">
              <w:t>) states:</w:t>
            </w:r>
          </w:p>
          <w:p w14:paraId="54873414" w14:textId="32D400DE" w:rsidR="00F4742E" w:rsidRPr="008968A5" w:rsidRDefault="00F4742E" w:rsidP="004A2463">
            <w:r w:rsidRPr="008968A5">
              <w:t xml:space="preserve">“If the drugs detected in a dilute specimen are </w:t>
            </w:r>
            <w:r w:rsidR="007C0858">
              <w:t xml:space="preserve">opioids </w:t>
            </w:r>
            <w:r w:rsidRPr="008968A5">
              <w:t>(</w:t>
            </w:r>
            <w:r w:rsidR="007C0858">
              <w:t xml:space="preserve">i.e., </w:t>
            </w:r>
            <w:r w:rsidRPr="008968A5">
              <w:t>morphine</w:t>
            </w:r>
            <w:r w:rsidR="00CF2477">
              <w:t xml:space="preserve"> </w:t>
            </w:r>
            <w:r w:rsidR="007C0858">
              <w:t>and</w:t>
            </w:r>
            <w:r w:rsidR="007C0858" w:rsidRPr="008968A5">
              <w:t>/</w:t>
            </w:r>
            <w:r w:rsidR="007C0858">
              <w:t>or</w:t>
            </w:r>
            <w:r w:rsidR="007C0858" w:rsidRPr="008968A5">
              <w:t xml:space="preserve"> </w:t>
            </w:r>
            <w:r w:rsidRPr="008968A5">
              <w:t xml:space="preserve">codeine), or if the drugs or metabolites detected indicate the use of prescription or over-the-counter medications, before determining that the donor has violated the FFD policy under paragraph (a) of this </w:t>
            </w:r>
            <w:r w:rsidR="0026251F">
              <w:t>section</w:t>
            </w:r>
            <w:r w:rsidRPr="008968A5">
              <w:t xml:space="preserve">, the MRO or his/her designee, who shall also be a licensed physician with knowledge of the clinical signs of drug abuse, shall conduct the clinical examination for abuse of these substances that is required in paragraph (j) of this </w:t>
            </w:r>
            <w:r w:rsidR="0026251F">
              <w:t>section</w:t>
            </w:r>
            <w:r w:rsidRPr="008968A5">
              <w:t xml:space="preserve">. </w:t>
            </w:r>
            <w:r w:rsidRPr="00FC56A9">
              <w:t>An evaluation for clinical evidence of abuse is not required if the laboratory confirms the presence of 6–AM</w:t>
            </w:r>
            <w:r w:rsidRPr="008968A5">
              <w:t xml:space="preserve"> (i.e., the presence of this metabolite is proof of heroin use) in the dilute specimen.</w:t>
            </w:r>
            <w:r w:rsidR="000B254B">
              <w:t>”</w:t>
            </w:r>
          </w:p>
        </w:tc>
      </w:tr>
      <w:tr w:rsidR="00D85A08" w:rsidRPr="008968A5" w14:paraId="4747DF6B" w14:textId="77777777" w:rsidTr="0087062A">
        <w:trPr>
          <w:cantSplit/>
          <w:trHeight w:val="103"/>
        </w:trPr>
        <w:tc>
          <w:tcPr>
            <w:tcW w:w="317" w:type="pct"/>
          </w:tcPr>
          <w:p w14:paraId="47BF4D85" w14:textId="7601758B" w:rsidR="00F4742E" w:rsidRPr="003905C5" w:rsidRDefault="00F4742E" w:rsidP="00496144">
            <w:pPr>
              <w:jc w:val="center"/>
            </w:pPr>
            <w:r w:rsidRPr="003905C5">
              <w:t>D</w:t>
            </w:r>
            <w:r w:rsidR="007C0858" w:rsidRPr="003905C5">
              <w:t>6</w:t>
            </w:r>
          </w:p>
        </w:tc>
        <w:tc>
          <w:tcPr>
            <w:tcW w:w="956" w:type="pct"/>
          </w:tcPr>
          <w:p w14:paraId="110DCAF9" w14:textId="77777777" w:rsidR="00F4742E" w:rsidRPr="008968A5" w:rsidRDefault="00F4742E" w:rsidP="00776D49">
            <w:r w:rsidRPr="008968A5">
              <w:t xml:space="preserve">Is an MRO review required for a dilute negative specimen result? </w:t>
            </w:r>
          </w:p>
        </w:tc>
        <w:tc>
          <w:tcPr>
            <w:tcW w:w="1468" w:type="pct"/>
          </w:tcPr>
          <w:p w14:paraId="59307C43" w14:textId="7B537675" w:rsidR="00F4742E" w:rsidRPr="008968A5" w:rsidRDefault="00F4742E" w:rsidP="00C57945">
            <w:pPr>
              <w:keepNext/>
              <w:keepLines/>
              <w:numPr>
                <w:ilvl w:val="0"/>
                <w:numId w:val="3"/>
              </w:numPr>
              <w:tabs>
                <w:tab w:val="num" w:pos="380"/>
              </w:tabs>
              <w:overflowPunct w:val="0"/>
              <w:ind w:left="374"/>
              <w:textAlignment w:val="baseline"/>
            </w:pPr>
            <w:r w:rsidRPr="008968A5">
              <w:t>No</w:t>
            </w:r>
            <w:r>
              <w:t xml:space="preserve">, </w:t>
            </w:r>
            <w:r w:rsidR="00416002">
              <w:t>my staff can review a dilute negative result</w:t>
            </w:r>
            <w:r>
              <w:t>.</w:t>
            </w:r>
          </w:p>
          <w:p w14:paraId="341BECF5" w14:textId="77777777" w:rsidR="00F4742E" w:rsidRPr="008968A5" w:rsidRDefault="00F4742E" w:rsidP="00C57945">
            <w:pPr>
              <w:keepNext/>
              <w:keepLines/>
              <w:numPr>
                <w:ilvl w:val="0"/>
                <w:numId w:val="3"/>
              </w:numPr>
              <w:tabs>
                <w:tab w:val="num" w:pos="380"/>
              </w:tabs>
              <w:overflowPunct w:val="0"/>
              <w:ind w:left="374"/>
              <w:textAlignment w:val="baseline"/>
            </w:pPr>
            <w:r w:rsidRPr="008968A5">
              <w:t>No, but I review all drug test results.</w:t>
            </w:r>
          </w:p>
          <w:p w14:paraId="2E5E4BF2" w14:textId="77777777" w:rsidR="00F4742E" w:rsidRPr="008968A5" w:rsidRDefault="00F4742E" w:rsidP="00C57945">
            <w:pPr>
              <w:keepNext/>
              <w:keepLines/>
              <w:numPr>
                <w:ilvl w:val="0"/>
                <w:numId w:val="3"/>
              </w:numPr>
              <w:tabs>
                <w:tab w:val="num" w:pos="380"/>
              </w:tabs>
              <w:overflowPunct w:val="0"/>
              <w:ind w:left="374"/>
              <w:textAlignment w:val="baseline"/>
            </w:pPr>
            <w:r w:rsidRPr="008968A5">
              <w:t>Yes.</w:t>
            </w:r>
          </w:p>
          <w:p w14:paraId="72944DB1" w14:textId="77777777" w:rsidR="00F4742E" w:rsidRDefault="00F4742E" w:rsidP="00C57945">
            <w:pPr>
              <w:keepNext/>
              <w:keepLines/>
              <w:numPr>
                <w:ilvl w:val="0"/>
                <w:numId w:val="3"/>
              </w:numPr>
              <w:tabs>
                <w:tab w:val="num" w:pos="380"/>
              </w:tabs>
              <w:overflowPunct w:val="0"/>
              <w:ind w:left="374"/>
              <w:textAlignment w:val="baseline"/>
            </w:pPr>
            <w:r>
              <w:t>Other:</w:t>
            </w:r>
          </w:p>
          <w:p w14:paraId="66F71F65" w14:textId="77777777" w:rsidR="00F4742E" w:rsidRDefault="00F4742E" w:rsidP="00C57945">
            <w:pPr>
              <w:overflowPunct w:val="0"/>
              <w:ind w:left="432"/>
              <w:textAlignment w:val="baseline"/>
            </w:pPr>
          </w:p>
          <w:p w14:paraId="317C5FFA" w14:textId="77777777" w:rsidR="009C187B" w:rsidRDefault="009C187B" w:rsidP="009C187B">
            <w:pPr>
              <w:overflowPunct w:val="0"/>
              <w:spacing w:after="60"/>
              <w:ind w:left="432"/>
              <w:textAlignment w:val="baseline"/>
            </w:pPr>
          </w:p>
          <w:p w14:paraId="3E7563C8" w14:textId="77777777" w:rsidR="009C187B" w:rsidRPr="008C015B" w:rsidRDefault="009C187B" w:rsidP="009C187B">
            <w:pPr>
              <w:overflowPunct w:val="0"/>
              <w:spacing w:after="60"/>
              <w:ind w:left="432"/>
              <w:textAlignment w:val="baseline"/>
            </w:pPr>
          </w:p>
        </w:tc>
        <w:tc>
          <w:tcPr>
            <w:tcW w:w="2259" w:type="pct"/>
          </w:tcPr>
          <w:p w14:paraId="46707F79" w14:textId="4B7BF2CF" w:rsidR="00416002" w:rsidRDefault="00416002" w:rsidP="0074729A">
            <w:r>
              <w:t>§ 26.183(d)(</w:t>
            </w:r>
            <w:r w:rsidR="001276A0">
              <w:t>2</w:t>
            </w:r>
            <w:r>
              <w:t>)</w:t>
            </w:r>
            <w:r w:rsidRPr="006B651A">
              <w:t>(</w:t>
            </w:r>
            <w:proofErr w:type="spellStart"/>
            <w:r w:rsidRPr="006B651A">
              <w:t>i</w:t>
            </w:r>
            <w:proofErr w:type="spellEnd"/>
            <w:r w:rsidRPr="006B651A">
              <w:t>)</w:t>
            </w:r>
            <w:r>
              <w:t xml:space="preserve"> states:</w:t>
            </w:r>
            <w:r w:rsidR="0057322F">
              <w:t xml:space="preserve"> </w:t>
            </w:r>
            <w:r w:rsidR="00375169">
              <w:br/>
            </w:r>
            <w:r>
              <w:t>“</w:t>
            </w:r>
            <w:r w:rsidRPr="006B651A">
              <w:t>The staff under the direction of the MRO may receive, review, and report negative test results to the licensee's or other entity's designated representative.</w:t>
            </w:r>
            <w:r>
              <w:t>”</w:t>
            </w:r>
          </w:p>
          <w:p w14:paraId="64D7161A" w14:textId="77777777" w:rsidR="00416002" w:rsidRDefault="00416002" w:rsidP="0074729A"/>
          <w:p w14:paraId="1C0357B1" w14:textId="1AF78573" w:rsidR="00F4742E" w:rsidRPr="008968A5" w:rsidRDefault="00F4742E" w:rsidP="00EA0C2E">
            <w:r>
              <w:t>§ </w:t>
            </w:r>
            <w:r w:rsidRPr="008968A5">
              <w:t>26.185(g</w:t>
            </w:r>
            <w:r w:rsidR="00951B37" w:rsidRPr="008968A5">
              <w:t>)(</w:t>
            </w:r>
            <w:r w:rsidR="00951B37">
              <w:t>4</w:t>
            </w:r>
            <w:r w:rsidRPr="008968A5">
              <w:t xml:space="preserve">) states: </w:t>
            </w:r>
            <w:r w:rsidR="00375169">
              <w:br/>
            </w:r>
            <w:r w:rsidRPr="008968A5">
              <w:t xml:space="preserve">“An MRO review is not required for specimens that the </w:t>
            </w:r>
            <w:r>
              <w:t>HHS</w:t>
            </w:r>
            <w:r>
              <w:noBreakHyphen/>
            </w:r>
            <w:r w:rsidRPr="008968A5">
              <w:t>certified laboratory reports as negative and dilute.</w:t>
            </w:r>
            <w:r w:rsidR="0057322F">
              <w:t xml:space="preserve"> </w:t>
            </w:r>
            <w:r w:rsidRPr="008968A5">
              <w:t>The licensee or other entity may not take any administrative actions or impose any sanctions on a donor who submits a negative and dilute specimen.</w:t>
            </w:r>
            <w:r w:rsidR="00475BA4">
              <w:t>”</w:t>
            </w:r>
          </w:p>
        </w:tc>
      </w:tr>
      <w:tr w:rsidR="00D85A08" w:rsidRPr="008968A5" w14:paraId="06D6C176" w14:textId="77777777" w:rsidTr="0087062A">
        <w:trPr>
          <w:cantSplit/>
          <w:trHeight w:val="103"/>
        </w:trPr>
        <w:tc>
          <w:tcPr>
            <w:tcW w:w="317" w:type="pct"/>
          </w:tcPr>
          <w:p w14:paraId="2B52D59A" w14:textId="56D78B9E" w:rsidR="00F4742E" w:rsidRPr="003905C5" w:rsidRDefault="00F4742E" w:rsidP="00496144">
            <w:pPr>
              <w:jc w:val="center"/>
            </w:pPr>
            <w:r w:rsidRPr="003905C5">
              <w:lastRenderedPageBreak/>
              <w:t>D</w:t>
            </w:r>
            <w:r w:rsidR="00EF3146" w:rsidRPr="003905C5">
              <w:t>7</w:t>
            </w:r>
          </w:p>
        </w:tc>
        <w:tc>
          <w:tcPr>
            <w:tcW w:w="956" w:type="pct"/>
          </w:tcPr>
          <w:p w14:paraId="23D94499" w14:textId="0F8719A9" w:rsidR="00F4742E" w:rsidRPr="008968A5" w:rsidRDefault="00F4742E" w:rsidP="00776D49">
            <w:r w:rsidRPr="008968A5">
              <w:t xml:space="preserve">What </w:t>
            </w:r>
            <w:r w:rsidR="007C0858">
              <w:t>steps must</w:t>
            </w:r>
            <w:r w:rsidR="0057322F">
              <w:t xml:space="preserve"> </w:t>
            </w:r>
            <w:r w:rsidRPr="008968A5">
              <w:t xml:space="preserve">the MRO </w:t>
            </w:r>
            <w:r w:rsidR="007C0858">
              <w:t xml:space="preserve">take when </w:t>
            </w:r>
            <w:r w:rsidRPr="008968A5">
              <w:t xml:space="preserve">a substituted or adulterated specimen test result </w:t>
            </w:r>
            <w:r w:rsidR="007C0858">
              <w:t>is</w:t>
            </w:r>
            <w:r w:rsidR="007C0858" w:rsidRPr="008968A5">
              <w:t xml:space="preserve"> </w:t>
            </w:r>
            <w:r w:rsidRPr="008968A5">
              <w:t xml:space="preserve">received from the HHS-certified laboratory? </w:t>
            </w:r>
          </w:p>
        </w:tc>
        <w:tc>
          <w:tcPr>
            <w:tcW w:w="1468" w:type="pct"/>
          </w:tcPr>
          <w:p w14:paraId="61295847" w14:textId="08A30231" w:rsidR="00F4742E" w:rsidRPr="008968A5" w:rsidRDefault="00F4742E" w:rsidP="00C57945">
            <w:pPr>
              <w:keepNext/>
              <w:keepLines/>
              <w:numPr>
                <w:ilvl w:val="0"/>
                <w:numId w:val="3"/>
              </w:numPr>
              <w:tabs>
                <w:tab w:val="num" w:pos="380"/>
              </w:tabs>
              <w:overflowPunct w:val="0"/>
              <w:ind w:left="374"/>
              <w:textAlignment w:val="baseline"/>
            </w:pPr>
            <w:r w:rsidRPr="008968A5">
              <w:t>The MRO stated the correct two steps</w:t>
            </w:r>
            <w:r w:rsidR="00D957FF">
              <w:t>:</w:t>
            </w:r>
          </w:p>
          <w:p w14:paraId="0A2C8C90" w14:textId="4CF031E6" w:rsidR="00F4742E" w:rsidRPr="008968A5" w:rsidRDefault="00F4742E" w:rsidP="00C57945">
            <w:pPr>
              <w:ind w:left="432"/>
            </w:pPr>
            <w:r w:rsidRPr="008968A5">
              <w:t xml:space="preserve">(1) Conduct an interview with the donor to evaluate if legitimate medical </w:t>
            </w:r>
            <w:r w:rsidR="007C0858">
              <w:t xml:space="preserve">explanation </w:t>
            </w:r>
            <w:r w:rsidRPr="008968A5">
              <w:t xml:space="preserve">exists </w:t>
            </w:r>
            <w:r w:rsidR="006D347C">
              <w:t>for</w:t>
            </w:r>
            <w:r w:rsidR="0057322F">
              <w:t xml:space="preserve"> </w:t>
            </w:r>
            <w:r w:rsidRPr="008968A5">
              <w:t xml:space="preserve">the test </w:t>
            </w:r>
            <w:proofErr w:type="gramStart"/>
            <w:r w:rsidRPr="008968A5">
              <w:t>result;</w:t>
            </w:r>
            <w:proofErr w:type="gramEnd"/>
          </w:p>
          <w:p w14:paraId="6A1931F3" w14:textId="4BE44ABD" w:rsidR="00F4742E" w:rsidRPr="008968A5" w:rsidRDefault="00F4742E" w:rsidP="00C57945">
            <w:pPr>
              <w:ind w:left="432"/>
            </w:pPr>
            <w:r w:rsidRPr="008968A5">
              <w:t xml:space="preserve">(2) Verify the test result as substituted or adulterated if no legitimate medical </w:t>
            </w:r>
            <w:r w:rsidR="007C0858">
              <w:t>explanation</w:t>
            </w:r>
            <w:r w:rsidR="007C0858" w:rsidRPr="008968A5" w:rsidDel="00245D14">
              <w:t xml:space="preserve"> </w:t>
            </w:r>
            <w:r w:rsidRPr="008968A5">
              <w:t>exists.</w:t>
            </w:r>
          </w:p>
          <w:p w14:paraId="639E159C" w14:textId="77777777" w:rsidR="00F4742E" w:rsidRPr="008968A5" w:rsidRDefault="00F4742E" w:rsidP="00C57945">
            <w:pPr>
              <w:keepNext/>
              <w:keepLines/>
              <w:numPr>
                <w:ilvl w:val="0"/>
                <w:numId w:val="3"/>
              </w:numPr>
              <w:tabs>
                <w:tab w:val="num" w:pos="380"/>
              </w:tabs>
              <w:overflowPunct w:val="0"/>
              <w:ind w:left="374"/>
              <w:textAlignment w:val="baseline"/>
            </w:pPr>
            <w:r>
              <w:t>Other:</w:t>
            </w:r>
          </w:p>
          <w:p w14:paraId="42AFF5D0" w14:textId="77777777" w:rsidR="00F4742E" w:rsidRPr="008968A5" w:rsidRDefault="00F4742E" w:rsidP="00C57945"/>
          <w:p w14:paraId="7375F4DE" w14:textId="77777777" w:rsidR="00F4742E" w:rsidRPr="008968A5" w:rsidRDefault="00F4742E" w:rsidP="00C57945"/>
          <w:p w14:paraId="0F3FCD5B" w14:textId="77777777" w:rsidR="00F4742E" w:rsidRPr="008968A5" w:rsidRDefault="00F4742E" w:rsidP="004A2463"/>
        </w:tc>
        <w:tc>
          <w:tcPr>
            <w:tcW w:w="2259" w:type="pct"/>
          </w:tcPr>
          <w:p w14:paraId="1DB5D455" w14:textId="4344295C" w:rsidR="00F4742E" w:rsidRPr="008968A5" w:rsidRDefault="00F4742E" w:rsidP="004A2463">
            <w:pPr>
              <w:rPr>
                <w:u w:val="single"/>
              </w:rPr>
            </w:pPr>
            <w:r w:rsidRPr="008968A5">
              <w:rPr>
                <w:u w:val="single"/>
              </w:rPr>
              <w:t xml:space="preserve">Substituted </w:t>
            </w:r>
            <w:r w:rsidR="00C9174B">
              <w:rPr>
                <w:u w:val="single"/>
              </w:rPr>
              <w:t>s</w:t>
            </w:r>
            <w:r w:rsidRPr="008968A5">
              <w:rPr>
                <w:u w:val="single"/>
              </w:rPr>
              <w:t>pecimen</w:t>
            </w:r>
          </w:p>
          <w:p w14:paraId="639F842A" w14:textId="7B6DEFFA" w:rsidR="00F4742E" w:rsidRPr="008968A5" w:rsidRDefault="00F4742E" w:rsidP="004A2463">
            <w:r>
              <w:t>§ </w:t>
            </w:r>
            <w:r w:rsidRPr="008968A5">
              <w:t>26.185(h)(1) states:</w:t>
            </w:r>
          </w:p>
          <w:p w14:paraId="6B536A76" w14:textId="346AD8B1" w:rsidR="00F4742E" w:rsidRDefault="00F4742E" w:rsidP="004A2463">
            <w:r w:rsidRPr="008968A5">
              <w:t xml:space="preserve">“If the </w:t>
            </w:r>
            <w:r>
              <w:t>HHS</w:t>
            </w:r>
            <w:r>
              <w:noBreakHyphen/>
            </w:r>
            <w:r w:rsidRPr="008968A5">
              <w:t>certified laboratory reports a specimen as substituted</w:t>
            </w:r>
            <w:r w:rsidR="00F95931">
              <w:t>...</w:t>
            </w:r>
            <w:r w:rsidRPr="008968A5">
              <w:t xml:space="preserve"> the MRO shall contact the donor and offer the donor an opportunity to provide a legitimate medical explanation for the substituted result.</w:t>
            </w:r>
            <w:r>
              <w:t>”</w:t>
            </w:r>
          </w:p>
          <w:p w14:paraId="799E1D71" w14:textId="57D82188" w:rsidR="00F4742E" w:rsidRPr="008968A5" w:rsidRDefault="00F4742E" w:rsidP="000336AD"/>
          <w:p w14:paraId="41DC5E41" w14:textId="35B725AA" w:rsidR="00F4742E" w:rsidRPr="008968A5" w:rsidRDefault="00F4742E" w:rsidP="000336AD">
            <w:pPr>
              <w:rPr>
                <w:rFonts w:cs="Melior"/>
                <w:szCs w:val="18"/>
              </w:rPr>
            </w:pPr>
            <w:r>
              <w:t>§ </w:t>
            </w:r>
            <w:r w:rsidRPr="008968A5">
              <w:t>26.185(h)(2) states:</w:t>
            </w:r>
            <w:r w:rsidR="0057322F">
              <w:t xml:space="preserve"> </w:t>
            </w:r>
            <w:r>
              <w:br/>
            </w:r>
            <w:r w:rsidRPr="008968A5">
              <w:t>“</w:t>
            </w:r>
            <w:r w:rsidRPr="008968A5">
              <w:rPr>
                <w:rFonts w:cs="Melior"/>
                <w:szCs w:val="18"/>
              </w:rPr>
              <w:t>If the MRO determines that there is no legitimate medical explanation for the substituted test result, the MRO shall report to the licensee or other entity that the specimen was substituted.”</w:t>
            </w:r>
          </w:p>
          <w:p w14:paraId="3E18B429" w14:textId="77777777" w:rsidR="00F4742E" w:rsidRPr="008968A5" w:rsidRDefault="00F4742E" w:rsidP="000336AD">
            <w:pPr>
              <w:rPr>
                <w:rFonts w:cs="Melior"/>
                <w:szCs w:val="18"/>
              </w:rPr>
            </w:pPr>
          </w:p>
          <w:p w14:paraId="54C46CD9" w14:textId="203B3579" w:rsidR="00F4742E" w:rsidRPr="008968A5" w:rsidRDefault="00F4742E" w:rsidP="000336AD">
            <w:pPr>
              <w:rPr>
                <w:rFonts w:cs="Melior"/>
                <w:szCs w:val="18"/>
                <w:u w:val="single"/>
              </w:rPr>
            </w:pPr>
            <w:r w:rsidRPr="008968A5">
              <w:rPr>
                <w:rFonts w:cs="Melior"/>
                <w:szCs w:val="18"/>
                <w:u w:val="single"/>
              </w:rPr>
              <w:t xml:space="preserve">Adulterated </w:t>
            </w:r>
            <w:r w:rsidR="00C9174B">
              <w:rPr>
                <w:rFonts w:cs="Melior"/>
                <w:szCs w:val="18"/>
                <w:u w:val="single"/>
              </w:rPr>
              <w:t>s</w:t>
            </w:r>
            <w:r w:rsidRPr="008968A5">
              <w:rPr>
                <w:rFonts w:cs="Melior"/>
                <w:szCs w:val="18"/>
                <w:u w:val="single"/>
              </w:rPr>
              <w:t>pecimen</w:t>
            </w:r>
          </w:p>
          <w:p w14:paraId="0E90A683" w14:textId="439C54BD" w:rsidR="00F4742E" w:rsidRPr="008968A5" w:rsidRDefault="00F4742E" w:rsidP="000336AD">
            <w:r>
              <w:t>§ </w:t>
            </w:r>
            <w:r w:rsidRPr="008968A5">
              <w:t>26.185(</w:t>
            </w:r>
            <w:proofErr w:type="spellStart"/>
            <w:r w:rsidRPr="008968A5">
              <w:t>i</w:t>
            </w:r>
            <w:proofErr w:type="spellEnd"/>
            <w:r w:rsidRPr="008968A5">
              <w:t>)(1) states:</w:t>
            </w:r>
          </w:p>
          <w:p w14:paraId="5E50B5B9" w14:textId="32DCC2B3" w:rsidR="00F4742E" w:rsidRDefault="00F4742E" w:rsidP="00963F0B">
            <w:r w:rsidRPr="008968A5">
              <w:t xml:space="preserve">“If the </w:t>
            </w:r>
            <w:r>
              <w:t>HHS</w:t>
            </w:r>
            <w:r>
              <w:noBreakHyphen/>
            </w:r>
            <w:r w:rsidRPr="008968A5">
              <w:t>certified laboratory reports a specimen as adulterated with a specific substance, the MRO shall contact the donor and offer the donor an opportunity to provide a legitimate medical explanation for the substituted result.</w:t>
            </w:r>
            <w:r w:rsidR="000B254B">
              <w:t>”</w:t>
            </w:r>
          </w:p>
          <w:p w14:paraId="595854A5" w14:textId="77777777" w:rsidR="00F4742E" w:rsidRPr="008968A5" w:rsidRDefault="00F4742E" w:rsidP="00963F0B">
            <w:pPr>
              <w:rPr>
                <w:rFonts w:cs="Melior"/>
                <w:szCs w:val="18"/>
              </w:rPr>
            </w:pPr>
          </w:p>
          <w:p w14:paraId="2CB42100" w14:textId="0D7214FB" w:rsidR="00F4742E" w:rsidRPr="008968A5" w:rsidRDefault="00F4742E" w:rsidP="00963F0B">
            <w:r>
              <w:t>§ </w:t>
            </w:r>
            <w:r w:rsidRPr="008968A5">
              <w:t>26.185(</w:t>
            </w:r>
            <w:proofErr w:type="spellStart"/>
            <w:r w:rsidRPr="008968A5">
              <w:t>i</w:t>
            </w:r>
            <w:proofErr w:type="spellEnd"/>
            <w:r w:rsidRPr="008968A5">
              <w:t>)(2) states:</w:t>
            </w:r>
            <w:r w:rsidR="0057322F">
              <w:t xml:space="preserve"> </w:t>
            </w:r>
          </w:p>
          <w:p w14:paraId="1562B56D" w14:textId="2806E5BB" w:rsidR="009C187B" w:rsidRPr="00E373B5" w:rsidRDefault="00F4742E" w:rsidP="009C187B">
            <w:pPr>
              <w:rPr>
                <w:rFonts w:cs="Melior"/>
                <w:szCs w:val="18"/>
              </w:rPr>
            </w:pPr>
            <w:r w:rsidRPr="008968A5">
              <w:t>“</w:t>
            </w:r>
            <w:r w:rsidRPr="008968A5">
              <w:rPr>
                <w:rFonts w:cs="Melior"/>
                <w:szCs w:val="18"/>
              </w:rPr>
              <w:t xml:space="preserve">If the MRO determines that there is no legitimate medical explanation for the adulterated test result, the MRO shall report to the licensee or other entity that the specimen </w:t>
            </w:r>
            <w:r w:rsidR="0091762A">
              <w:rPr>
                <w:rFonts w:cs="Melior"/>
                <w:szCs w:val="18"/>
              </w:rPr>
              <w:t>is</w:t>
            </w:r>
            <w:r w:rsidRPr="008968A5">
              <w:rPr>
                <w:rFonts w:cs="Melior"/>
                <w:szCs w:val="18"/>
              </w:rPr>
              <w:t xml:space="preserve"> adulterated.”</w:t>
            </w:r>
          </w:p>
        </w:tc>
      </w:tr>
      <w:tr w:rsidR="00D85A08" w:rsidRPr="008968A5" w14:paraId="0E82D4DC" w14:textId="77777777" w:rsidTr="0087062A">
        <w:trPr>
          <w:cantSplit/>
          <w:trHeight w:val="103"/>
        </w:trPr>
        <w:tc>
          <w:tcPr>
            <w:tcW w:w="317" w:type="pct"/>
          </w:tcPr>
          <w:p w14:paraId="77C87B72" w14:textId="294FA7D5" w:rsidR="00F4742E" w:rsidRPr="003905C5" w:rsidRDefault="00F4742E" w:rsidP="00496144">
            <w:pPr>
              <w:jc w:val="center"/>
            </w:pPr>
            <w:r w:rsidRPr="003905C5">
              <w:lastRenderedPageBreak/>
              <w:t>D</w:t>
            </w:r>
            <w:r w:rsidR="007C0858" w:rsidRPr="003905C5">
              <w:t>8</w:t>
            </w:r>
          </w:p>
        </w:tc>
        <w:tc>
          <w:tcPr>
            <w:tcW w:w="956" w:type="pct"/>
          </w:tcPr>
          <w:p w14:paraId="6134AB5D" w14:textId="77777777" w:rsidR="00F4742E" w:rsidRPr="008968A5" w:rsidRDefault="00F4742E" w:rsidP="00776D49">
            <w:r w:rsidRPr="008968A5">
              <w:t>Who has the burden of proof regarding substituted or adulterated test results (the MRO or the donor)?</w:t>
            </w:r>
          </w:p>
          <w:p w14:paraId="3C9EFECE" w14:textId="77777777" w:rsidR="00F4742E" w:rsidRPr="008968A5" w:rsidRDefault="00F4742E" w:rsidP="0074729A">
            <w:pPr>
              <w:tabs>
                <w:tab w:val="left" w:pos="8568"/>
              </w:tabs>
            </w:pPr>
          </w:p>
        </w:tc>
        <w:tc>
          <w:tcPr>
            <w:tcW w:w="1468" w:type="pct"/>
          </w:tcPr>
          <w:p w14:paraId="3AA1ED84" w14:textId="4005FFB1" w:rsidR="00F4742E" w:rsidRDefault="00F4742E" w:rsidP="00C57945">
            <w:pPr>
              <w:keepNext/>
              <w:keepLines/>
              <w:numPr>
                <w:ilvl w:val="0"/>
                <w:numId w:val="3"/>
              </w:numPr>
              <w:tabs>
                <w:tab w:val="num" w:pos="380"/>
              </w:tabs>
              <w:overflowPunct w:val="0"/>
              <w:ind w:left="374"/>
              <w:textAlignment w:val="baseline"/>
            </w:pPr>
            <w:r w:rsidRPr="008968A5">
              <w:t>The donor has the burden of proof and must provide legitimate medical evidence to the MRO within</w:t>
            </w:r>
          </w:p>
          <w:p w14:paraId="7121C222" w14:textId="54366837" w:rsidR="00F4742E" w:rsidRPr="008968A5" w:rsidRDefault="00F4742E" w:rsidP="00306C0D">
            <w:pPr>
              <w:keepNext/>
              <w:keepLines/>
              <w:overflowPunct w:val="0"/>
              <w:ind w:left="374"/>
              <w:textAlignment w:val="baseline"/>
            </w:pPr>
            <w:r w:rsidRPr="008968A5">
              <w:t>5 business days of the specimen</w:t>
            </w:r>
            <w:r>
              <w:t xml:space="preserve"> </w:t>
            </w:r>
            <w:r w:rsidR="00175DEE">
              <w:t xml:space="preserve">collection </w:t>
            </w:r>
            <w:r w:rsidRPr="008968A5">
              <w:t>date.</w:t>
            </w:r>
          </w:p>
          <w:p w14:paraId="372182BF" w14:textId="412EFE7F" w:rsidR="00F4742E" w:rsidRPr="008968A5" w:rsidRDefault="00F4742E" w:rsidP="00C57945">
            <w:pPr>
              <w:keepNext/>
              <w:keepLines/>
              <w:numPr>
                <w:ilvl w:val="0"/>
                <w:numId w:val="3"/>
              </w:numPr>
              <w:tabs>
                <w:tab w:val="num" w:pos="380"/>
              </w:tabs>
              <w:overflowPunct w:val="0"/>
              <w:ind w:left="374"/>
              <w:textAlignment w:val="baseline"/>
            </w:pPr>
            <w:r w:rsidRPr="008968A5">
              <w:t>The MRO has the burden of proof.</w:t>
            </w:r>
          </w:p>
          <w:p w14:paraId="1BA19E8C" w14:textId="77777777" w:rsidR="00F4742E" w:rsidRPr="007C7B42" w:rsidRDefault="00F4742E" w:rsidP="00C57945">
            <w:pPr>
              <w:keepNext/>
              <w:keepLines/>
              <w:numPr>
                <w:ilvl w:val="0"/>
                <w:numId w:val="3"/>
              </w:numPr>
              <w:tabs>
                <w:tab w:val="num" w:pos="380"/>
              </w:tabs>
              <w:overflowPunct w:val="0"/>
              <w:ind w:left="374"/>
              <w:textAlignment w:val="baseline"/>
            </w:pPr>
            <w:r>
              <w:t>Other:</w:t>
            </w:r>
          </w:p>
          <w:p w14:paraId="224C2D70" w14:textId="77777777" w:rsidR="00F4742E" w:rsidRPr="008968A5" w:rsidRDefault="00F4742E" w:rsidP="005A389B"/>
          <w:p w14:paraId="5F77ED97" w14:textId="77777777" w:rsidR="00F4742E" w:rsidRPr="002B32F4" w:rsidRDefault="00F4742E" w:rsidP="004A2463"/>
          <w:p w14:paraId="16E293C6" w14:textId="77777777" w:rsidR="00F4742E" w:rsidRPr="002B32F4" w:rsidRDefault="00F4742E" w:rsidP="004A2463"/>
        </w:tc>
        <w:tc>
          <w:tcPr>
            <w:tcW w:w="2259" w:type="pct"/>
          </w:tcPr>
          <w:p w14:paraId="0D4BC536" w14:textId="42E615C5" w:rsidR="00F4742E" w:rsidRPr="008968A5" w:rsidRDefault="00F4742E" w:rsidP="004A2463">
            <w:r>
              <w:t>§ </w:t>
            </w:r>
            <w:r w:rsidRPr="008968A5">
              <w:t>26.185(h)(1) states:</w:t>
            </w:r>
          </w:p>
          <w:p w14:paraId="2ED95786" w14:textId="091839F6" w:rsidR="00F4742E" w:rsidRDefault="00F4742E" w:rsidP="000336AD">
            <w:r w:rsidRPr="008968A5">
              <w:t>“The burden of proof resides solely with the donor, who must provide legitimate medical evidence within 5</w:t>
            </w:r>
            <w:r w:rsidR="00175DEE">
              <w:t> </w:t>
            </w:r>
            <w:r w:rsidRPr="008968A5">
              <w:t xml:space="preserve">business days that he or she produced the specimen for which the </w:t>
            </w:r>
            <w:r>
              <w:t>HHS</w:t>
            </w:r>
            <w:r>
              <w:noBreakHyphen/>
            </w:r>
            <w:r w:rsidRPr="008968A5">
              <w:t xml:space="preserve">certified laboratory reported a </w:t>
            </w:r>
            <w:r w:rsidRPr="00306C0D">
              <w:rPr>
                <w:u w:val="single"/>
              </w:rPr>
              <w:t>substituted result</w:t>
            </w:r>
            <w:r w:rsidRPr="008968A5">
              <w:t>.”</w:t>
            </w:r>
          </w:p>
          <w:p w14:paraId="62FF7E47" w14:textId="044B54A1" w:rsidR="00F4742E" w:rsidRPr="008968A5" w:rsidRDefault="00F4742E" w:rsidP="000336AD"/>
          <w:p w14:paraId="7E9C5862" w14:textId="0FDDF2EC" w:rsidR="00F4742E" w:rsidRPr="008968A5" w:rsidRDefault="00F4742E" w:rsidP="000336AD">
            <w:r>
              <w:t>§ </w:t>
            </w:r>
            <w:r w:rsidRPr="008968A5">
              <w:t>26.185(</w:t>
            </w:r>
            <w:proofErr w:type="spellStart"/>
            <w:r w:rsidRPr="008968A5">
              <w:t>i</w:t>
            </w:r>
            <w:proofErr w:type="spellEnd"/>
            <w:r w:rsidRPr="008968A5">
              <w:t>)(1) states:</w:t>
            </w:r>
          </w:p>
          <w:p w14:paraId="4EF7ABB3" w14:textId="632152BA" w:rsidR="00F4742E" w:rsidRPr="008968A5" w:rsidRDefault="00F4742E" w:rsidP="000336AD">
            <w:r w:rsidRPr="008968A5">
              <w:t>“The burden of proof resides solely with the donor, who must provide legitimate medical evidence within 5</w:t>
            </w:r>
            <w:r w:rsidR="00175DEE">
              <w:t> </w:t>
            </w:r>
            <w:r w:rsidRPr="008968A5">
              <w:t xml:space="preserve">business days that he or she produced the </w:t>
            </w:r>
            <w:r w:rsidRPr="00306C0D">
              <w:rPr>
                <w:u w:val="single"/>
              </w:rPr>
              <w:t>adulterated result</w:t>
            </w:r>
            <w:r w:rsidRPr="008968A5">
              <w:t>.”</w:t>
            </w:r>
          </w:p>
        </w:tc>
      </w:tr>
      <w:tr w:rsidR="00D85A08" w:rsidRPr="008968A5" w14:paraId="43453341" w14:textId="77777777" w:rsidTr="0087062A">
        <w:trPr>
          <w:cantSplit/>
          <w:trHeight w:val="103"/>
        </w:trPr>
        <w:tc>
          <w:tcPr>
            <w:tcW w:w="317" w:type="pct"/>
          </w:tcPr>
          <w:p w14:paraId="4C2CC5CD" w14:textId="40BEA41C" w:rsidR="00F4742E" w:rsidRPr="003905C5" w:rsidRDefault="00F4742E" w:rsidP="00496144">
            <w:pPr>
              <w:jc w:val="center"/>
            </w:pPr>
            <w:r w:rsidRPr="003905C5">
              <w:t>D</w:t>
            </w:r>
            <w:r w:rsidR="007C0858" w:rsidRPr="003905C5">
              <w:t>9</w:t>
            </w:r>
          </w:p>
        </w:tc>
        <w:tc>
          <w:tcPr>
            <w:tcW w:w="956" w:type="pct"/>
            <w:shd w:val="clear" w:color="auto" w:fill="auto"/>
          </w:tcPr>
          <w:p w14:paraId="6CAD270E" w14:textId="77777777" w:rsidR="00F4742E" w:rsidRPr="00144533" w:rsidRDefault="00F4742E" w:rsidP="00776D49">
            <w:pPr>
              <w:tabs>
                <w:tab w:val="left" w:pos="8568"/>
              </w:tabs>
            </w:pPr>
            <w:r w:rsidRPr="00144533">
              <w:t xml:space="preserve">What is the course of action </w:t>
            </w:r>
            <w:r w:rsidRPr="00144533">
              <w:rPr>
                <w:rFonts w:cs="Melior"/>
                <w:szCs w:val="18"/>
              </w:rPr>
              <w:t>i</w:t>
            </w:r>
            <w:r w:rsidRPr="00144533">
              <w:t xml:space="preserve">f a </w:t>
            </w:r>
            <w:r w:rsidRPr="00144533">
              <w:rPr>
                <w:rFonts w:cs="Melior"/>
                <w:szCs w:val="18"/>
              </w:rPr>
              <w:t>legitimate medical explanation is verified by the MRO for a substituted or adulterated test result,</w:t>
            </w:r>
            <w:r w:rsidRPr="00144533">
              <w:t xml:space="preserve"> and no drugs or drug metabolites were detected in the specimen</w:t>
            </w:r>
            <w:r w:rsidRPr="00144533">
              <w:rPr>
                <w:rFonts w:cs="Melior"/>
                <w:szCs w:val="18"/>
              </w:rPr>
              <w:t>?</w:t>
            </w:r>
          </w:p>
        </w:tc>
        <w:tc>
          <w:tcPr>
            <w:tcW w:w="1468" w:type="pct"/>
            <w:shd w:val="clear" w:color="auto" w:fill="auto"/>
          </w:tcPr>
          <w:p w14:paraId="49C03F45" w14:textId="77777777" w:rsidR="00F4742E" w:rsidRPr="00144533" w:rsidRDefault="00F4742E" w:rsidP="00C57945">
            <w:pPr>
              <w:keepNext/>
              <w:keepLines/>
              <w:numPr>
                <w:ilvl w:val="0"/>
                <w:numId w:val="3"/>
              </w:numPr>
              <w:tabs>
                <w:tab w:val="num" w:pos="380"/>
              </w:tabs>
              <w:overflowPunct w:val="0"/>
              <w:ind w:left="374"/>
              <w:textAlignment w:val="baseline"/>
            </w:pPr>
            <w:r w:rsidRPr="00144533">
              <w:t>Verify the test result as negative.</w:t>
            </w:r>
          </w:p>
          <w:p w14:paraId="6F480538" w14:textId="77777777" w:rsidR="00F4742E" w:rsidRPr="00144533" w:rsidRDefault="00F4742E" w:rsidP="00C57945">
            <w:pPr>
              <w:keepNext/>
              <w:keepLines/>
              <w:numPr>
                <w:ilvl w:val="0"/>
                <w:numId w:val="3"/>
              </w:numPr>
              <w:tabs>
                <w:tab w:val="num" w:pos="380"/>
              </w:tabs>
              <w:overflowPunct w:val="0"/>
              <w:ind w:left="374"/>
              <w:textAlignment w:val="baseline"/>
            </w:pPr>
            <w:r w:rsidRPr="00144533">
              <w:t>Require a second specimen be collected under direct observation.</w:t>
            </w:r>
          </w:p>
          <w:p w14:paraId="38FD164D" w14:textId="77777777" w:rsidR="00F4742E" w:rsidRPr="00144533" w:rsidRDefault="00F4742E" w:rsidP="00C57945">
            <w:pPr>
              <w:keepNext/>
              <w:keepLines/>
              <w:numPr>
                <w:ilvl w:val="0"/>
                <w:numId w:val="3"/>
              </w:numPr>
              <w:tabs>
                <w:tab w:val="num" w:pos="380"/>
              </w:tabs>
              <w:overflowPunct w:val="0"/>
              <w:ind w:left="374"/>
              <w:textAlignment w:val="baseline"/>
            </w:pPr>
            <w:r w:rsidRPr="00144533">
              <w:t>Other:</w:t>
            </w:r>
          </w:p>
          <w:p w14:paraId="604D639C" w14:textId="77777777" w:rsidR="00F4742E" w:rsidRPr="00144533" w:rsidRDefault="00F4742E" w:rsidP="00C57945"/>
          <w:p w14:paraId="13F33722" w14:textId="77777777" w:rsidR="00F4742E" w:rsidRPr="00144533" w:rsidRDefault="00F4742E" w:rsidP="00EA0C2E"/>
          <w:p w14:paraId="7496D68F" w14:textId="77777777" w:rsidR="00F4742E" w:rsidRPr="00144533" w:rsidRDefault="00F4742E" w:rsidP="005A389B"/>
        </w:tc>
        <w:tc>
          <w:tcPr>
            <w:tcW w:w="2259" w:type="pct"/>
          </w:tcPr>
          <w:p w14:paraId="59B22987" w14:textId="50BCFEBB" w:rsidR="00F4742E" w:rsidRPr="008968A5" w:rsidRDefault="00F4742E" w:rsidP="004A2463">
            <w:r>
              <w:t>§ </w:t>
            </w:r>
            <w:r w:rsidRPr="008968A5">
              <w:t>26.185(h)(3) state</w:t>
            </w:r>
            <w:r w:rsidRPr="008968A5" w:rsidDel="0055001C">
              <w:t>s</w:t>
            </w:r>
            <w:r w:rsidRPr="008968A5">
              <w:t>:</w:t>
            </w:r>
          </w:p>
          <w:p w14:paraId="22F00A5E" w14:textId="7D853235" w:rsidR="00F4742E" w:rsidRPr="008968A5" w:rsidRDefault="00F4742E" w:rsidP="004A2463">
            <w:r w:rsidRPr="008968A5">
              <w:t xml:space="preserve">“If the MRO determines that there is a legitimate medical explanation for the </w:t>
            </w:r>
            <w:r w:rsidRPr="00306C0D">
              <w:rPr>
                <w:u w:val="single"/>
              </w:rPr>
              <w:t>substituted test</w:t>
            </w:r>
            <w:r w:rsidRPr="008968A5">
              <w:t xml:space="preserve"> result and no drugs or drug metabolites were detected in the specimen, the MRO shall report to the licensee or other entity that no FFD policy violation has occurred.”</w:t>
            </w:r>
          </w:p>
          <w:p w14:paraId="6DCA8852" w14:textId="77777777" w:rsidR="00F4742E" w:rsidRPr="008968A5" w:rsidDel="0055001C" w:rsidRDefault="00F4742E" w:rsidP="004A2463"/>
          <w:p w14:paraId="0DDC9945" w14:textId="79E41921" w:rsidR="00F4742E" w:rsidRPr="008968A5" w:rsidDel="0055001C" w:rsidRDefault="00F4742E" w:rsidP="004A2463">
            <w:r w:rsidDel="0055001C">
              <w:t>§ </w:t>
            </w:r>
            <w:r w:rsidRPr="008968A5" w:rsidDel="0055001C">
              <w:t>26.185(</w:t>
            </w:r>
            <w:proofErr w:type="spellStart"/>
            <w:r w:rsidRPr="008968A5" w:rsidDel="0055001C">
              <w:t>i</w:t>
            </w:r>
            <w:proofErr w:type="spellEnd"/>
            <w:r w:rsidRPr="008968A5" w:rsidDel="0055001C">
              <w:t>)(3) states:</w:t>
            </w:r>
          </w:p>
          <w:p w14:paraId="62F099B2" w14:textId="02BB3A53" w:rsidR="009C187B" w:rsidRPr="008968A5" w:rsidRDefault="00F4742E" w:rsidP="009C187B">
            <w:r w:rsidRPr="008968A5" w:rsidDel="0055001C">
              <w:t xml:space="preserve">“If the MRO determines that there is a legitimate medical explanation for the </w:t>
            </w:r>
            <w:r w:rsidRPr="00306C0D" w:rsidDel="0055001C">
              <w:rPr>
                <w:u w:val="single"/>
              </w:rPr>
              <w:t>adulterated test</w:t>
            </w:r>
            <w:r w:rsidRPr="008968A5" w:rsidDel="0055001C">
              <w:t xml:space="preserve"> result and no drugs or drug metabolites were detected in the specimen, the MRO shall report to the licensee or other entity that no FFD policy violation has occurred.”</w:t>
            </w:r>
          </w:p>
        </w:tc>
      </w:tr>
      <w:tr w:rsidR="00D85A08" w:rsidRPr="008968A5" w14:paraId="5B356126" w14:textId="77777777" w:rsidTr="0087062A">
        <w:trPr>
          <w:cantSplit/>
          <w:trHeight w:val="103"/>
        </w:trPr>
        <w:tc>
          <w:tcPr>
            <w:tcW w:w="317" w:type="pct"/>
          </w:tcPr>
          <w:p w14:paraId="50CC2C8A" w14:textId="6871A348" w:rsidR="00F4742E" w:rsidRPr="003905C5" w:rsidRDefault="00F4742E" w:rsidP="00496144">
            <w:pPr>
              <w:jc w:val="center"/>
            </w:pPr>
            <w:r w:rsidRPr="003905C5">
              <w:t>D</w:t>
            </w:r>
            <w:r w:rsidR="007C0858" w:rsidRPr="003905C5">
              <w:t>10</w:t>
            </w:r>
          </w:p>
        </w:tc>
        <w:tc>
          <w:tcPr>
            <w:tcW w:w="956" w:type="pct"/>
          </w:tcPr>
          <w:p w14:paraId="70D5DD65" w14:textId="70B33C16" w:rsidR="00F4742E" w:rsidRPr="008968A5" w:rsidRDefault="00F4742E" w:rsidP="0074729A">
            <w:r w:rsidRPr="008968A5">
              <w:t>Who must submit medical evidence to support a legitimate medical explanation for a substituted or adulterated specimen test result?</w:t>
            </w:r>
          </w:p>
        </w:tc>
        <w:tc>
          <w:tcPr>
            <w:tcW w:w="1468" w:type="pct"/>
          </w:tcPr>
          <w:p w14:paraId="579B59FC" w14:textId="77777777" w:rsidR="00F4742E" w:rsidRPr="008968A5" w:rsidRDefault="00F4742E" w:rsidP="00C57945">
            <w:pPr>
              <w:keepNext/>
              <w:keepLines/>
              <w:numPr>
                <w:ilvl w:val="0"/>
                <w:numId w:val="3"/>
              </w:numPr>
              <w:tabs>
                <w:tab w:val="num" w:pos="380"/>
              </w:tabs>
              <w:overflowPunct w:val="0"/>
              <w:ind w:left="374"/>
              <w:textAlignment w:val="baseline"/>
            </w:pPr>
            <w:r w:rsidRPr="008968A5">
              <w:t>A physician experienced and qualified in the medical issues involved.</w:t>
            </w:r>
          </w:p>
          <w:p w14:paraId="7DD800C5" w14:textId="77777777" w:rsidR="00F4742E" w:rsidRPr="008968A5" w:rsidRDefault="00F4742E" w:rsidP="00C57945">
            <w:pPr>
              <w:keepNext/>
              <w:keepLines/>
              <w:numPr>
                <w:ilvl w:val="0"/>
                <w:numId w:val="3"/>
              </w:numPr>
              <w:tabs>
                <w:tab w:val="num" w:pos="380"/>
              </w:tabs>
              <w:overflowPunct w:val="0"/>
              <w:ind w:left="374"/>
              <w:textAlignment w:val="baseline"/>
            </w:pPr>
            <w:r w:rsidRPr="008968A5">
              <w:t>The donor.</w:t>
            </w:r>
          </w:p>
          <w:p w14:paraId="62A278CE" w14:textId="77777777" w:rsidR="00F4742E" w:rsidRPr="008968A5" w:rsidRDefault="00F4742E" w:rsidP="00C57945">
            <w:pPr>
              <w:keepNext/>
              <w:keepLines/>
              <w:numPr>
                <w:ilvl w:val="0"/>
                <w:numId w:val="3"/>
              </w:numPr>
              <w:tabs>
                <w:tab w:val="num" w:pos="380"/>
              </w:tabs>
              <w:overflowPunct w:val="0"/>
              <w:ind w:left="374"/>
              <w:textAlignment w:val="baseline"/>
            </w:pPr>
            <w:r w:rsidRPr="009D5123">
              <w:t>Other:</w:t>
            </w:r>
          </w:p>
        </w:tc>
        <w:tc>
          <w:tcPr>
            <w:tcW w:w="2259" w:type="pct"/>
          </w:tcPr>
          <w:p w14:paraId="0E015EC4" w14:textId="3EA50D2F" w:rsidR="00F4742E" w:rsidRPr="008968A5" w:rsidRDefault="00F4742E" w:rsidP="00EA0C2E">
            <w:r>
              <w:t>§ </w:t>
            </w:r>
            <w:r w:rsidRPr="008968A5">
              <w:t>26.185(h)(1) and (</w:t>
            </w:r>
            <w:proofErr w:type="spellStart"/>
            <w:r w:rsidRPr="008968A5">
              <w:t>i</w:t>
            </w:r>
            <w:proofErr w:type="spellEnd"/>
            <w:r w:rsidRPr="008968A5">
              <w:t>)(1) state:</w:t>
            </w:r>
          </w:p>
          <w:p w14:paraId="659D3634" w14:textId="47C18F8C" w:rsidR="00F4742E" w:rsidRPr="008968A5" w:rsidRDefault="00F4742E" w:rsidP="005A389B">
            <w:r w:rsidRPr="008968A5">
              <w:t>“Any medical evidence must be submitted through a physician experienced and qualified in the medical issues involved, as verified by the MRO.”</w:t>
            </w:r>
          </w:p>
        </w:tc>
      </w:tr>
      <w:tr w:rsidR="00D85A08" w:rsidRPr="008968A5" w14:paraId="7D602030" w14:textId="77777777" w:rsidTr="007829F4">
        <w:trPr>
          <w:cantSplit/>
          <w:trHeight w:val="103"/>
        </w:trPr>
        <w:tc>
          <w:tcPr>
            <w:tcW w:w="317" w:type="pct"/>
          </w:tcPr>
          <w:p w14:paraId="29DCDD1A" w14:textId="00180709" w:rsidR="00F4742E" w:rsidRPr="003905C5" w:rsidRDefault="007829F4" w:rsidP="00496144">
            <w:pPr>
              <w:jc w:val="center"/>
            </w:pPr>
            <w:r w:rsidRPr="003905C5">
              <w:lastRenderedPageBreak/>
              <w:t>D1</w:t>
            </w:r>
            <w:r w:rsidR="007C0858" w:rsidRPr="003905C5">
              <w:t>1</w:t>
            </w:r>
          </w:p>
        </w:tc>
        <w:tc>
          <w:tcPr>
            <w:tcW w:w="956" w:type="pct"/>
          </w:tcPr>
          <w:p w14:paraId="191AF04F" w14:textId="4E2CADD1" w:rsidR="00F4742E" w:rsidRPr="008968A5" w:rsidRDefault="00F4742E" w:rsidP="00776D49">
            <w:r w:rsidRPr="008968A5">
              <w:t xml:space="preserve">If you as the MRO determine that no legitimate medical explanation exists for a </w:t>
            </w:r>
            <w:r w:rsidRPr="008968A5">
              <w:rPr>
                <w:u w:val="single"/>
              </w:rPr>
              <w:t xml:space="preserve">confirmatory positive result </w:t>
            </w:r>
            <w:r w:rsidR="007C0858">
              <w:rPr>
                <w:u w:val="single"/>
              </w:rPr>
              <w:t>for the opioids morphine and/or codeine</w:t>
            </w:r>
            <w:r w:rsidRPr="008968A5">
              <w:t>, is a clinical examination required prior to reporting a positive result?</w:t>
            </w:r>
            <w:r w:rsidR="0057322F">
              <w:t xml:space="preserve"> </w:t>
            </w:r>
          </w:p>
        </w:tc>
        <w:tc>
          <w:tcPr>
            <w:tcW w:w="1468" w:type="pct"/>
          </w:tcPr>
          <w:p w14:paraId="3981D394" w14:textId="5CF7AA33" w:rsidR="00F4742E" w:rsidRPr="008968A5" w:rsidRDefault="00F4742E" w:rsidP="00C57945">
            <w:pPr>
              <w:keepNext/>
              <w:keepLines/>
              <w:numPr>
                <w:ilvl w:val="0"/>
                <w:numId w:val="3"/>
              </w:numPr>
              <w:tabs>
                <w:tab w:val="num" w:pos="380"/>
              </w:tabs>
              <w:overflowPunct w:val="0"/>
              <w:ind w:left="374"/>
              <w:textAlignment w:val="baseline"/>
            </w:pPr>
            <w:r w:rsidRPr="008968A5">
              <w:t xml:space="preserve">Yes, I or a qualified designee must conduct a clinical examination to determine if the donor has illegally used </w:t>
            </w:r>
            <w:r w:rsidR="00A27072">
              <w:t>morphine and/or codeine</w:t>
            </w:r>
            <w:r w:rsidRPr="008968A5">
              <w:t>.</w:t>
            </w:r>
          </w:p>
          <w:p w14:paraId="449E962E" w14:textId="24495679" w:rsidR="00F4742E" w:rsidRPr="008968A5" w:rsidRDefault="00F4742E" w:rsidP="00C57945">
            <w:pPr>
              <w:keepNext/>
              <w:keepLines/>
              <w:numPr>
                <w:ilvl w:val="0"/>
                <w:numId w:val="3"/>
              </w:numPr>
              <w:tabs>
                <w:tab w:val="num" w:pos="380"/>
              </w:tabs>
              <w:overflowPunct w:val="0"/>
              <w:ind w:left="374"/>
              <w:textAlignment w:val="baseline"/>
            </w:pPr>
            <w:r w:rsidRPr="008968A5">
              <w:t>No</w:t>
            </w:r>
            <w:r w:rsidR="00374BDF">
              <w:t>,</w:t>
            </w:r>
            <w:r w:rsidRPr="008968A5">
              <w:t xml:space="preserve"> </w:t>
            </w:r>
            <w:r w:rsidR="00374BDF">
              <w:t xml:space="preserve">a </w:t>
            </w:r>
            <w:r w:rsidRPr="008968A5">
              <w:t xml:space="preserve">clinical examination is </w:t>
            </w:r>
            <w:r w:rsidR="00374BDF">
              <w:t xml:space="preserve">not </w:t>
            </w:r>
            <w:r w:rsidRPr="008968A5">
              <w:t>necessary if 6-AM is detected</w:t>
            </w:r>
            <w:r w:rsidR="009F5BDC">
              <w:t>,</w:t>
            </w:r>
            <w:r>
              <w:t xml:space="preserve"> </w:t>
            </w:r>
            <w:r w:rsidRPr="008968A5">
              <w:t xml:space="preserve">or </w:t>
            </w:r>
            <w:r w:rsidR="009F5BDC">
              <w:t xml:space="preserve">the </w:t>
            </w:r>
            <w:r w:rsidRPr="008968A5">
              <w:t>morphine or codeine concentration is equal to or greater than 15,000 ng/</w:t>
            </w:r>
            <w:proofErr w:type="spellStart"/>
            <w:r w:rsidRPr="008968A5">
              <w:t>mL.</w:t>
            </w:r>
            <w:proofErr w:type="spellEnd"/>
            <w:r w:rsidR="0057322F">
              <w:t xml:space="preserve"> </w:t>
            </w:r>
          </w:p>
          <w:p w14:paraId="12F42C25" w14:textId="77777777" w:rsidR="00F4742E" w:rsidRPr="008968A5" w:rsidRDefault="00F4742E" w:rsidP="00C57945">
            <w:pPr>
              <w:keepNext/>
              <w:keepLines/>
              <w:numPr>
                <w:ilvl w:val="0"/>
                <w:numId w:val="3"/>
              </w:numPr>
              <w:tabs>
                <w:tab w:val="num" w:pos="380"/>
              </w:tabs>
              <w:overflowPunct w:val="0"/>
              <w:ind w:left="374"/>
              <w:textAlignment w:val="baseline"/>
            </w:pPr>
            <w:proofErr w:type="gramStart"/>
            <w:r w:rsidRPr="008968A5">
              <w:t>All of</w:t>
            </w:r>
            <w:proofErr w:type="gramEnd"/>
            <w:r w:rsidRPr="008968A5">
              <w:t xml:space="preserve"> the above.</w:t>
            </w:r>
          </w:p>
          <w:p w14:paraId="3C4E3B38" w14:textId="77777777" w:rsidR="00F4742E" w:rsidRPr="008968A5" w:rsidRDefault="00F4742E" w:rsidP="00C57945">
            <w:pPr>
              <w:keepNext/>
              <w:keepLines/>
              <w:numPr>
                <w:ilvl w:val="0"/>
                <w:numId w:val="3"/>
              </w:numPr>
              <w:tabs>
                <w:tab w:val="num" w:pos="380"/>
              </w:tabs>
              <w:overflowPunct w:val="0"/>
              <w:ind w:left="374"/>
              <w:textAlignment w:val="baseline"/>
            </w:pPr>
            <w:r>
              <w:t>Other:</w:t>
            </w:r>
          </w:p>
          <w:p w14:paraId="20429A87" w14:textId="77777777" w:rsidR="00F4742E" w:rsidRPr="008968A5" w:rsidRDefault="00F4742E" w:rsidP="00EA0C2E">
            <w:pPr>
              <w:spacing w:after="60"/>
            </w:pPr>
          </w:p>
        </w:tc>
        <w:tc>
          <w:tcPr>
            <w:tcW w:w="2259" w:type="pct"/>
            <w:vMerge w:val="restart"/>
          </w:tcPr>
          <w:p w14:paraId="362EF5F3" w14:textId="2C8721AC" w:rsidR="00F4742E" w:rsidRPr="008968A5" w:rsidRDefault="00F4742E" w:rsidP="005A389B">
            <w:r>
              <w:t>§ </w:t>
            </w:r>
            <w:r w:rsidRPr="008968A5">
              <w:t>26.185(j)(1) states:</w:t>
            </w:r>
            <w:r w:rsidR="0057322F">
              <w:t xml:space="preserve"> </w:t>
            </w:r>
          </w:p>
          <w:p w14:paraId="4B4A5307" w14:textId="23151A92" w:rsidR="00F4742E" w:rsidRPr="008968A5" w:rsidRDefault="00F4742E" w:rsidP="004A2463">
            <w:r w:rsidRPr="008968A5">
              <w:t xml:space="preserve">“If the MRO determines that there is no legitimate medical explanation for a positive confirmatory test result for </w:t>
            </w:r>
            <w:r w:rsidR="00A27072">
              <w:t>opioids (i.e., morphine and/or codeine)</w:t>
            </w:r>
            <w:r w:rsidRPr="008968A5">
              <w:t xml:space="preserve"> and before the MRO determines that the test result is a violation of the FFD policy, the MRO or his/her designee, who shall also be a licensed physician with knowledge of the clinical signs of drug abuse, shall determine that there is clinical evidence, in addition to the positive confirmatory test result, that the donor has illegally used</w:t>
            </w:r>
            <w:r w:rsidR="0057322F">
              <w:t xml:space="preserve"> </w:t>
            </w:r>
            <w:r w:rsidRPr="008968A5">
              <w:t>morphine</w:t>
            </w:r>
            <w:r w:rsidR="008105C1">
              <w:t xml:space="preserve"> </w:t>
            </w:r>
            <w:r w:rsidR="00A27072">
              <w:t>and</w:t>
            </w:r>
            <w:r w:rsidR="00A27072" w:rsidRPr="008968A5">
              <w:t>/</w:t>
            </w:r>
            <w:r w:rsidR="00A27072">
              <w:t>or</w:t>
            </w:r>
            <w:r w:rsidR="00A27072" w:rsidRPr="008968A5">
              <w:t xml:space="preserve"> </w:t>
            </w:r>
            <w:r w:rsidRPr="008968A5">
              <w:t>codeine. This requirement does not apply if the laboratory confirms the presence of 6-AM (i.e., the presence of this metabolite is proof of heroin use), or the morphine or codeine concentration is equal to or greater than 15,000 ng/mL and the donor does not present a legitimate medical explanation for the presence of morphine or codeine at or above this concentration</w:t>
            </w:r>
            <w:r w:rsidR="007829F4" w:rsidRPr="008968A5">
              <w:t>.</w:t>
            </w:r>
            <w:r w:rsidR="005138DF">
              <w:t xml:space="preserve"> </w:t>
            </w:r>
            <w:r w:rsidR="007829F4" w:rsidRPr="008968A5">
              <w:t>The MRO may not determine that the consumption of food products is a legitimate medical explanation for the presence of morphine or codeine at or above this concentration.</w:t>
            </w:r>
            <w:r w:rsidR="007829F4">
              <w:t>”</w:t>
            </w:r>
          </w:p>
        </w:tc>
      </w:tr>
      <w:tr w:rsidR="00D85A08" w:rsidRPr="008968A5" w14:paraId="6221F54B" w14:textId="77777777" w:rsidTr="007829F4">
        <w:trPr>
          <w:cantSplit/>
          <w:trHeight w:val="103"/>
        </w:trPr>
        <w:tc>
          <w:tcPr>
            <w:tcW w:w="317" w:type="pct"/>
          </w:tcPr>
          <w:p w14:paraId="6BBFB9CF" w14:textId="17A565B7" w:rsidR="00F4742E" w:rsidRPr="003905C5" w:rsidRDefault="007829F4" w:rsidP="00496144">
            <w:pPr>
              <w:jc w:val="center"/>
            </w:pPr>
            <w:r w:rsidRPr="003905C5">
              <w:t>D1</w:t>
            </w:r>
            <w:r w:rsidR="00A27072" w:rsidRPr="003905C5">
              <w:t>2</w:t>
            </w:r>
          </w:p>
        </w:tc>
        <w:tc>
          <w:tcPr>
            <w:tcW w:w="956" w:type="pct"/>
          </w:tcPr>
          <w:p w14:paraId="35483B74" w14:textId="5723826C" w:rsidR="00F4742E" w:rsidRDefault="0033499F" w:rsidP="00776D49">
            <w:r>
              <w:t xml:space="preserve">Is </w:t>
            </w:r>
            <w:r w:rsidR="00F4742E" w:rsidRPr="008968A5">
              <w:t xml:space="preserve">consumption of food products a legitimate medical explanation for the presence of </w:t>
            </w:r>
            <w:r w:rsidR="00F4742E" w:rsidRPr="008968A5">
              <w:rPr>
                <w:u w:val="single"/>
              </w:rPr>
              <w:t>morphine or codeine</w:t>
            </w:r>
            <w:r w:rsidR="00F4742E" w:rsidRPr="008968A5">
              <w:t xml:space="preserve"> at or above</w:t>
            </w:r>
          </w:p>
          <w:p w14:paraId="1C5E1D16" w14:textId="0B9F5704" w:rsidR="00F4742E" w:rsidRPr="008968A5" w:rsidRDefault="00F4742E" w:rsidP="0074729A">
            <w:r>
              <w:t>1</w:t>
            </w:r>
            <w:r w:rsidRPr="008968A5">
              <w:t>5,000 ng/mL?</w:t>
            </w:r>
          </w:p>
        </w:tc>
        <w:tc>
          <w:tcPr>
            <w:tcW w:w="1468" w:type="pct"/>
          </w:tcPr>
          <w:p w14:paraId="618EA457" w14:textId="77777777" w:rsidR="00F4742E" w:rsidRPr="008968A5" w:rsidRDefault="00F4742E" w:rsidP="00C57945">
            <w:pPr>
              <w:keepNext/>
              <w:keepLines/>
              <w:numPr>
                <w:ilvl w:val="0"/>
                <w:numId w:val="3"/>
              </w:numPr>
              <w:tabs>
                <w:tab w:val="num" w:pos="380"/>
              </w:tabs>
              <w:overflowPunct w:val="0"/>
              <w:ind w:left="374"/>
              <w:textAlignment w:val="baseline"/>
            </w:pPr>
            <w:r w:rsidRPr="008968A5">
              <w:t>No.</w:t>
            </w:r>
          </w:p>
          <w:p w14:paraId="38438528" w14:textId="77777777" w:rsidR="00F4742E" w:rsidRPr="008968A5" w:rsidRDefault="00F4742E" w:rsidP="00C57945">
            <w:pPr>
              <w:keepNext/>
              <w:keepLines/>
              <w:numPr>
                <w:ilvl w:val="0"/>
                <w:numId w:val="3"/>
              </w:numPr>
              <w:tabs>
                <w:tab w:val="num" w:pos="380"/>
              </w:tabs>
              <w:overflowPunct w:val="0"/>
              <w:ind w:left="374"/>
              <w:textAlignment w:val="baseline"/>
            </w:pPr>
            <w:r w:rsidRPr="008968A5">
              <w:t>Yes.</w:t>
            </w:r>
          </w:p>
          <w:p w14:paraId="11582A6C" w14:textId="77777777" w:rsidR="00F4742E" w:rsidRPr="009D5123" w:rsidRDefault="00F4742E" w:rsidP="00C57945">
            <w:pPr>
              <w:keepNext/>
              <w:keepLines/>
              <w:numPr>
                <w:ilvl w:val="0"/>
                <w:numId w:val="3"/>
              </w:numPr>
              <w:tabs>
                <w:tab w:val="num" w:pos="380"/>
              </w:tabs>
              <w:overflowPunct w:val="0"/>
              <w:ind w:left="374"/>
              <w:textAlignment w:val="baseline"/>
            </w:pPr>
            <w:r w:rsidRPr="009D5123">
              <w:t>Other:</w:t>
            </w:r>
          </w:p>
          <w:p w14:paraId="7E60315F" w14:textId="77777777" w:rsidR="00F4742E" w:rsidRPr="008968A5" w:rsidRDefault="00F4742E" w:rsidP="005A389B"/>
        </w:tc>
        <w:tc>
          <w:tcPr>
            <w:tcW w:w="2259" w:type="pct"/>
            <w:vMerge/>
          </w:tcPr>
          <w:p w14:paraId="48B1A55E" w14:textId="46954085" w:rsidR="00F4742E" w:rsidRPr="008968A5" w:rsidRDefault="00F4742E" w:rsidP="004A2463"/>
        </w:tc>
      </w:tr>
      <w:tr w:rsidR="00D85A08" w:rsidRPr="008968A5" w14:paraId="267659AB" w14:textId="77777777" w:rsidTr="0087062A">
        <w:trPr>
          <w:cantSplit/>
          <w:trHeight w:val="103"/>
        </w:trPr>
        <w:tc>
          <w:tcPr>
            <w:tcW w:w="317" w:type="pct"/>
          </w:tcPr>
          <w:p w14:paraId="4BCC1889" w14:textId="1A93A5E6" w:rsidR="00F4742E" w:rsidRPr="003905C5" w:rsidRDefault="00F4742E" w:rsidP="00496144">
            <w:pPr>
              <w:jc w:val="center"/>
            </w:pPr>
            <w:r w:rsidRPr="003905C5">
              <w:t>D1</w:t>
            </w:r>
            <w:r w:rsidR="00A27072" w:rsidRPr="003905C5">
              <w:t>3</w:t>
            </w:r>
          </w:p>
        </w:tc>
        <w:tc>
          <w:tcPr>
            <w:tcW w:w="956" w:type="pct"/>
          </w:tcPr>
          <w:p w14:paraId="02EC2F7F" w14:textId="6C9BA896" w:rsidR="00F4742E" w:rsidRPr="00FC56A9" w:rsidRDefault="00695BD7" w:rsidP="009C187B">
            <w:r>
              <w:t>I</w:t>
            </w:r>
            <w:r w:rsidRPr="003B2806">
              <w:t xml:space="preserve">s a determination of clinical evidence of abuse needed prior to confirming a </w:t>
            </w:r>
            <w:r w:rsidR="00F4742E" w:rsidRPr="00A90B91">
              <w:t xml:space="preserve">positive test result for </w:t>
            </w:r>
            <w:r w:rsidR="00F4742E" w:rsidRPr="00CD5809">
              <w:rPr>
                <w:u w:val="single"/>
              </w:rPr>
              <w:t xml:space="preserve">drugs other than </w:t>
            </w:r>
            <w:r w:rsidR="00A27072">
              <w:rPr>
                <w:u w:val="single"/>
              </w:rPr>
              <w:t>opioids</w:t>
            </w:r>
            <w:r w:rsidR="00F4742E" w:rsidRPr="001006DD">
              <w:t xml:space="preserve"> </w:t>
            </w:r>
            <w:r w:rsidRPr="003B2806">
              <w:t xml:space="preserve">that are </w:t>
            </w:r>
            <w:r w:rsidR="00F4742E" w:rsidRPr="00FC56A9">
              <w:t xml:space="preserve">commonly prescribed </w:t>
            </w:r>
            <w:r w:rsidR="00C9174B">
              <w:t xml:space="preserve">(e.g., benzodiazepines) </w:t>
            </w:r>
            <w:r w:rsidR="00F4742E" w:rsidRPr="00FC56A9">
              <w:t>or included in over-the-counter preparations</w:t>
            </w:r>
            <w:r w:rsidRPr="003B2806">
              <w:t xml:space="preserve"> </w:t>
            </w:r>
            <w:r w:rsidR="00C9174B">
              <w:t>(e.g.,</w:t>
            </w:r>
            <w:r w:rsidRPr="003B2806">
              <w:t xml:space="preserve"> barbiturates</w:t>
            </w:r>
            <w:r w:rsidR="00C9174B">
              <w:t>)</w:t>
            </w:r>
            <w:r w:rsidR="002B32F4">
              <w:t>?</w:t>
            </w:r>
          </w:p>
        </w:tc>
        <w:tc>
          <w:tcPr>
            <w:tcW w:w="1468" w:type="pct"/>
          </w:tcPr>
          <w:p w14:paraId="39E6C552" w14:textId="77777777" w:rsidR="00F4742E" w:rsidRPr="008968A5" w:rsidRDefault="00F4742E" w:rsidP="00C57945">
            <w:pPr>
              <w:keepNext/>
              <w:keepLines/>
              <w:numPr>
                <w:ilvl w:val="0"/>
                <w:numId w:val="3"/>
              </w:numPr>
              <w:tabs>
                <w:tab w:val="num" w:pos="380"/>
              </w:tabs>
              <w:overflowPunct w:val="0"/>
              <w:ind w:left="374"/>
              <w:textAlignment w:val="baseline"/>
            </w:pPr>
            <w:r w:rsidRPr="008968A5">
              <w:t>Yes, I must determine if clinical evidence of abuse exists for the substances detected or their derivatives.</w:t>
            </w:r>
          </w:p>
          <w:p w14:paraId="652CBEBE" w14:textId="77777777" w:rsidR="00F4742E" w:rsidRPr="008968A5" w:rsidRDefault="00F4742E" w:rsidP="00C57945">
            <w:pPr>
              <w:keepNext/>
              <w:keepLines/>
              <w:numPr>
                <w:ilvl w:val="0"/>
                <w:numId w:val="3"/>
              </w:numPr>
              <w:tabs>
                <w:tab w:val="num" w:pos="380"/>
              </w:tabs>
              <w:overflowPunct w:val="0"/>
              <w:ind w:left="374"/>
              <w:textAlignment w:val="baseline"/>
            </w:pPr>
            <w:r w:rsidRPr="008968A5">
              <w:t>No. I can confirm the test result as positive.</w:t>
            </w:r>
          </w:p>
          <w:p w14:paraId="009E7BB5"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259" w:type="pct"/>
          </w:tcPr>
          <w:p w14:paraId="5AFC8BD2" w14:textId="5C9C6C5E" w:rsidR="00F4742E" w:rsidRPr="008968A5" w:rsidRDefault="00F4742E" w:rsidP="0074729A">
            <w:r>
              <w:t>§ </w:t>
            </w:r>
            <w:r w:rsidRPr="008968A5">
              <w:t>26.185 (j)(2) states:</w:t>
            </w:r>
          </w:p>
          <w:p w14:paraId="258CD28E" w14:textId="2F779FB8" w:rsidR="00F4742E" w:rsidRPr="008968A5" w:rsidRDefault="00F4742E" w:rsidP="0074729A">
            <w:r w:rsidRPr="008968A5">
              <w:t xml:space="preserve">“If the MRO determines that there is no legitimate medical explanation for a positive confirmatory test result for drugs other than </w:t>
            </w:r>
            <w:r w:rsidR="00A27072">
              <w:t>opioids</w:t>
            </w:r>
            <w:r w:rsidRPr="008968A5">
              <w:t xml:space="preserve"> that are commonly prescribed or included in over-the-counter preparations (e.g., benzodiazepines in the first case, barbiturates in the second) and are listed in the licensee’s or other entity’s panel of substances to be tested, </w:t>
            </w:r>
            <w:r w:rsidRPr="00E373B5">
              <w:t>the MRO shall determine whether there is clinical evidence, in addition to the positive confirmatory test result, of abuse</w:t>
            </w:r>
            <w:r w:rsidRPr="008968A5">
              <w:t xml:space="preserve"> of any of these substances or their derivatives.”</w:t>
            </w:r>
          </w:p>
        </w:tc>
      </w:tr>
      <w:tr w:rsidR="00D85A08" w:rsidRPr="008968A5" w14:paraId="745C6B16" w14:textId="77777777" w:rsidTr="0087062A">
        <w:trPr>
          <w:cantSplit/>
          <w:trHeight w:val="103"/>
        </w:trPr>
        <w:tc>
          <w:tcPr>
            <w:tcW w:w="317" w:type="pct"/>
          </w:tcPr>
          <w:p w14:paraId="255AC4EC" w14:textId="7A1CC5B9" w:rsidR="00F4742E" w:rsidRPr="003905C5" w:rsidRDefault="00F4742E" w:rsidP="00496144">
            <w:pPr>
              <w:jc w:val="center"/>
            </w:pPr>
            <w:r w:rsidRPr="003905C5">
              <w:lastRenderedPageBreak/>
              <w:t>D1</w:t>
            </w:r>
            <w:r w:rsidR="00A27072" w:rsidRPr="003905C5">
              <w:t>4</w:t>
            </w:r>
          </w:p>
        </w:tc>
        <w:tc>
          <w:tcPr>
            <w:tcW w:w="956" w:type="pct"/>
          </w:tcPr>
          <w:p w14:paraId="2641565F" w14:textId="7BA91F3D" w:rsidR="00F4742E" w:rsidRPr="008968A5" w:rsidRDefault="00F4742E" w:rsidP="00D85A08">
            <w:pPr>
              <w:pStyle w:val="BodyText-table"/>
            </w:pPr>
            <w:r w:rsidRPr="008968A5">
              <w:t>What</w:t>
            </w:r>
            <w:r w:rsidR="00695BD7">
              <w:t xml:space="preserve"> do you do as the </w:t>
            </w:r>
            <w:r w:rsidRPr="008968A5">
              <w:t xml:space="preserve">MRO </w:t>
            </w:r>
            <w:r w:rsidR="00695BD7">
              <w:t xml:space="preserve">if you </w:t>
            </w:r>
            <w:r w:rsidRPr="008968A5">
              <w:t>determine that a donor has used another individual’s prescription medication</w:t>
            </w:r>
            <w:r w:rsidRPr="008968A5">
              <w:rPr>
                <w:rFonts w:cs="Arial"/>
              </w:rPr>
              <w:t>?</w:t>
            </w:r>
            <w:r w:rsidR="0057322F">
              <w:rPr>
                <w:rFonts w:cs="Arial"/>
              </w:rPr>
              <w:t xml:space="preserve"> </w:t>
            </w:r>
          </w:p>
        </w:tc>
        <w:tc>
          <w:tcPr>
            <w:tcW w:w="1468" w:type="pct"/>
          </w:tcPr>
          <w:p w14:paraId="339B3CAD" w14:textId="77777777" w:rsidR="00F4742E" w:rsidRPr="008968A5" w:rsidRDefault="00F4742E" w:rsidP="00C57945">
            <w:pPr>
              <w:keepNext/>
              <w:keepLines/>
              <w:numPr>
                <w:ilvl w:val="0"/>
                <w:numId w:val="3"/>
              </w:numPr>
              <w:tabs>
                <w:tab w:val="num" w:pos="380"/>
              </w:tabs>
              <w:overflowPunct w:val="0"/>
              <w:ind w:left="374"/>
              <w:textAlignment w:val="baseline"/>
            </w:pPr>
            <w:r w:rsidRPr="008968A5">
              <w:t>If clinical evidence of drug abuse is found, report to the licensee that the donor has violated the FFD policy.</w:t>
            </w:r>
          </w:p>
          <w:p w14:paraId="65737B3B" w14:textId="77777777" w:rsidR="00F4742E" w:rsidRPr="008968A5" w:rsidRDefault="00F4742E" w:rsidP="00C57945">
            <w:pPr>
              <w:keepNext/>
              <w:keepLines/>
              <w:numPr>
                <w:ilvl w:val="0"/>
                <w:numId w:val="3"/>
              </w:numPr>
              <w:tabs>
                <w:tab w:val="num" w:pos="380"/>
              </w:tabs>
              <w:overflowPunct w:val="0"/>
              <w:ind w:left="374"/>
              <w:textAlignment w:val="baseline"/>
            </w:pPr>
            <w:r w:rsidRPr="008968A5">
              <w:t>If no clinical evidence of drug abuse is found, report to the licensee that the donor has misused a prescription medication.</w:t>
            </w:r>
          </w:p>
          <w:p w14:paraId="20E4E2A4" w14:textId="77777777" w:rsidR="00695BD7" w:rsidRDefault="00695BD7" w:rsidP="00C57945">
            <w:pPr>
              <w:keepNext/>
              <w:keepLines/>
              <w:numPr>
                <w:ilvl w:val="0"/>
                <w:numId w:val="3"/>
              </w:numPr>
              <w:tabs>
                <w:tab w:val="num" w:pos="380"/>
              </w:tabs>
              <w:overflowPunct w:val="0"/>
              <w:ind w:left="374"/>
              <w:textAlignment w:val="baseline"/>
            </w:pPr>
            <w:proofErr w:type="gramStart"/>
            <w:r>
              <w:t>All of</w:t>
            </w:r>
            <w:proofErr w:type="gramEnd"/>
            <w:r>
              <w:t xml:space="preserve"> the above.</w:t>
            </w:r>
          </w:p>
          <w:p w14:paraId="5E173148" w14:textId="13F6C24E" w:rsidR="00EA0C2E" w:rsidRPr="008968A5" w:rsidRDefault="00F4742E" w:rsidP="00C57945">
            <w:pPr>
              <w:keepNext/>
              <w:keepLines/>
              <w:numPr>
                <w:ilvl w:val="0"/>
                <w:numId w:val="3"/>
              </w:numPr>
              <w:tabs>
                <w:tab w:val="num" w:pos="380"/>
              </w:tabs>
              <w:overflowPunct w:val="0"/>
              <w:ind w:left="374"/>
              <w:textAlignment w:val="baseline"/>
            </w:pPr>
            <w:r>
              <w:t>Other:</w:t>
            </w:r>
          </w:p>
        </w:tc>
        <w:tc>
          <w:tcPr>
            <w:tcW w:w="2259" w:type="pct"/>
          </w:tcPr>
          <w:p w14:paraId="3ACA8993" w14:textId="084F5942" w:rsidR="00F4742E" w:rsidRPr="008968A5" w:rsidRDefault="00F4742E" w:rsidP="00EA0C2E">
            <w:r>
              <w:t>§ </w:t>
            </w:r>
            <w:r w:rsidRPr="008968A5">
              <w:t>26.185(j)(3) states:</w:t>
            </w:r>
            <w:r w:rsidR="0057322F">
              <w:t xml:space="preserve"> </w:t>
            </w:r>
          </w:p>
          <w:p w14:paraId="07AC343B" w14:textId="29D6FE30" w:rsidR="00F4742E" w:rsidRPr="008968A5" w:rsidRDefault="00F4742E" w:rsidP="004A2463">
            <w:r w:rsidRPr="008968A5">
              <w:t xml:space="preserve">“If the MRO determines that the donor has used another individual’s prescription medication, including a medication containing </w:t>
            </w:r>
            <w:r w:rsidR="00A27072">
              <w:t>opioids (i.e., morphine and/or codeine)</w:t>
            </w:r>
            <w:r w:rsidRPr="008968A5">
              <w:t xml:space="preserve">, and </w:t>
            </w:r>
            <w:r w:rsidRPr="004B61F6">
              <w:rPr>
                <w:u w:val="single"/>
              </w:rPr>
              <w:t>no clinical evidence of drug abuse is found</w:t>
            </w:r>
            <w:r w:rsidRPr="008968A5">
              <w:t xml:space="preserve">, the MRO shall report to the licensee or other entity that the donor has misused a prescription medication. </w:t>
            </w:r>
            <w:r>
              <w:t>I</w:t>
            </w:r>
            <w:r w:rsidRPr="008968A5">
              <w:t xml:space="preserve">f the MRO determines that the donor has used another individual’s prescription medication and </w:t>
            </w:r>
            <w:r w:rsidRPr="004B61F6">
              <w:rPr>
                <w:u w:val="single"/>
              </w:rPr>
              <w:t xml:space="preserve">clinical evidence of drug abuse is found, </w:t>
            </w:r>
            <w:r w:rsidRPr="008968A5">
              <w:t>the MRO shall report to the licensee that the donor has violated the FFD policy.”</w:t>
            </w:r>
          </w:p>
        </w:tc>
      </w:tr>
      <w:tr w:rsidR="00D85A08" w:rsidRPr="008968A5" w14:paraId="15674C2F" w14:textId="77777777" w:rsidTr="0087062A">
        <w:trPr>
          <w:cantSplit/>
          <w:trHeight w:val="103"/>
        </w:trPr>
        <w:tc>
          <w:tcPr>
            <w:tcW w:w="317" w:type="pct"/>
          </w:tcPr>
          <w:p w14:paraId="188518EA" w14:textId="009E22CF" w:rsidR="00F4742E" w:rsidRPr="003905C5" w:rsidRDefault="00F4742E" w:rsidP="00496144">
            <w:pPr>
              <w:jc w:val="center"/>
            </w:pPr>
            <w:r w:rsidRPr="003905C5">
              <w:t>D1</w:t>
            </w:r>
            <w:r w:rsidR="00A27072" w:rsidRPr="003905C5">
              <w:t>5</w:t>
            </w:r>
          </w:p>
        </w:tc>
        <w:tc>
          <w:tcPr>
            <w:tcW w:w="956" w:type="pct"/>
          </w:tcPr>
          <w:p w14:paraId="007B53AF" w14:textId="34A91DEA" w:rsidR="00F4742E" w:rsidRPr="008968A5" w:rsidRDefault="00695BD7" w:rsidP="0074729A">
            <w:r>
              <w:t xml:space="preserve">Could </w:t>
            </w:r>
            <w:r w:rsidR="00A27072">
              <w:t xml:space="preserve">the </w:t>
            </w:r>
            <w:r>
              <w:t xml:space="preserve">use of a medication from a foreign country support </w:t>
            </w:r>
            <w:r w:rsidR="00F4742E" w:rsidRPr="008968A5">
              <w:t xml:space="preserve">a legitimate medical explanation for a positive confirmatory test result for </w:t>
            </w:r>
            <w:r w:rsidR="00A27072">
              <w:t>opioids</w:t>
            </w:r>
            <w:r w:rsidR="00F4742E" w:rsidRPr="008968A5">
              <w:t xml:space="preserve"> or prescription or over-the-counter medications? </w:t>
            </w:r>
          </w:p>
        </w:tc>
        <w:tc>
          <w:tcPr>
            <w:tcW w:w="1468" w:type="pct"/>
          </w:tcPr>
          <w:p w14:paraId="16461BFF" w14:textId="77777777" w:rsidR="00F4742E" w:rsidRPr="008968A5" w:rsidRDefault="00F4742E" w:rsidP="00C57945">
            <w:pPr>
              <w:keepNext/>
              <w:keepLines/>
              <w:numPr>
                <w:ilvl w:val="0"/>
                <w:numId w:val="3"/>
              </w:numPr>
              <w:tabs>
                <w:tab w:val="num" w:pos="380"/>
              </w:tabs>
              <w:overflowPunct w:val="0"/>
              <w:ind w:left="374"/>
              <w:textAlignment w:val="baseline"/>
            </w:pPr>
            <w:r w:rsidRPr="008968A5">
              <w:t>Yes.</w:t>
            </w:r>
          </w:p>
          <w:p w14:paraId="1AACBAB1" w14:textId="77777777" w:rsidR="00F4742E" w:rsidRPr="008968A5" w:rsidRDefault="00F4742E" w:rsidP="00C57945">
            <w:pPr>
              <w:keepNext/>
              <w:keepLines/>
              <w:numPr>
                <w:ilvl w:val="0"/>
                <w:numId w:val="3"/>
              </w:numPr>
              <w:tabs>
                <w:tab w:val="num" w:pos="380"/>
              </w:tabs>
              <w:overflowPunct w:val="0"/>
              <w:ind w:left="374"/>
              <w:textAlignment w:val="baseline"/>
            </w:pPr>
            <w:r w:rsidRPr="008968A5">
              <w:t>No.</w:t>
            </w:r>
          </w:p>
          <w:p w14:paraId="6F82C7FD"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259" w:type="pct"/>
          </w:tcPr>
          <w:p w14:paraId="073F3980" w14:textId="671FDB4B" w:rsidR="00F4742E" w:rsidRPr="008968A5" w:rsidRDefault="00F4742E" w:rsidP="00EA0C2E">
            <w:r>
              <w:t>§ </w:t>
            </w:r>
            <w:r w:rsidRPr="008968A5">
              <w:t>26.185(j)(4) states:</w:t>
            </w:r>
          </w:p>
          <w:p w14:paraId="1F8D93AE" w14:textId="784A3ECC" w:rsidR="00F4742E" w:rsidRPr="008968A5" w:rsidRDefault="00F4742E" w:rsidP="005A389B">
            <w:r w:rsidRPr="008968A5">
              <w:t xml:space="preserve">“In determining whether a legitimate medical explanation exists for a positive confirmatory test result for </w:t>
            </w:r>
            <w:r w:rsidR="00A27072">
              <w:t>opioids</w:t>
            </w:r>
            <w:r w:rsidRPr="008968A5">
              <w:t xml:space="preserve"> or prescription or over-the-counter medications, </w:t>
            </w:r>
            <w:r w:rsidRPr="004B61F6">
              <w:rPr>
                <w:u w:val="single"/>
              </w:rPr>
              <w:t>the MRO may consider the use of a medication from a foreign country</w:t>
            </w:r>
            <w:r w:rsidRPr="008968A5">
              <w:t>.”</w:t>
            </w:r>
          </w:p>
        </w:tc>
      </w:tr>
      <w:tr w:rsidR="00D85A08" w:rsidRPr="008968A5" w14:paraId="205FA379" w14:textId="77777777" w:rsidTr="0087062A">
        <w:trPr>
          <w:cantSplit/>
          <w:trHeight w:val="103"/>
        </w:trPr>
        <w:tc>
          <w:tcPr>
            <w:tcW w:w="317" w:type="pct"/>
          </w:tcPr>
          <w:p w14:paraId="36E275F9" w14:textId="4263C943" w:rsidR="00F4742E" w:rsidRPr="003905C5" w:rsidRDefault="00F4742E" w:rsidP="00306C0D">
            <w:pPr>
              <w:jc w:val="center"/>
            </w:pPr>
            <w:r w:rsidRPr="003905C5">
              <w:lastRenderedPageBreak/>
              <w:t>D1</w:t>
            </w:r>
            <w:r w:rsidR="00A27072" w:rsidRPr="003905C5">
              <w:t>6</w:t>
            </w:r>
          </w:p>
        </w:tc>
        <w:tc>
          <w:tcPr>
            <w:tcW w:w="956" w:type="pct"/>
          </w:tcPr>
          <w:p w14:paraId="28D4B590" w14:textId="58EA992C" w:rsidR="00F4742E" w:rsidRPr="008968A5" w:rsidRDefault="00F4742E" w:rsidP="00306C0D">
            <w:r w:rsidRPr="008968A5">
              <w:t xml:space="preserve">In determining whether a legitimate medical explanation exists for a positive confirmatory test result for </w:t>
            </w:r>
            <w:r w:rsidR="00A27072">
              <w:t>opioids</w:t>
            </w:r>
            <w:r w:rsidRPr="008968A5">
              <w:t xml:space="preserve"> or prescription or over</w:t>
            </w:r>
            <w:r w:rsidR="00E92B50">
              <w:noBreakHyphen/>
            </w:r>
            <w:r w:rsidRPr="008968A5">
              <w:t>the-counter medications, what principles should you adhere to when considering the use of a medication from a foreign country?</w:t>
            </w:r>
          </w:p>
        </w:tc>
        <w:tc>
          <w:tcPr>
            <w:tcW w:w="1468" w:type="pct"/>
          </w:tcPr>
          <w:p w14:paraId="03462291" w14:textId="77777777" w:rsidR="00F4742E" w:rsidRPr="008968A5" w:rsidRDefault="00F4742E" w:rsidP="00306C0D">
            <w:pPr>
              <w:numPr>
                <w:ilvl w:val="0"/>
                <w:numId w:val="3"/>
              </w:numPr>
              <w:tabs>
                <w:tab w:val="num" w:pos="380"/>
              </w:tabs>
              <w:overflowPunct w:val="0"/>
              <w:ind w:left="374"/>
              <w:textAlignment w:val="baseline"/>
            </w:pPr>
            <w:r w:rsidRPr="008968A5">
              <w:t>There can be a legitimate medical explanation only with respect to a drug that is obtained legally in a foreign country.</w:t>
            </w:r>
          </w:p>
          <w:p w14:paraId="34A8D291" w14:textId="4C2CAD6D" w:rsidR="00F4742E" w:rsidRPr="008968A5" w:rsidRDefault="00F4742E" w:rsidP="00306C0D">
            <w:pPr>
              <w:numPr>
                <w:ilvl w:val="0"/>
                <w:numId w:val="3"/>
              </w:numPr>
              <w:tabs>
                <w:tab w:val="num" w:pos="380"/>
              </w:tabs>
              <w:overflowPunct w:val="0"/>
              <w:ind w:left="374"/>
              <w:textAlignment w:val="baseline"/>
            </w:pPr>
            <w:r w:rsidRPr="008968A5">
              <w:t>There can be a legitimate medical explanation only with respect to a drug that has a legitimate medical use.</w:t>
            </w:r>
          </w:p>
          <w:p w14:paraId="4BA2DFDE" w14:textId="77777777" w:rsidR="00F4742E" w:rsidRPr="008968A5" w:rsidRDefault="00F4742E" w:rsidP="00306C0D">
            <w:pPr>
              <w:numPr>
                <w:ilvl w:val="0"/>
                <w:numId w:val="3"/>
              </w:numPr>
              <w:tabs>
                <w:tab w:val="num" w:pos="380"/>
              </w:tabs>
              <w:overflowPunct w:val="0"/>
              <w:ind w:left="374"/>
              <w:textAlignment w:val="baseline"/>
            </w:pPr>
            <w:r w:rsidRPr="008968A5">
              <w:t>Use of the drug can form the basis of a legitimate medical explanation only if it is used consistently with its proper and intended medical purpose.</w:t>
            </w:r>
          </w:p>
          <w:p w14:paraId="4273144D" w14:textId="77777777" w:rsidR="00F4742E" w:rsidRPr="008968A5" w:rsidRDefault="00F4742E" w:rsidP="00306C0D">
            <w:pPr>
              <w:numPr>
                <w:ilvl w:val="0"/>
                <w:numId w:val="3"/>
              </w:numPr>
              <w:tabs>
                <w:tab w:val="num" w:pos="380"/>
              </w:tabs>
              <w:overflowPunct w:val="0"/>
              <w:ind w:left="374"/>
              <w:textAlignment w:val="baseline"/>
            </w:pPr>
            <w:proofErr w:type="gramStart"/>
            <w:r w:rsidRPr="008968A5">
              <w:t>All of</w:t>
            </w:r>
            <w:proofErr w:type="gramEnd"/>
            <w:r w:rsidRPr="008968A5">
              <w:t xml:space="preserve"> the above.</w:t>
            </w:r>
          </w:p>
          <w:p w14:paraId="53DEA0D8" w14:textId="77777777" w:rsidR="00F4742E" w:rsidRDefault="00F4742E" w:rsidP="00306C0D">
            <w:pPr>
              <w:numPr>
                <w:ilvl w:val="0"/>
                <w:numId w:val="3"/>
              </w:numPr>
              <w:tabs>
                <w:tab w:val="num" w:pos="380"/>
              </w:tabs>
              <w:overflowPunct w:val="0"/>
              <w:ind w:left="374"/>
              <w:textAlignment w:val="baseline"/>
            </w:pPr>
            <w:r>
              <w:t>Other:</w:t>
            </w:r>
          </w:p>
          <w:p w14:paraId="4A57DFCE" w14:textId="77777777" w:rsidR="00F4742E" w:rsidRPr="008968A5" w:rsidRDefault="00F4742E" w:rsidP="00306C0D">
            <w:pPr>
              <w:overflowPunct w:val="0"/>
              <w:spacing w:after="60"/>
              <w:textAlignment w:val="baseline"/>
            </w:pPr>
          </w:p>
        </w:tc>
        <w:tc>
          <w:tcPr>
            <w:tcW w:w="2259" w:type="pct"/>
          </w:tcPr>
          <w:p w14:paraId="2831C232" w14:textId="69061EFD" w:rsidR="00F4742E" w:rsidRPr="003B2806" w:rsidRDefault="00F4742E" w:rsidP="00306C0D">
            <w:r>
              <w:t>§ </w:t>
            </w:r>
            <w:r w:rsidRPr="003B2806">
              <w:t>26.185(j)(4) states:</w:t>
            </w:r>
            <w:r w:rsidR="0057322F">
              <w:t xml:space="preserve"> </w:t>
            </w:r>
          </w:p>
          <w:p w14:paraId="17F3C245" w14:textId="3A462299" w:rsidR="00F4742E" w:rsidRPr="00C44AEC" w:rsidRDefault="00F4742E" w:rsidP="00306C0D">
            <w:r w:rsidRPr="00C44AEC">
              <w:t>“The MRO shall exercise professional judgment consistently with the following principles:</w:t>
            </w:r>
          </w:p>
          <w:p w14:paraId="7D709D31" w14:textId="77777777" w:rsidR="00F4742E" w:rsidRPr="003B2806" w:rsidRDefault="00F4742E" w:rsidP="00306C0D">
            <w:r w:rsidRPr="003B2806">
              <w:t>(</w:t>
            </w:r>
            <w:proofErr w:type="spellStart"/>
            <w:r w:rsidRPr="003B2806">
              <w:t>i</w:t>
            </w:r>
            <w:proofErr w:type="spellEnd"/>
            <w:r w:rsidRPr="003B2806">
              <w:t xml:space="preserve">) There can be a legitimate medical explanation only with respect to a drug that is obtained legally in a foreign </w:t>
            </w:r>
            <w:proofErr w:type="gramStart"/>
            <w:r w:rsidRPr="003B2806">
              <w:t>country;</w:t>
            </w:r>
            <w:proofErr w:type="gramEnd"/>
          </w:p>
          <w:p w14:paraId="644B4F9E" w14:textId="77777777" w:rsidR="00F4742E" w:rsidRPr="008968A5" w:rsidRDefault="00F4742E" w:rsidP="00306C0D">
            <w:r w:rsidRPr="003B2806">
              <w:t>(ii) There can be a legitimate medical explanation only with respect to a drug that has a legitimate medical use. Use of a drug of abuse (e.g., heroin, PCP) or any other substance</w:t>
            </w:r>
            <w:r w:rsidRPr="008968A5">
              <w:t xml:space="preserve"> that cannot be viewed as having a legitimate medical use can never be the basis for a legitimate medical explanation, even if the drug is obtained legally in a foreign country; and</w:t>
            </w:r>
          </w:p>
          <w:p w14:paraId="30935CE6" w14:textId="4311FDF0" w:rsidR="00F4742E" w:rsidRPr="008968A5" w:rsidRDefault="00F4742E" w:rsidP="00306C0D">
            <w:r w:rsidRPr="008968A5">
              <w:t>(iii) Use of the drug can form the basis of a legitimate medical explanation only if it is used consistently with its proper and intended medical purpose.”</w:t>
            </w:r>
          </w:p>
        </w:tc>
      </w:tr>
      <w:tr w:rsidR="00D85A08" w:rsidRPr="008968A5" w14:paraId="0A566A94" w14:textId="77777777" w:rsidTr="0087062A">
        <w:trPr>
          <w:cantSplit/>
          <w:trHeight w:val="103"/>
        </w:trPr>
        <w:tc>
          <w:tcPr>
            <w:tcW w:w="317" w:type="pct"/>
          </w:tcPr>
          <w:p w14:paraId="100F0A1D" w14:textId="31C904AD" w:rsidR="00F4742E" w:rsidRPr="003905C5" w:rsidRDefault="00F4742E" w:rsidP="00496144">
            <w:pPr>
              <w:keepNext/>
              <w:keepLines/>
              <w:jc w:val="center"/>
            </w:pPr>
            <w:r w:rsidRPr="003905C5">
              <w:lastRenderedPageBreak/>
              <w:t>D1</w:t>
            </w:r>
            <w:r w:rsidR="00A27072" w:rsidRPr="003905C5">
              <w:t>7</w:t>
            </w:r>
          </w:p>
        </w:tc>
        <w:tc>
          <w:tcPr>
            <w:tcW w:w="956" w:type="pct"/>
          </w:tcPr>
          <w:p w14:paraId="251D706B" w14:textId="2447B8AE" w:rsidR="00F4742E" w:rsidRPr="008968A5" w:rsidRDefault="00F4742E" w:rsidP="0074729A">
            <w:pPr>
              <w:keepNext/>
              <w:keepLines/>
            </w:pPr>
            <w:r w:rsidRPr="008968A5">
              <w:t xml:space="preserve">In determining whether a legitimate medical explanation </w:t>
            </w:r>
            <w:r w:rsidR="00AE57ED">
              <w:t xml:space="preserve">exists </w:t>
            </w:r>
            <w:r w:rsidRPr="008968A5">
              <w:t>for</w:t>
            </w:r>
            <w:r w:rsidR="00AE57ED">
              <w:t xml:space="preserve"> a positive confirmatory drug test result</w:t>
            </w:r>
            <w:r w:rsidRPr="008968A5">
              <w:t xml:space="preserve">, may </w:t>
            </w:r>
            <w:r w:rsidR="00C9174B">
              <w:t>the MRO</w:t>
            </w:r>
            <w:r w:rsidRPr="008968A5">
              <w:t xml:space="preserve"> consider </w:t>
            </w:r>
            <w:r w:rsidR="00AE57ED">
              <w:t xml:space="preserve">the </w:t>
            </w:r>
            <w:r w:rsidRPr="008968A5">
              <w:t xml:space="preserve">consumption of food products, supplements, or other preparations containing substances that may result in </w:t>
            </w:r>
            <w:r w:rsidR="00AE57ED">
              <w:t xml:space="preserve">the positive </w:t>
            </w:r>
            <w:r w:rsidRPr="008968A5">
              <w:t>result?</w:t>
            </w:r>
          </w:p>
        </w:tc>
        <w:tc>
          <w:tcPr>
            <w:tcW w:w="1468" w:type="pct"/>
          </w:tcPr>
          <w:p w14:paraId="756E7B7B" w14:textId="2ADFBB6F" w:rsidR="00F4742E" w:rsidRPr="008968A5" w:rsidRDefault="00F4742E" w:rsidP="00C57945">
            <w:pPr>
              <w:keepNext/>
              <w:keepLines/>
              <w:numPr>
                <w:ilvl w:val="0"/>
                <w:numId w:val="3"/>
              </w:numPr>
              <w:tabs>
                <w:tab w:val="num" w:pos="380"/>
              </w:tabs>
              <w:overflowPunct w:val="0"/>
              <w:ind w:left="374"/>
              <w:textAlignment w:val="baseline"/>
            </w:pPr>
            <w:r w:rsidRPr="008968A5">
              <w:t>No.</w:t>
            </w:r>
          </w:p>
          <w:p w14:paraId="2A8409E2" w14:textId="77777777" w:rsidR="00F4742E" w:rsidRPr="008968A5" w:rsidRDefault="00F4742E" w:rsidP="00C57945">
            <w:pPr>
              <w:keepNext/>
              <w:keepLines/>
              <w:numPr>
                <w:ilvl w:val="0"/>
                <w:numId w:val="3"/>
              </w:numPr>
              <w:tabs>
                <w:tab w:val="num" w:pos="380"/>
              </w:tabs>
              <w:overflowPunct w:val="0"/>
              <w:ind w:left="374"/>
              <w:textAlignment w:val="baseline"/>
            </w:pPr>
            <w:r w:rsidRPr="008968A5">
              <w:t>Yes.</w:t>
            </w:r>
          </w:p>
          <w:p w14:paraId="267BE1AB"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259" w:type="pct"/>
          </w:tcPr>
          <w:p w14:paraId="798D2A4B" w14:textId="64265DE6" w:rsidR="00F4742E" w:rsidRPr="008968A5" w:rsidRDefault="00F4742E" w:rsidP="005A389B">
            <w:pPr>
              <w:keepNext/>
              <w:keepLines/>
            </w:pPr>
            <w:r>
              <w:t>§ </w:t>
            </w:r>
            <w:r w:rsidRPr="008968A5">
              <w:t>26.185(j)(5) states:</w:t>
            </w:r>
            <w:r w:rsidR="0057322F">
              <w:t xml:space="preserve"> </w:t>
            </w:r>
          </w:p>
          <w:p w14:paraId="379C82E5" w14:textId="26B4B624" w:rsidR="00F4742E" w:rsidRPr="008968A5" w:rsidRDefault="00F4742E" w:rsidP="004A2463">
            <w:pPr>
              <w:keepNext/>
              <w:keepLines/>
            </w:pPr>
            <w:r w:rsidRPr="008968A5">
              <w:t>“The MRO may not consider consumption of food products, supplements, or other preparations containing substances that may result in a positive confirmatory drug test result, including, but not limited to supplements containing hemp products or coca leaf tea, as a legitimate medical explanation for the presence of drugs or drug metabolites in the urine specimen above the cutoff levels specified in</w:t>
            </w:r>
            <w:r>
              <w:t xml:space="preserve"> § </w:t>
            </w:r>
            <w:r w:rsidRPr="008968A5">
              <w:t>26.163 or a licensee’s or other entity’s more stringent cutoff levels.”</w:t>
            </w:r>
          </w:p>
        </w:tc>
      </w:tr>
      <w:tr w:rsidR="00D85A08" w:rsidRPr="008968A5" w14:paraId="4C9DFD0F" w14:textId="77777777" w:rsidTr="0087062A">
        <w:trPr>
          <w:cantSplit/>
          <w:trHeight w:val="103"/>
        </w:trPr>
        <w:tc>
          <w:tcPr>
            <w:tcW w:w="317" w:type="pct"/>
          </w:tcPr>
          <w:p w14:paraId="30436C02" w14:textId="241F5071" w:rsidR="00F4742E" w:rsidRPr="003905C5" w:rsidRDefault="00F4742E" w:rsidP="00496144">
            <w:pPr>
              <w:keepNext/>
              <w:keepLines/>
              <w:jc w:val="center"/>
            </w:pPr>
            <w:r w:rsidRPr="003905C5">
              <w:t>D1</w:t>
            </w:r>
            <w:r w:rsidR="00A27072" w:rsidRPr="003905C5">
              <w:t>8</w:t>
            </w:r>
          </w:p>
        </w:tc>
        <w:tc>
          <w:tcPr>
            <w:tcW w:w="956" w:type="pct"/>
          </w:tcPr>
          <w:p w14:paraId="2272A3C3" w14:textId="0D609E6E" w:rsidR="00F4742E" w:rsidRPr="008968A5" w:rsidRDefault="00F4742E" w:rsidP="0074729A">
            <w:pPr>
              <w:keepNext/>
              <w:keepLines/>
            </w:pPr>
            <w:r w:rsidRPr="008968A5">
              <w:t>In determining whether a legitimate medical explanation for a positive confirmatory test result exists, may</w:t>
            </w:r>
            <w:r w:rsidR="00C9174B">
              <w:t xml:space="preserve"> the MRO</w:t>
            </w:r>
            <w:r w:rsidRPr="008968A5">
              <w:t xml:space="preserve"> consider the use of any Schedule I </w:t>
            </w:r>
            <w:r w:rsidR="00C9174B">
              <w:t>drug (i.e., listed in</w:t>
            </w:r>
            <w:r w:rsidRPr="008968A5">
              <w:t xml:space="preserve"> </w:t>
            </w:r>
            <w:r w:rsidR="0026251F">
              <w:t>section</w:t>
            </w:r>
            <w:r w:rsidRPr="008968A5">
              <w:t xml:space="preserve"> 202 of the Controlled Substances Act [21</w:t>
            </w:r>
            <w:r>
              <w:t> U.S.C. </w:t>
            </w:r>
            <w:r w:rsidRPr="008968A5">
              <w:t>812]</w:t>
            </w:r>
            <w:r w:rsidR="00C9174B">
              <w:t>)</w:t>
            </w:r>
            <w:r w:rsidRPr="008968A5">
              <w:t>?</w:t>
            </w:r>
          </w:p>
        </w:tc>
        <w:tc>
          <w:tcPr>
            <w:tcW w:w="1468" w:type="pct"/>
          </w:tcPr>
          <w:p w14:paraId="23014389" w14:textId="77777777" w:rsidR="00F4742E" w:rsidRPr="008968A5" w:rsidRDefault="00F4742E" w:rsidP="00C57945">
            <w:pPr>
              <w:keepNext/>
              <w:keepLines/>
              <w:numPr>
                <w:ilvl w:val="0"/>
                <w:numId w:val="3"/>
              </w:numPr>
              <w:tabs>
                <w:tab w:val="num" w:pos="380"/>
              </w:tabs>
              <w:overflowPunct w:val="0"/>
              <w:ind w:left="374"/>
              <w:textAlignment w:val="baseline"/>
            </w:pPr>
            <w:r w:rsidRPr="008968A5">
              <w:t>No.</w:t>
            </w:r>
          </w:p>
          <w:p w14:paraId="0288B47E" w14:textId="77777777" w:rsidR="00F4742E" w:rsidRPr="008968A5" w:rsidRDefault="00F4742E" w:rsidP="00C57945">
            <w:pPr>
              <w:keepNext/>
              <w:keepLines/>
              <w:numPr>
                <w:ilvl w:val="0"/>
                <w:numId w:val="3"/>
              </w:numPr>
              <w:tabs>
                <w:tab w:val="num" w:pos="380"/>
              </w:tabs>
              <w:overflowPunct w:val="0"/>
              <w:ind w:left="374"/>
              <w:textAlignment w:val="baseline"/>
            </w:pPr>
            <w:r w:rsidRPr="008968A5">
              <w:t xml:space="preserve">Yes, if the drug </w:t>
            </w:r>
            <w:r>
              <w:t>was</w:t>
            </w:r>
            <w:r w:rsidRPr="008968A5">
              <w:t xml:space="preserve"> legally prescribed and used under State law.</w:t>
            </w:r>
          </w:p>
          <w:p w14:paraId="5180F175"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259" w:type="pct"/>
          </w:tcPr>
          <w:p w14:paraId="5ABBEB5F" w14:textId="2EED32D2" w:rsidR="00F4742E" w:rsidRPr="008968A5" w:rsidRDefault="00F4742E" w:rsidP="005A389B">
            <w:pPr>
              <w:keepNext/>
              <w:keepLines/>
            </w:pPr>
            <w:r>
              <w:t>§ </w:t>
            </w:r>
            <w:r w:rsidRPr="008968A5">
              <w:t>26.185(j)(6) states:</w:t>
            </w:r>
            <w:r w:rsidR="0057322F">
              <w:t xml:space="preserve"> </w:t>
            </w:r>
          </w:p>
          <w:p w14:paraId="7641927F" w14:textId="44B447A5" w:rsidR="00F4742E" w:rsidRPr="008968A5" w:rsidRDefault="00F4742E" w:rsidP="004A2463">
            <w:pPr>
              <w:keepNext/>
              <w:keepLines/>
            </w:pPr>
            <w:r w:rsidRPr="008968A5">
              <w:t xml:space="preserve">“The MRO may not consider the use of any drug contained in Schedule I of </w:t>
            </w:r>
            <w:r w:rsidR="0026251F">
              <w:t>section</w:t>
            </w:r>
            <w:r w:rsidRPr="008968A5">
              <w:t xml:space="preserve"> 202 of the Controlled Substances Act [21 U.S.C. 812] as a legitimate medical explanation for a positive confirmatory drug test result, even if the drug may be legally prescribed and used under State law.”</w:t>
            </w:r>
          </w:p>
        </w:tc>
      </w:tr>
      <w:tr w:rsidR="00D85A08" w:rsidRPr="008968A5" w14:paraId="2DC74C5B" w14:textId="77777777" w:rsidTr="0087062A">
        <w:trPr>
          <w:cantSplit/>
          <w:trHeight w:val="103"/>
        </w:trPr>
        <w:tc>
          <w:tcPr>
            <w:tcW w:w="317" w:type="pct"/>
            <w:tcBorders>
              <w:bottom w:val="single" w:sz="6" w:space="0" w:color="auto"/>
            </w:tcBorders>
          </w:tcPr>
          <w:p w14:paraId="64020A14" w14:textId="3CE7F86B" w:rsidR="00F4742E" w:rsidRPr="003905C5" w:rsidRDefault="00F4742E" w:rsidP="00496144">
            <w:pPr>
              <w:keepNext/>
              <w:keepLines/>
              <w:jc w:val="center"/>
            </w:pPr>
            <w:r w:rsidRPr="003905C5">
              <w:lastRenderedPageBreak/>
              <w:t>D1</w:t>
            </w:r>
            <w:r w:rsidR="00AD7CB6" w:rsidRPr="003905C5">
              <w:t>9</w:t>
            </w:r>
          </w:p>
        </w:tc>
        <w:tc>
          <w:tcPr>
            <w:tcW w:w="956" w:type="pct"/>
            <w:tcBorders>
              <w:bottom w:val="single" w:sz="6" w:space="0" w:color="auto"/>
            </w:tcBorders>
          </w:tcPr>
          <w:p w14:paraId="3D49951B" w14:textId="22205CF3" w:rsidR="00F4742E" w:rsidRPr="008968A5" w:rsidRDefault="00F4742E" w:rsidP="00776D49">
            <w:pPr>
              <w:keepNext/>
              <w:keepLines/>
              <w:tabs>
                <w:tab w:val="left" w:pos="8568"/>
              </w:tabs>
            </w:pPr>
            <w:r w:rsidRPr="008968A5">
              <w:t>If you determine a legitimate medical explanation exists for a positive drug test result, what actions must you take?</w:t>
            </w:r>
            <w:r w:rsidR="0057322F">
              <w:t xml:space="preserve"> </w:t>
            </w:r>
          </w:p>
        </w:tc>
        <w:tc>
          <w:tcPr>
            <w:tcW w:w="1468" w:type="pct"/>
            <w:tcBorders>
              <w:bottom w:val="single" w:sz="6" w:space="0" w:color="auto"/>
            </w:tcBorders>
          </w:tcPr>
          <w:p w14:paraId="4AE9FF9B" w14:textId="77777777" w:rsidR="00F4742E" w:rsidRPr="008968A5" w:rsidRDefault="00F4742E" w:rsidP="00C57945">
            <w:pPr>
              <w:keepNext/>
              <w:keepLines/>
              <w:numPr>
                <w:ilvl w:val="0"/>
                <w:numId w:val="3"/>
              </w:numPr>
              <w:tabs>
                <w:tab w:val="num" w:pos="380"/>
              </w:tabs>
              <w:overflowPunct w:val="0"/>
              <w:ind w:left="374"/>
              <w:textAlignment w:val="baseline"/>
            </w:pPr>
            <w:r w:rsidRPr="008968A5">
              <w:t>The MRO stated the three actions:</w:t>
            </w:r>
          </w:p>
          <w:p w14:paraId="0DFFAC23" w14:textId="77777777" w:rsidR="00F4742E" w:rsidRPr="008968A5" w:rsidRDefault="00F4742E" w:rsidP="00990AE1">
            <w:pPr>
              <w:keepNext/>
              <w:keepLines/>
              <w:numPr>
                <w:ilvl w:val="1"/>
                <w:numId w:val="23"/>
              </w:numPr>
              <w:overflowPunct w:val="0"/>
              <w:textAlignment w:val="baseline"/>
            </w:pPr>
            <w:r w:rsidRPr="008968A5">
              <w:t>Report to the licensee or other entity that no FFD policy violation has occurred.</w:t>
            </w:r>
          </w:p>
          <w:p w14:paraId="247B717D" w14:textId="77777777" w:rsidR="00F4742E" w:rsidRPr="008968A5" w:rsidRDefault="00F4742E" w:rsidP="00990AE1">
            <w:pPr>
              <w:keepNext/>
              <w:keepLines/>
              <w:numPr>
                <w:ilvl w:val="1"/>
                <w:numId w:val="23"/>
              </w:numPr>
              <w:overflowPunct w:val="0"/>
              <w:textAlignment w:val="baseline"/>
            </w:pPr>
            <w:r w:rsidRPr="008968A5">
              <w:t>Evaluate the positive confirmatory test result and medical explanation to determine if use of the drug and/or the medical condition poses a potential risk to public health and safety.</w:t>
            </w:r>
          </w:p>
          <w:p w14:paraId="2EBD99C9" w14:textId="77777777" w:rsidR="00F4742E" w:rsidRPr="008968A5" w:rsidRDefault="00F4742E" w:rsidP="00990AE1">
            <w:pPr>
              <w:keepNext/>
              <w:keepLines/>
              <w:numPr>
                <w:ilvl w:val="1"/>
                <w:numId w:val="23"/>
              </w:numPr>
              <w:overflowPunct w:val="0"/>
              <w:textAlignment w:val="baseline"/>
            </w:pPr>
            <w:r w:rsidRPr="008968A5">
              <w:t>If a risk to public health exists, ensure that a determination of fitness is performed.</w:t>
            </w:r>
          </w:p>
          <w:p w14:paraId="786EA1D3" w14:textId="2F916535" w:rsidR="00F4742E" w:rsidRPr="008968A5" w:rsidRDefault="00F4742E" w:rsidP="00AD7CB6">
            <w:pPr>
              <w:keepNext/>
              <w:keepLines/>
              <w:numPr>
                <w:ilvl w:val="0"/>
                <w:numId w:val="3"/>
              </w:numPr>
              <w:tabs>
                <w:tab w:val="num" w:pos="380"/>
              </w:tabs>
              <w:overflowPunct w:val="0"/>
              <w:ind w:left="374"/>
              <w:textAlignment w:val="baseline"/>
            </w:pPr>
            <w:r>
              <w:t>Other:</w:t>
            </w:r>
          </w:p>
        </w:tc>
        <w:tc>
          <w:tcPr>
            <w:tcW w:w="2259" w:type="pct"/>
            <w:tcBorders>
              <w:bottom w:val="single" w:sz="6" w:space="0" w:color="auto"/>
            </w:tcBorders>
          </w:tcPr>
          <w:p w14:paraId="47430F0B" w14:textId="74FB1B7C" w:rsidR="00F4742E" w:rsidRPr="008968A5" w:rsidRDefault="00F4742E" w:rsidP="000336AD">
            <w:pPr>
              <w:keepNext/>
              <w:keepLines/>
            </w:pPr>
            <w:r>
              <w:t>§ </w:t>
            </w:r>
            <w:r w:rsidRPr="008968A5">
              <w:t>26.185(k) states:</w:t>
            </w:r>
          </w:p>
          <w:p w14:paraId="3B725F85" w14:textId="26BBF3D7" w:rsidR="00F4742E" w:rsidRPr="008968A5" w:rsidRDefault="00F4742E" w:rsidP="000336AD">
            <w:pPr>
              <w:keepNext/>
              <w:keepLines/>
            </w:pPr>
            <w:r w:rsidRPr="008968A5">
              <w:t>“</w:t>
            </w:r>
            <w:r w:rsidR="00AD7CB6" w:rsidRPr="00D85A08">
              <w:t>Results consistent with legitimate drug use</w:t>
            </w:r>
            <w:r w:rsidR="009B1249" w:rsidRPr="00D85A08">
              <w:t xml:space="preserve">. </w:t>
            </w:r>
            <w:r w:rsidRPr="008968A5">
              <w:t xml:space="preserve">If the MRO determines that there is a legitimate medical explanation for a positive confirmatory drug test result, and that the use of a drug identified through testing was in the manner and at the dosage prescribed, and the results do not reflect a lack of reliability or trustworthiness, then the donor has not violated the licensee’s or other entity’s FFD policy. The MRO shall report to the licensee or other entity that no FFD policy violation has occurred. The MRO shall further evaluate the positive confirmatory test result and medical explanation to determine whether use of the drug and/or the medical condition poses a potential risk to public health and safety </w:t>
            </w:r>
            <w:proofErr w:type="gramStart"/>
            <w:r w:rsidRPr="008968A5">
              <w:t>as a result of</w:t>
            </w:r>
            <w:proofErr w:type="gramEnd"/>
            <w:r w:rsidRPr="008968A5">
              <w:t xml:space="preserve"> the individual being impaired while on duty.</w:t>
            </w:r>
            <w:r>
              <w:t xml:space="preserve"> </w:t>
            </w:r>
            <w:r w:rsidRPr="008968A5">
              <w:t>If the MRO determines that such a risk exists, he or she shall ensure that a determination of fitness is performed.”</w:t>
            </w:r>
          </w:p>
        </w:tc>
      </w:tr>
    </w:tbl>
    <w:p w14:paraId="51C90D22" w14:textId="77777777" w:rsidR="00F770F1" w:rsidRDefault="00F770F1" w:rsidP="00776D49"/>
    <w:p w14:paraId="2909B588" w14:textId="77777777" w:rsidR="00F770F1" w:rsidRDefault="00F770F1" w:rsidP="00776D49">
      <w:r>
        <w:br w:type="page"/>
      </w:r>
    </w:p>
    <w:p w14:paraId="7485F69F" w14:textId="77777777" w:rsidR="009D1829" w:rsidRDefault="009D1829" w:rsidP="00776D49"/>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000" w:firstRow="0" w:lastRow="0" w:firstColumn="0" w:lastColumn="0" w:noHBand="0" w:noVBand="0"/>
      </w:tblPr>
      <w:tblGrid>
        <w:gridCol w:w="770"/>
        <w:gridCol w:w="2545"/>
        <w:gridCol w:w="4231"/>
        <w:gridCol w:w="5384"/>
      </w:tblGrid>
      <w:tr w:rsidR="008E1786" w:rsidRPr="008968A5" w14:paraId="5DA2179D" w14:textId="77777777" w:rsidTr="001F14F1">
        <w:trPr>
          <w:cantSplit/>
          <w:tblHeader/>
        </w:trPr>
        <w:tc>
          <w:tcPr>
            <w:tcW w:w="5000" w:type="pct"/>
            <w:gridSpan w:val="4"/>
            <w:tcBorders>
              <w:top w:val="single" w:sz="6" w:space="0" w:color="auto"/>
              <w:bottom w:val="single" w:sz="6" w:space="0" w:color="auto"/>
            </w:tcBorders>
            <w:shd w:val="pct12" w:color="auto" w:fill="auto"/>
          </w:tcPr>
          <w:p w14:paraId="52533842" w14:textId="77777777" w:rsidR="008E1786" w:rsidRPr="00C35DC6" w:rsidRDefault="008E1786" w:rsidP="00496144">
            <w:pPr>
              <w:keepNext/>
              <w:keepLines/>
              <w:rPr>
                <w:highlight w:val="yellow"/>
              </w:rPr>
            </w:pPr>
            <w:r w:rsidRPr="00C35DC6">
              <w:t>E. Retesting an Aliquot of a Single Specimen or Split-Specimen Testing</w:t>
            </w:r>
          </w:p>
        </w:tc>
      </w:tr>
      <w:tr w:rsidR="00F4742E" w:rsidRPr="008968A5" w14:paraId="4313E93F" w14:textId="77777777" w:rsidTr="00C57945">
        <w:trPr>
          <w:cantSplit/>
          <w:trHeight w:val="282"/>
          <w:tblHeader/>
        </w:trPr>
        <w:tc>
          <w:tcPr>
            <w:tcW w:w="298" w:type="pct"/>
            <w:tcBorders>
              <w:top w:val="single" w:sz="6" w:space="0" w:color="auto"/>
            </w:tcBorders>
            <w:vAlign w:val="center"/>
          </w:tcPr>
          <w:p w14:paraId="2E70C17F" w14:textId="0F92C273" w:rsidR="00F4742E" w:rsidRPr="008968A5" w:rsidRDefault="00F4742E" w:rsidP="00496144">
            <w:pPr>
              <w:keepNext/>
              <w:keepLines/>
              <w:jc w:val="center"/>
            </w:pPr>
            <w:r w:rsidRPr="00C35DC6">
              <w:t>Num.</w:t>
            </w:r>
          </w:p>
        </w:tc>
        <w:tc>
          <w:tcPr>
            <w:tcW w:w="984" w:type="pct"/>
            <w:tcBorders>
              <w:top w:val="single" w:sz="6" w:space="0" w:color="auto"/>
            </w:tcBorders>
            <w:vAlign w:val="center"/>
          </w:tcPr>
          <w:p w14:paraId="36BBE859" w14:textId="0C3A7073" w:rsidR="00F4742E" w:rsidRPr="008968A5" w:rsidRDefault="00F4742E" w:rsidP="00776D49">
            <w:pPr>
              <w:keepNext/>
              <w:keepLines/>
              <w:tabs>
                <w:tab w:val="left" w:pos="8568"/>
              </w:tabs>
            </w:pPr>
            <w:r w:rsidRPr="00C35DC6">
              <w:t>Question</w:t>
            </w:r>
          </w:p>
        </w:tc>
        <w:tc>
          <w:tcPr>
            <w:tcW w:w="1636" w:type="pct"/>
            <w:tcBorders>
              <w:top w:val="single" w:sz="6" w:space="0" w:color="auto"/>
            </w:tcBorders>
            <w:vAlign w:val="center"/>
          </w:tcPr>
          <w:p w14:paraId="61CD758C" w14:textId="38F8A7DF" w:rsidR="00F4742E" w:rsidRPr="008968A5" w:rsidRDefault="00F4742E" w:rsidP="0074729A">
            <w:pPr>
              <w:keepNext/>
              <w:keepLines/>
              <w:overflowPunct w:val="0"/>
              <w:textAlignment w:val="baseline"/>
            </w:pPr>
            <w:r w:rsidRPr="00C35DC6">
              <w:t>Answer</w:t>
            </w:r>
          </w:p>
        </w:tc>
        <w:tc>
          <w:tcPr>
            <w:tcW w:w="2082" w:type="pct"/>
            <w:tcBorders>
              <w:top w:val="single" w:sz="6" w:space="0" w:color="auto"/>
            </w:tcBorders>
            <w:vAlign w:val="center"/>
          </w:tcPr>
          <w:p w14:paraId="2223662F" w14:textId="3EBD2556" w:rsidR="00F4742E" w:rsidRPr="008968A5" w:rsidRDefault="00F4742E" w:rsidP="0074729A">
            <w:pPr>
              <w:keepNext/>
              <w:keepLines/>
            </w:pPr>
            <w:r w:rsidRPr="00C35DC6">
              <w:t>NRC Regulation</w:t>
            </w:r>
            <w:r>
              <w:t>(s)</w:t>
            </w:r>
          </w:p>
        </w:tc>
      </w:tr>
      <w:tr w:rsidR="00F4742E" w:rsidRPr="008968A5" w14:paraId="09220F60" w14:textId="77777777" w:rsidTr="00BB2381">
        <w:trPr>
          <w:cantSplit/>
        </w:trPr>
        <w:tc>
          <w:tcPr>
            <w:tcW w:w="298" w:type="pct"/>
            <w:tcBorders>
              <w:top w:val="single" w:sz="6" w:space="0" w:color="auto"/>
            </w:tcBorders>
          </w:tcPr>
          <w:p w14:paraId="6DE7FD5C" w14:textId="77777777" w:rsidR="00F4742E" w:rsidRPr="008968A5" w:rsidRDefault="00F4742E" w:rsidP="00496144">
            <w:pPr>
              <w:keepNext/>
              <w:keepLines/>
              <w:jc w:val="center"/>
            </w:pPr>
            <w:r w:rsidRPr="008968A5">
              <w:t>E1</w:t>
            </w:r>
          </w:p>
        </w:tc>
        <w:tc>
          <w:tcPr>
            <w:tcW w:w="984" w:type="pct"/>
            <w:tcBorders>
              <w:top w:val="single" w:sz="6" w:space="0" w:color="auto"/>
            </w:tcBorders>
          </w:tcPr>
          <w:p w14:paraId="40C16004" w14:textId="24FA03C0" w:rsidR="00F4742E" w:rsidRPr="008968A5" w:rsidRDefault="00F4742E" w:rsidP="0074729A">
            <w:pPr>
              <w:keepNext/>
              <w:keepLines/>
              <w:tabs>
                <w:tab w:val="left" w:pos="8568"/>
              </w:tabs>
            </w:pPr>
            <w:r w:rsidRPr="008968A5">
              <w:t>Who is authorized to request the reanalysis of an aliquot of a single specimen or the analysis of the split specimen for a positive, adulterated, subst</w:t>
            </w:r>
            <w:r w:rsidR="00C57945">
              <w:t>ituted, or invalid test result?</w:t>
            </w:r>
          </w:p>
        </w:tc>
        <w:tc>
          <w:tcPr>
            <w:tcW w:w="1636" w:type="pct"/>
            <w:tcBorders>
              <w:top w:val="single" w:sz="6" w:space="0" w:color="auto"/>
            </w:tcBorders>
          </w:tcPr>
          <w:p w14:paraId="558D3F36" w14:textId="77777777" w:rsidR="00F4742E" w:rsidRPr="008968A5" w:rsidRDefault="00F4742E" w:rsidP="00C57945">
            <w:pPr>
              <w:keepNext/>
              <w:keepLines/>
              <w:numPr>
                <w:ilvl w:val="0"/>
                <w:numId w:val="3"/>
              </w:numPr>
              <w:tabs>
                <w:tab w:val="num" w:pos="380"/>
              </w:tabs>
              <w:overflowPunct w:val="0"/>
              <w:ind w:left="374"/>
              <w:textAlignment w:val="baseline"/>
            </w:pPr>
            <w:r w:rsidRPr="008968A5">
              <w:t>The donor is the only individual that may request the MRO to direct such testing.</w:t>
            </w:r>
          </w:p>
          <w:p w14:paraId="26BED894" w14:textId="77777777" w:rsidR="00F4742E" w:rsidRPr="008968A5" w:rsidRDefault="00F4742E" w:rsidP="00C57945">
            <w:pPr>
              <w:keepNext/>
              <w:keepLines/>
              <w:numPr>
                <w:ilvl w:val="0"/>
                <w:numId w:val="3"/>
              </w:numPr>
              <w:tabs>
                <w:tab w:val="num" w:pos="380"/>
              </w:tabs>
              <w:overflowPunct w:val="0"/>
              <w:ind w:left="374"/>
              <w:textAlignment w:val="baseline"/>
            </w:pPr>
            <w:r w:rsidRPr="008968A5">
              <w:t>The MRO is the only individual who can request such testing.</w:t>
            </w:r>
          </w:p>
          <w:p w14:paraId="02877711" w14:textId="77777777" w:rsidR="00F4742E" w:rsidRPr="008968A5" w:rsidRDefault="00F4742E" w:rsidP="00C57945">
            <w:pPr>
              <w:keepNext/>
              <w:keepLines/>
              <w:numPr>
                <w:ilvl w:val="0"/>
                <w:numId w:val="3"/>
              </w:numPr>
              <w:tabs>
                <w:tab w:val="num" w:pos="380"/>
              </w:tabs>
              <w:overflowPunct w:val="0"/>
              <w:ind w:left="374"/>
              <w:textAlignment w:val="baseline"/>
            </w:pPr>
            <w:r w:rsidRPr="008968A5">
              <w:t>The licensee is permitted to direct such testing.</w:t>
            </w:r>
          </w:p>
          <w:p w14:paraId="0DFD698D" w14:textId="5C363CE3" w:rsidR="00EA0C2E" w:rsidRPr="008968A5" w:rsidRDefault="00F4742E" w:rsidP="00C57945">
            <w:pPr>
              <w:keepNext/>
              <w:keepLines/>
              <w:numPr>
                <w:ilvl w:val="0"/>
                <w:numId w:val="3"/>
              </w:numPr>
              <w:tabs>
                <w:tab w:val="num" w:pos="380"/>
              </w:tabs>
              <w:overflowPunct w:val="0"/>
              <w:ind w:left="374"/>
              <w:textAlignment w:val="baseline"/>
            </w:pPr>
            <w:r>
              <w:t>Other:</w:t>
            </w:r>
          </w:p>
        </w:tc>
        <w:tc>
          <w:tcPr>
            <w:tcW w:w="2082" w:type="pct"/>
            <w:tcBorders>
              <w:top w:val="single" w:sz="6" w:space="0" w:color="auto"/>
            </w:tcBorders>
          </w:tcPr>
          <w:p w14:paraId="4DC6FC78" w14:textId="5CC37C34" w:rsidR="00F4742E" w:rsidRPr="008968A5" w:rsidRDefault="00F4742E" w:rsidP="005A389B">
            <w:pPr>
              <w:keepNext/>
              <w:keepLines/>
            </w:pPr>
            <w:r>
              <w:t>§ </w:t>
            </w:r>
            <w:r w:rsidRPr="008968A5">
              <w:t>26.185(l) states:</w:t>
            </w:r>
          </w:p>
          <w:p w14:paraId="65D074EA" w14:textId="3C789435" w:rsidR="00F4742E" w:rsidRPr="008968A5" w:rsidRDefault="00F4742E" w:rsidP="004A2463">
            <w:pPr>
              <w:keepNext/>
              <w:keepLines/>
            </w:pPr>
            <w:r w:rsidRPr="008968A5">
              <w:t>“The MRO is also the only individual who may authorize a reanalysis of an aliquot of the original specimen or an analysis of any split specimen (Bottle B) in response to a request from the donor tested.”</w:t>
            </w:r>
          </w:p>
        </w:tc>
      </w:tr>
      <w:tr w:rsidR="00F4742E" w:rsidRPr="008968A5" w14:paraId="39176F55" w14:textId="77777777" w:rsidTr="00BB2381">
        <w:trPr>
          <w:cantSplit/>
        </w:trPr>
        <w:tc>
          <w:tcPr>
            <w:tcW w:w="298" w:type="pct"/>
          </w:tcPr>
          <w:p w14:paraId="7AB48B98" w14:textId="77777777" w:rsidR="00F4742E" w:rsidRPr="008968A5" w:rsidRDefault="00F4742E" w:rsidP="00496144">
            <w:pPr>
              <w:jc w:val="center"/>
            </w:pPr>
            <w:r w:rsidRPr="008968A5">
              <w:t>E2</w:t>
            </w:r>
          </w:p>
        </w:tc>
        <w:tc>
          <w:tcPr>
            <w:tcW w:w="984" w:type="pct"/>
          </w:tcPr>
          <w:p w14:paraId="7B5C4F7C" w14:textId="4E9A9E6F" w:rsidR="00F4742E" w:rsidRPr="008968A5" w:rsidRDefault="00F4742E" w:rsidP="00776D49">
            <w:pPr>
              <w:keepNext/>
              <w:keepLines/>
              <w:tabs>
                <w:tab w:val="left" w:pos="8568"/>
              </w:tabs>
            </w:pPr>
            <w:r w:rsidRPr="008968A5">
              <w:t xml:space="preserve">If the testing performed at the second HHS-certified laboratory </w:t>
            </w:r>
            <w:r w:rsidRPr="008968A5">
              <w:rPr>
                <w:u w:val="single"/>
              </w:rPr>
              <w:t>reconfirms</w:t>
            </w:r>
            <w:r w:rsidRPr="008968A5">
              <w:t xml:space="preserve"> the initial laboratory’s test result, what action do you take as the MRO?</w:t>
            </w:r>
            <w:r w:rsidR="0057322F">
              <w:t xml:space="preserve"> </w:t>
            </w:r>
          </w:p>
        </w:tc>
        <w:tc>
          <w:tcPr>
            <w:tcW w:w="1636" w:type="pct"/>
          </w:tcPr>
          <w:p w14:paraId="1F623F43" w14:textId="77777777" w:rsidR="00F4742E" w:rsidRPr="008968A5" w:rsidRDefault="00F4742E" w:rsidP="00C57945">
            <w:pPr>
              <w:keepNext/>
              <w:keepLines/>
              <w:numPr>
                <w:ilvl w:val="0"/>
                <w:numId w:val="3"/>
              </w:numPr>
              <w:tabs>
                <w:tab w:val="num" w:pos="380"/>
              </w:tabs>
              <w:overflowPunct w:val="0"/>
              <w:ind w:left="374"/>
              <w:textAlignment w:val="baseline"/>
            </w:pPr>
            <w:r w:rsidRPr="008968A5">
              <w:t>Report an FFD policy violation to the licensee or other entity.</w:t>
            </w:r>
          </w:p>
          <w:p w14:paraId="1721A085"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082" w:type="pct"/>
          </w:tcPr>
          <w:p w14:paraId="0017C41F" w14:textId="5280AF88" w:rsidR="00F4742E" w:rsidRPr="00D85A08" w:rsidRDefault="00F4742E" w:rsidP="00EA0C2E">
            <w:pPr>
              <w:keepNext/>
              <w:keepLines/>
              <w:rPr>
                <w:iCs/>
              </w:rPr>
            </w:pPr>
            <w:r>
              <w:t>§ </w:t>
            </w:r>
            <w:r w:rsidRPr="008968A5">
              <w:t xml:space="preserve">26.185(n) </w:t>
            </w:r>
            <w:r w:rsidRPr="008968A5">
              <w:rPr>
                <w:iCs/>
              </w:rPr>
              <w:t>states:</w:t>
            </w:r>
          </w:p>
          <w:p w14:paraId="2ACB7669" w14:textId="1B389F01" w:rsidR="00F4742E" w:rsidRPr="008968A5" w:rsidRDefault="00F4742E" w:rsidP="00EA0C2E">
            <w:pPr>
              <w:keepNext/>
              <w:keepLines/>
            </w:pPr>
            <w:r w:rsidRPr="00D85A08">
              <w:rPr>
                <w:i/>
              </w:rPr>
              <w:t>“</w:t>
            </w:r>
            <w:r w:rsidR="00AD7CB6" w:rsidRPr="00D85A08">
              <w:rPr>
                <w:i/>
              </w:rPr>
              <w:t>Evaluating results from a second laboratory</w:t>
            </w:r>
            <w:r w:rsidR="00B849B3" w:rsidRPr="00D85A08">
              <w:rPr>
                <w:i/>
              </w:rPr>
              <w:t xml:space="preserve">. </w:t>
            </w:r>
            <w:r w:rsidRPr="00D85A08">
              <w:rPr>
                <w:i/>
              </w:rPr>
              <w:t>A</w:t>
            </w:r>
            <w:r w:rsidRPr="008968A5">
              <w:t>fter a second laboratory tests an aliquot of a single specimen or the split (Bottle B) specimen, the MRO shall take the following actions if the second laboratory reports the following results:</w:t>
            </w:r>
          </w:p>
          <w:p w14:paraId="5A8A66DF" w14:textId="77777777" w:rsidR="00F4742E" w:rsidRPr="008968A5" w:rsidRDefault="00F4742E" w:rsidP="005A389B">
            <w:pPr>
              <w:keepNext/>
              <w:keepLines/>
            </w:pPr>
            <w:r w:rsidRPr="008968A5">
              <w:t xml:space="preserve">(1) If the second laboratory reconfirms any positive test results, the MRO may report an FFD policy violation to the licensee or other </w:t>
            </w:r>
            <w:proofErr w:type="gramStart"/>
            <w:r w:rsidRPr="008968A5">
              <w:t>entity;</w:t>
            </w:r>
            <w:proofErr w:type="gramEnd"/>
          </w:p>
          <w:p w14:paraId="0A99607E" w14:textId="0A16F441" w:rsidR="00EA0C2E" w:rsidRPr="008968A5" w:rsidRDefault="00F4742E" w:rsidP="00EA0C2E">
            <w:pPr>
              <w:keepNext/>
              <w:keepLines/>
            </w:pPr>
            <w:r w:rsidRPr="008968A5">
              <w:t>(2) If the second laboratory reconfirms any adulterated, substituted, or invalid validity test results, the MRO may report an FFD policy violation to the licensee or other entity</w:t>
            </w:r>
            <w:r w:rsidRPr="0056551B">
              <w:t>.</w:t>
            </w:r>
            <w:r w:rsidRPr="008968A5">
              <w:t>”</w:t>
            </w:r>
          </w:p>
        </w:tc>
      </w:tr>
      <w:tr w:rsidR="00F4742E" w:rsidRPr="008968A5" w14:paraId="50B5AA9A" w14:textId="77777777" w:rsidTr="00BB2381">
        <w:trPr>
          <w:cantSplit/>
        </w:trPr>
        <w:tc>
          <w:tcPr>
            <w:tcW w:w="298" w:type="pct"/>
          </w:tcPr>
          <w:p w14:paraId="5316D423" w14:textId="77777777" w:rsidR="00F4742E" w:rsidRPr="008968A5" w:rsidRDefault="00F4742E" w:rsidP="00496144">
            <w:pPr>
              <w:jc w:val="center"/>
            </w:pPr>
            <w:r w:rsidRPr="008968A5">
              <w:lastRenderedPageBreak/>
              <w:t>E3</w:t>
            </w:r>
          </w:p>
        </w:tc>
        <w:tc>
          <w:tcPr>
            <w:tcW w:w="984" w:type="pct"/>
          </w:tcPr>
          <w:p w14:paraId="2DD52EC3" w14:textId="1CBCDF18" w:rsidR="00F4742E" w:rsidRPr="008968A5" w:rsidRDefault="00F4742E" w:rsidP="00776D49">
            <w:pPr>
              <w:tabs>
                <w:tab w:val="left" w:pos="8568"/>
              </w:tabs>
            </w:pPr>
            <w:r w:rsidRPr="008968A5">
              <w:t xml:space="preserve">If the testing performed at the second HHS-certified laboratory </w:t>
            </w:r>
            <w:r w:rsidRPr="008968A5">
              <w:rPr>
                <w:u w:val="single"/>
              </w:rPr>
              <w:t>fails to reconfirm</w:t>
            </w:r>
            <w:r w:rsidRPr="008968A5">
              <w:t xml:space="preserve"> the initial laboratory’s test result, what action do you take as the MRO?</w:t>
            </w:r>
            <w:r w:rsidR="0057322F">
              <w:t xml:space="preserve"> </w:t>
            </w:r>
          </w:p>
        </w:tc>
        <w:tc>
          <w:tcPr>
            <w:tcW w:w="1636" w:type="pct"/>
          </w:tcPr>
          <w:p w14:paraId="666FC5D4" w14:textId="77777777" w:rsidR="00F4742E" w:rsidRPr="008968A5" w:rsidRDefault="00F4742E" w:rsidP="00C57945">
            <w:pPr>
              <w:keepNext/>
              <w:keepLines/>
              <w:numPr>
                <w:ilvl w:val="0"/>
                <w:numId w:val="3"/>
              </w:numPr>
              <w:tabs>
                <w:tab w:val="num" w:pos="380"/>
              </w:tabs>
              <w:overflowPunct w:val="0"/>
              <w:ind w:left="374"/>
              <w:textAlignment w:val="baseline"/>
            </w:pPr>
            <w:r w:rsidRPr="008968A5">
              <w:t>Report that no FFD policy violation has occurred.</w:t>
            </w:r>
          </w:p>
          <w:p w14:paraId="690551CC" w14:textId="77777777" w:rsidR="00F4742E" w:rsidRPr="008968A5" w:rsidRDefault="00F4742E" w:rsidP="00C57945">
            <w:pPr>
              <w:keepNext/>
              <w:keepLines/>
              <w:numPr>
                <w:ilvl w:val="0"/>
                <w:numId w:val="3"/>
              </w:numPr>
              <w:tabs>
                <w:tab w:val="num" w:pos="380"/>
              </w:tabs>
              <w:overflowPunct w:val="0"/>
              <w:ind w:left="374"/>
              <w:textAlignment w:val="baseline"/>
            </w:pPr>
            <w:r w:rsidRPr="008968A5">
              <w:t>Report an FFD policy violation to the licensee or other entity.</w:t>
            </w:r>
          </w:p>
          <w:p w14:paraId="0C1FDBA6"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082" w:type="pct"/>
          </w:tcPr>
          <w:p w14:paraId="3D3A2F4B" w14:textId="2DDAC9AD" w:rsidR="00F4742E" w:rsidRPr="008968A5" w:rsidRDefault="00F4742E" w:rsidP="00EA0C2E">
            <w:r>
              <w:t>§ </w:t>
            </w:r>
            <w:r w:rsidRPr="008968A5">
              <w:t>26.185(n) states:</w:t>
            </w:r>
          </w:p>
          <w:p w14:paraId="7C352EBA" w14:textId="451062DD" w:rsidR="00F4742E" w:rsidRPr="008968A5" w:rsidRDefault="00F4742E" w:rsidP="005A389B">
            <w:r w:rsidRPr="008968A5">
              <w:rPr>
                <w:iCs/>
              </w:rPr>
              <w:t>“</w:t>
            </w:r>
            <w:r w:rsidR="00AD7CB6">
              <w:rPr>
                <w:i/>
              </w:rPr>
              <w:t>Evaluating results from a second laboratory</w:t>
            </w:r>
            <w:r w:rsidR="00B849B3">
              <w:rPr>
                <w:i/>
              </w:rPr>
              <w:t xml:space="preserve">. </w:t>
            </w:r>
            <w:r w:rsidRPr="008968A5">
              <w:t xml:space="preserve">After a second laboratory tests an aliquot of a single specimen or the split (Bottle B) specimen, the MRO shall take the following actions if the second laboratory reports the following results: </w:t>
            </w:r>
            <w:r>
              <w:t>. . .</w:t>
            </w:r>
          </w:p>
          <w:p w14:paraId="1F4E97A6" w14:textId="3D77C073" w:rsidR="00F4742E" w:rsidRPr="008968A5" w:rsidRDefault="00F4742E" w:rsidP="004A2463">
            <w:r w:rsidRPr="008968A5">
              <w:t>(</w:t>
            </w:r>
            <w:r w:rsidRPr="00B66AF1">
              <w:t>3</w:t>
            </w:r>
            <w:r w:rsidRPr="008968A5">
              <w:t>) If the second laboratory does not reconfirm the positive test results, the MRO shall report that no FFD policy violation has occurred; or</w:t>
            </w:r>
          </w:p>
          <w:p w14:paraId="251C7B5F" w14:textId="0C28FB1F" w:rsidR="00EA0C2E" w:rsidRPr="008968A5" w:rsidRDefault="00F4742E" w:rsidP="00EA0C2E">
            <w:r w:rsidRPr="008968A5">
              <w:t>(</w:t>
            </w:r>
            <w:r w:rsidRPr="00B66AF1">
              <w:t>4</w:t>
            </w:r>
            <w:r w:rsidRPr="008968A5">
              <w:t>) If the second laboratory does not reconfirm the adulterated, substituted, or invalid validity test results, the MRO shall report that no FFD policy violation has occurred.”</w:t>
            </w:r>
          </w:p>
        </w:tc>
      </w:tr>
      <w:tr w:rsidR="00F4742E" w:rsidRPr="008968A5" w14:paraId="179D5C34" w14:textId="77777777" w:rsidTr="00BB2381">
        <w:trPr>
          <w:cantSplit/>
        </w:trPr>
        <w:tc>
          <w:tcPr>
            <w:tcW w:w="298" w:type="pct"/>
          </w:tcPr>
          <w:p w14:paraId="645EAD89" w14:textId="77777777" w:rsidR="00F4742E" w:rsidRPr="008968A5" w:rsidRDefault="00F4742E" w:rsidP="00496144">
            <w:pPr>
              <w:jc w:val="center"/>
            </w:pPr>
            <w:r w:rsidRPr="008968A5">
              <w:t>E4</w:t>
            </w:r>
          </w:p>
        </w:tc>
        <w:tc>
          <w:tcPr>
            <w:tcW w:w="984" w:type="pct"/>
          </w:tcPr>
          <w:p w14:paraId="1F344793" w14:textId="14C75C3C" w:rsidR="00F4742E" w:rsidRPr="008968A5" w:rsidRDefault="00F4742E" w:rsidP="00776D49">
            <w:pPr>
              <w:tabs>
                <w:tab w:val="left" w:pos="8568"/>
              </w:tabs>
            </w:pPr>
            <w:r w:rsidRPr="008968A5">
              <w:t>Can you as the MRO request retesting of an aliquot of the original specimen or the analysis of the split specimen if you question the accuracy of a positive, adulterated, substituted, or invalid test result?</w:t>
            </w:r>
            <w:r w:rsidR="0057322F">
              <w:t xml:space="preserve"> </w:t>
            </w:r>
          </w:p>
        </w:tc>
        <w:tc>
          <w:tcPr>
            <w:tcW w:w="1636" w:type="pct"/>
          </w:tcPr>
          <w:p w14:paraId="33AA8DF9" w14:textId="5EC90671" w:rsidR="00F4742E" w:rsidRPr="008968A5" w:rsidRDefault="00F4742E" w:rsidP="00C57945">
            <w:pPr>
              <w:keepNext/>
              <w:keepLines/>
              <w:numPr>
                <w:ilvl w:val="0"/>
                <w:numId w:val="4"/>
              </w:numPr>
              <w:tabs>
                <w:tab w:val="num" w:pos="380"/>
              </w:tabs>
              <w:overflowPunct w:val="0"/>
              <w:ind w:left="374"/>
              <w:textAlignment w:val="baseline"/>
            </w:pPr>
            <w:r w:rsidRPr="008968A5">
              <w:t xml:space="preserve">Yes, I can request retesting at second </w:t>
            </w:r>
            <w:r>
              <w:t>HHS</w:t>
            </w:r>
            <w:r>
              <w:noBreakHyphen/>
            </w:r>
            <w:r w:rsidRPr="008968A5">
              <w:t>certified laboratory.</w:t>
            </w:r>
          </w:p>
          <w:p w14:paraId="31154C72" w14:textId="320DE251" w:rsidR="00F4742E" w:rsidRPr="008968A5" w:rsidRDefault="00F4742E" w:rsidP="00C57945">
            <w:pPr>
              <w:keepNext/>
              <w:keepLines/>
              <w:numPr>
                <w:ilvl w:val="0"/>
                <w:numId w:val="4"/>
              </w:numPr>
              <w:tabs>
                <w:tab w:val="num" w:pos="380"/>
              </w:tabs>
              <w:overflowPunct w:val="0"/>
              <w:ind w:left="374"/>
              <w:textAlignment w:val="baseline"/>
            </w:pPr>
            <w:r w:rsidRPr="008968A5">
              <w:t xml:space="preserve">Yes, I can request retesting at the same </w:t>
            </w:r>
            <w:r>
              <w:t>HHS</w:t>
            </w:r>
            <w:r>
              <w:noBreakHyphen/>
            </w:r>
            <w:r w:rsidRPr="008968A5">
              <w:t>certified laboratory.</w:t>
            </w:r>
          </w:p>
          <w:p w14:paraId="192273BA" w14:textId="77777777" w:rsidR="00F4742E" w:rsidRPr="008968A5" w:rsidRDefault="00F4742E" w:rsidP="00C57945">
            <w:pPr>
              <w:keepNext/>
              <w:keepLines/>
              <w:numPr>
                <w:ilvl w:val="0"/>
                <w:numId w:val="4"/>
              </w:numPr>
              <w:tabs>
                <w:tab w:val="num" w:pos="380"/>
              </w:tabs>
              <w:overflowPunct w:val="0"/>
              <w:ind w:left="374"/>
              <w:textAlignment w:val="baseline"/>
            </w:pPr>
            <w:r>
              <w:t>Other:</w:t>
            </w:r>
          </w:p>
        </w:tc>
        <w:tc>
          <w:tcPr>
            <w:tcW w:w="2082" w:type="pct"/>
          </w:tcPr>
          <w:p w14:paraId="59BE76E4" w14:textId="361EC402" w:rsidR="00F4742E" w:rsidRPr="008968A5" w:rsidRDefault="00F4742E" w:rsidP="00EA0C2E">
            <w:pPr>
              <w:keepNext/>
              <w:keepLines/>
            </w:pPr>
            <w:r>
              <w:t>§ </w:t>
            </w:r>
            <w:r w:rsidRPr="008968A5">
              <w:t>26.185(l) states:</w:t>
            </w:r>
          </w:p>
          <w:p w14:paraId="7AE3FE3D" w14:textId="3F2A2C55" w:rsidR="00EA0C2E" w:rsidRPr="008968A5" w:rsidRDefault="00F4742E" w:rsidP="00EA0C2E">
            <w:pPr>
              <w:keepNext/>
              <w:keepLines/>
            </w:pPr>
            <w:r w:rsidRPr="008968A5">
              <w:t>“</w:t>
            </w:r>
            <w:r w:rsidR="00AD7CB6">
              <w:rPr>
                <w:i/>
                <w:iCs/>
              </w:rPr>
              <w:t>Retesting authorized</w:t>
            </w:r>
            <w:r w:rsidR="00BF657C">
              <w:rPr>
                <w:i/>
                <w:iCs/>
              </w:rPr>
              <w:t xml:space="preserve">. </w:t>
            </w:r>
            <w:r w:rsidRPr="008968A5">
              <w:t xml:space="preserve">Should the MRO question the accuracy or scientific validity of a positive, adulterated, substituted, or invalid test result, only the MRO is authorized to order retesting of an aliquot of the original specimen or the analysis of any split specimen (Bottle B) </w:t>
            </w:r>
            <w:proofErr w:type="gramStart"/>
            <w:r w:rsidRPr="008968A5">
              <w:t>in order to</w:t>
            </w:r>
            <w:proofErr w:type="gramEnd"/>
            <w:r w:rsidRPr="008968A5">
              <w:t xml:space="preserve"> determine whether the FFD policy has been violated.</w:t>
            </w:r>
            <w:r w:rsidR="0057322F">
              <w:t xml:space="preserve"> </w:t>
            </w:r>
            <w:r w:rsidRPr="008968A5">
              <w:t xml:space="preserve">Retesting must be performed by a second </w:t>
            </w:r>
            <w:r>
              <w:t>HHS</w:t>
            </w:r>
            <w:r>
              <w:noBreakHyphen/>
            </w:r>
            <w:r w:rsidRPr="008968A5">
              <w:t>certified laboratory. The MRO is also the only individual who may authorize a reanalysis of an aliquot of the original specimen or an analysis of any split specimen (Bottle B) in response to a request from the donor tested.”</w:t>
            </w:r>
          </w:p>
        </w:tc>
      </w:tr>
      <w:tr w:rsidR="00F4742E" w:rsidRPr="008968A5" w14:paraId="715831C6" w14:textId="77777777" w:rsidTr="00BB2381">
        <w:trPr>
          <w:cantSplit/>
        </w:trPr>
        <w:tc>
          <w:tcPr>
            <w:tcW w:w="298" w:type="pct"/>
          </w:tcPr>
          <w:p w14:paraId="0AE6FC0E" w14:textId="77777777" w:rsidR="00F4742E" w:rsidRPr="008968A5" w:rsidRDefault="00F4742E" w:rsidP="00496144">
            <w:pPr>
              <w:jc w:val="center"/>
            </w:pPr>
            <w:r w:rsidRPr="008968A5">
              <w:lastRenderedPageBreak/>
              <w:t>E5</w:t>
            </w:r>
          </w:p>
        </w:tc>
        <w:tc>
          <w:tcPr>
            <w:tcW w:w="984" w:type="pct"/>
          </w:tcPr>
          <w:p w14:paraId="5A604B4C" w14:textId="77777777" w:rsidR="00F4742E" w:rsidRPr="008968A5" w:rsidRDefault="00F4742E" w:rsidP="00776D49">
            <w:pPr>
              <w:tabs>
                <w:tab w:val="left" w:pos="8568"/>
              </w:tabs>
            </w:pPr>
            <w:r w:rsidRPr="008968A5">
              <w:t>What is the appropriate course of action when you as the MRO determine that a positive, adulterated, substituted, or invalid test result is scientifically insufficient?</w:t>
            </w:r>
          </w:p>
        </w:tc>
        <w:tc>
          <w:tcPr>
            <w:tcW w:w="1636" w:type="pct"/>
          </w:tcPr>
          <w:p w14:paraId="3B3594E0" w14:textId="77777777" w:rsidR="00F4742E" w:rsidRPr="008968A5" w:rsidRDefault="00F4742E" w:rsidP="00C57945">
            <w:pPr>
              <w:keepNext/>
              <w:keepLines/>
              <w:numPr>
                <w:ilvl w:val="0"/>
                <w:numId w:val="3"/>
              </w:numPr>
              <w:tabs>
                <w:tab w:val="num" w:pos="380"/>
              </w:tabs>
              <w:overflowPunct w:val="0"/>
              <w:ind w:left="374"/>
              <w:textAlignment w:val="baseline"/>
            </w:pPr>
            <w:r w:rsidRPr="008968A5">
              <w:t>Declare that a drug or validity test result is not an FFD policy violation, but that a negative test result was not obtained.</w:t>
            </w:r>
          </w:p>
          <w:p w14:paraId="119D2F4B" w14:textId="77777777" w:rsidR="00F4742E" w:rsidRPr="008968A5" w:rsidRDefault="00F4742E" w:rsidP="00C57945">
            <w:pPr>
              <w:keepNext/>
              <w:keepLines/>
              <w:numPr>
                <w:ilvl w:val="0"/>
                <w:numId w:val="3"/>
              </w:numPr>
              <w:tabs>
                <w:tab w:val="num" w:pos="380"/>
              </w:tabs>
              <w:overflowPunct w:val="0"/>
              <w:ind w:left="374"/>
              <w:textAlignment w:val="baseline"/>
            </w:pPr>
            <w:r w:rsidRPr="008968A5">
              <w:t>Request retesting of the original specimen before making this decision if warranted.</w:t>
            </w:r>
          </w:p>
          <w:p w14:paraId="562C0286" w14:textId="5DA2D596" w:rsidR="00F4742E" w:rsidRPr="008968A5" w:rsidRDefault="00F4742E" w:rsidP="00C57945">
            <w:pPr>
              <w:keepNext/>
              <w:keepLines/>
              <w:numPr>
                <w:ilvl w:val="0"/>
                <w:numId w:val="3"/>
              </w:numPr>
              <w:tabs>
                <w:tab w:val="num" w:pos="380"/>
              </w:tabs>
              <w:overflowPunct w:val="0"/>
              <w:ind w:left="374"/>
              <w:textAlignment w:val="baseline"/>
            </w:pPr>
            <w:r w:rsidRPr="008968A5">
              <w:t xml:space="preserve">If retesting is warranted, request that the reanalysis be performed by the same laboratory, or that an aliquot of the original specimen be sent for reanalysis to another </w:t>
            </w:r>
            <w:r>
              <w:t>HHS</w:t>
            </w:r>
            <w:r>
              <w:noBreakHyphen/>
            </w:r>
            <w:r w:rsidRPr="008968A5">
              <w:t>certified laboratory.</w:t>
            </w:r>
          </w:p>
          <w:p w14:paraId="7169A3F2"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082" w:type="pct"/>
          </w:tcPr>
          <w:p w14:paraId="7CC36FE0" w14:textId="55525E76" w:rsidR="00F4742E" w:rsidRPr="008968A5" w:rsidRDefault="00F4742E" w:rsidP="005A389B">
            <w:r>
              <w:t>§ </w:t>
            </w:r>
            <w:r w:rsidRPr="008968A5">
              <w:t>26.185(m) states:</w:t>
            </w:r>
          </w:p>
          <w:p w14:paraId="70A7D30B" w14:textId="6A9DF595" w:rsidR="00EA0C2E" w:rsidRPr="008968A5" w:rsidRDefault="00F4742E" w:rsidP="00EA0C2E">
            <w:r w:rsidRPr="008968A5">
              <w:t>“</w:t>
            </w:r>
            <w:r w:rsidR="00AD7CB6">
              <w:rPr>
                <w:i/>
                <w:iCs/>
              </w:rPr>
              <w:t>Result scientifically insufficient</w:t>
            </w:r>
            <w:r w:rsidR="00BF657C">
              <w:rPr>
                <w:i/>
                <w:iCs/>
              </w:rPr>
              <w:t xml:space="preserve">. </w:t>
            </w:r>
            <w:r w:rsidRPr="008968A5">
              <w:t>Based on the review of inspection and audit reports, quality control data, multiple specimens, and other pertinent results, the MRO may determine that a positive, adulterated, substituted or invalid test result is scientifically insufficient for further action and may declare that a drug or validity test result is not an FFD policy violation, but that a negative test result was not obtained. In this situation, the MRO may request retesting of the original specimen before making this decision. The MRO is neither expected nor required to request such retesting, unless in the sole opinion of the MRO, such r</w:t>
            </w:r>
            <w:r>
              <w:t xml:space="preserve">etesting is warranted. </w:t>
            </w:r>
            <w:r w:rsidRPr="008968A5">
              <w:t xml:space="preserve">The MRO may request that the reanalysis be performed by the same laboratory, or that an aliquot of the original specimen be sent for reanalysis to another </w:t>
            </w:r>
            <w:r>
              <w:t>HHS</w:t>
            </w:r>
            <w:r>
              <w:noBreakHyphen/>
            </w:r>
            <w:r w:rsidRPr="008968A5">
              <w:t xml:space="preserve">certified laboratory. The licensee testing facility and the </w:t>
            </w:r>
            <w:r>
              <w:t>HHS</w:t>
            </w:r>
            <w:r>
              <w:noBreakHyphen/>
            </w:r>
            <w:r w:rsidRPr="008968A5">
              <w:t xml:space="preserve"> certified laboratory shall assist in this review process, as requested by the MRO, by making available the individual(s) responsible for day-to-day management of the licensee testing facility or the </w:t>
            </w:r>
            <w:r>
              <w:t>HHS</w:t>
            </w:r>
            <w:r>
              <w:noBreakHyphen/>
            </w:r>
            <w:r w:rsidRPr="008968A5">
              <w:t>certified laboratory, or other individuals who are forensic toxicologists or who have equivalent forensic experience in urine drug testing, to provide specific consultation as required by the MRO.”</w:t>
            </w:r>
          </w:p>
        </w:tc>
      </w:tr>
      <w:tr w:rsidR="00F4742E" w:rsidRPr="008968A5" w14:paraId="748C4CE0" w14:textId="77777777" w:rsidTr="00EA0C2E">
        <w:trPr>
          <w:cantSplit/>
          <w:trHeight w:val="381"/>
        </w:trPr>
        <w:tc>
          <w:tcPr>
            <w:tcW w:w="5000" w:type="pct"/>
            <w:gridSpan w:val="4"/>
            <w:shd w:val="pct20" w:color="auto" w:fill="auto"/>
            <w:vAlign w:val="center"/>
          </w:tcPr>
          <w:p w14:paraId="5F7A5E9B" w14:textId="4FF39E1B" w:rsidR="00F4742E" w:rsidRPr="00C35DC6" w:rsidRDefault="00F4742E" w:rsidP="00496144">
            <w:r w:rsidRPr="00C35DC6">
              <w:t>THAT WAS THE LAST QUESTION.</w:t>
            </w:r>
            <w:r w:rsidR="0057322F">
              <w:t xml:space="preserve"> </w:t>
            </w:r>
            <w:r w:rsidRPr="00C35DC6">
              <w:t xml:space="preserve">THANK YOU FOR YOUR TIME AND INPUT. </w:t>
            </w:r>
          </w:p>
        </w:tc>
      </w:tr>
    </w:tbl>
    <w:p w14:paraId="456E3525" w14:textId="77777777" w:rsidR="0054372E" w:rsidRPr="008968A5" w:rsidRDefault="0054372E" w:rsidP="00776D49">
      <w:pPr>
        <w:rPr>
          <w:color w:val="000000"/>
        </w:rPr>
        <w:sectPr w:rsidR="0054372E" w:rsidRPr="008968A5" w:rsidSect="008C047B">
          <w:headerReference w:type="default" r:id="rId21"/>
          <w:footerReference w:type="default" r:id="rId22"/>
          <w:pgSz w:w="15840" w:h="12240" w:orient="landscape" w:code="1"/>
          <w:pgMar w:top="1440" w:right="1440" w:bottom="1440" w:left="1440" w:header="720" w:footer="720" w:gutter="0"/>
          <w:pgNumType w:start="1"/>
          <w:cols w:space="720"/>
          <w:docGrid w:linePitch="299"/>
        </w:sectPr>
      </w:pPr>
    </w:p>
    <w:p w14:paraId="2FF9AB60" w14:textId="77777777" w:rsidR="00A36AFE" w:rsidRPr="007C7B42" w:rsidRDefault="00A36AFE" w:rsidP="00776D49"/>
    <w:p w14:paraId="130763F9" w14:textId="75E73B27" w:rsidR="00A36AFE" w:rsidRPr="00C35DC6" w:rsidRDefault="00FD66F2" w:rsidP="004634A3">
      <w:pPr>
        <w:pStyle w:val="attachmenttitle"/>
      </w:pPr>
      <w:r w:rsidRPr="00C35DC6">
        <w:t>Attachment</w:t>
      </w:r>
      <w:r w:rsidR="00D40AC0" w:rsidRPr="00C35DC6">
        <w:t xml:space="preserve"> 4</w:t>
      </w:r>
      <w:r w:rsidR="00B108CF">
        <w:t>: Substance Abuse Expert Questionnaire</w:t>
      </w:r>
    </w:p>
    <w:p w14:paraId="2CC53C93" w14:textId="77777777" w:rsidR="00A36AFE" w:rsidRPr="00C35DC6" w:rsidRDefault="0086564D" w:rsidP="00776D49">
      <w:pPr>
        <w:jc w:val="center"/>
        <w:rPr>
          <w:u w:val="single"/>
        </w:rPr>
      </w:pPr>
      <w:r>
        <w:rPr>
          <w:u w:val="single"/>
        </w:rPr>
        <w:t>10 CFR </w:t>
      </w:r>
      <w:r w:rsidR="00A36AFE" w:rsidRPr="00C35DC6">
        <w:rPr>
          <w:u w:val="single"/>
        </w:rPr>
        <w:t>Part 26</w:t>
      </w:r>
    </w:p>
    <w:p w14:paraId="25B18B4D" w14:textId="0A0905E2" w:rsidR="00A36AFE" w:rsidRPr="00C35DC6" w:rsidRDefault="00B108CF" w:rsidP="00776D49">
      <w:pPr>
        <w:jc w:val="center"/>
        <w:rPr>
          <w:u w:val="single"/>
        </w:rPr>
      </w:pPr>
      <w:r w:rsidRPr="00C35DC6">
        <w:rPr>
          <w:u w:val="single"/>
        </w:rPr>
        <w:t>Substance Abuse Expert Questionnaire</w:t>
      </w:r>
    </w:p>
    <w:p w14:paraId="2739CFC8" w14:textId="77777777" w:rsidR="00A36AFE" w:rsidRPr="007C7B42" w:rsidRDefault="00A36AFE" w:rsidP="00776D49">
      <w:pPr>
        <w:jc w:val="center"/>
      </w:pPr>
    </w:p>
    <w:p w14:paraId="6FE4F815" w14:textId="77777777" w:rsidR="00A36AFE" w:rsidRPr="007C7B42" w:rsidRDefault="00A36AFE" w:rsidP="00776D49">
      <w:pPr>
        <w:jc w:val="center"/>
      </w:pPr>
    </w:p>
    <w:tbl>
      <w:tblPr>
        <w:tblW w:w="499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3116"/>
        <w:gridCol w:w="9772"/>
      </w:tblGrid>
      <w:tr w:rsidR="00A36AFE" w:rsidRPr="007C7B42" w14:paraId="1F455AA9" w14:textId="77777777" w:rsidTr="00BB2381">
        <w:trPr>
          <w:jc w:val="center"/>
        </w:trPr>
        <w:tc>
          <w:tcPr>
            <w:tcW w:w="1209" w:type="pct"/>
          </w:tcPr>
          <w:p w14:paraId="3E0E21F5" w14:textId="77777777" w:rsidR="00A36AFE" w:rsidRPr="007C7B42" w:rsidRDefault="00A36AFE" w:rsidP="00776D49">
            <w:pPr>
              <w:spacing w:before="60" w:line="360" w:lineRule="auto"/>
            </w:pPr>
            <w:r w:rsidRPr="007C7B42">
              <w:t>Licensee</w:t>
            </w:r>
          </w:p>
        </w:tc>
        <w:tc>
          <w:tcPr>
            <w:tcW w:w="3791" w:type="pct"/>
          </w:tcPr>
          <w:p w14:paraId="3F39963C" w14:textId="77777777" w:rsidR="00A36AFE" w:rsidRPr="007C7B42" w:rsidRDefault="00A36AFE" w:rsidP="00776D49">
            <w:pPr>
              <w:spacing w:before="60" w:line="360" w:lineRule="auto"/>
              <w:jc w:val="center"/>
            </w:pPr>
          </w:p>
        </w:tc>
      </w:tr>
      <w:tr w:rsidR="00A36AFE" w:rsidRPr="007C7B42" w14:paraId="33C13D5F" w14:textId="77777777" w:rsidTr="00BB2381">
        <w:trPr>
          <w:jc w:val="center"/>
        </w:trPr>
        <w:tc>
          <w:tcPr>
            <w:tcW w:w="1209" w:type="pct"/>
          </w:tcPr>
          <w:p w14:paraId="42B3B739" w14:textId="77777777" w:rsidR="00A36AFE" w:rsidRPr="007C7B42" w:rsidRDefault="00A36AFE" w:rsidP="00776D49">
            <w:pPr>
              <w:spacing w:before="60" w:line="360" w:lineRule="auto"/>
            </w:pPr>
            <w:r w:rsidRPr="007C7B42">
              <w:t>Contact Person</w:t>
            </w:r>
          </w:p>
        </w:tc>
        <w:tc>
          <w:tcPr>
            <w:tcW w:w="3791" w:type="pct"/>
          </w:tcPr>
          <w:p w14:paraId="0388D788" w14:textId="77777777" w:rsidR="00A36AFE" w:rsidRPr="007C7B42" w:rsidRDefault="00A36AFE" w:rsidP="00776D49">
            <w:pPr>
              <w:spacing w:before="60" w:line="360" w:lineRule="auto"/>
              <w:jc w:val="center"/>
            </w:pPr>
          </w:p>
        </w:tc>
      </w:tr>
      <w:tr w:rsidR="00A36AFE" w:rsidRPr="007C7B42" w14:paraId="274A1F84" w14:textId="77777777" w:rsidTr="00BB2381">
        <w:trPr>
          <w:jc w:val="center"/>
        </w:trPr>
        <w:tc>
          <w:tcPr>
            <w:tcW w:w="1209" w:type="pct"/>
          </w:tcPr>
          <w:p w14:paraId="175C2B7F" w14:textId="77777777" w:rsidR="00A36AFE" w:rsidRPr="007C7B42" w:rsidRDefault="00A36AFE" w:rsidP="00776D49">
            <w:pPr>
              <w:spacing w:before="60" w:line="360" w:lineRule="auto"/>
            </w:pPr>
            <w:r w:rsidRPr="007C7B42">
              <w:t>Inspection Date</w:t>
            </w:r>
          </w:p>
        </w:tc>
        <w:tc>
          <w:tcPr>
            <w:tcW w:w="3791" w:type="pct"/>
          </w:tcPr>
          <w:p w14:paraId="45FD73A3" w14:textId="77777777" w:rsidR="00A36AFE" w:rsidRPr="007C7B42" w:rsidRDefault="00A36AFE" w:rsidP="00776D49">
            <w:pPr>
              <w:spacing w:before="60" w:line="360" w:lineRule="auto"/>
              <w:jc w:val="center"/>
            </w:pPr>
          </w:p>
        </w:tc>
      </w:tr>
      <w:tr w:rsidR="00A36AFE" w:rsidRPr="007C7B42" w14:paraId="3399711F" w14:textId="77777777" w:rsidTr="00BB2381">
        <w:trPr>
          <w:jc w:val="center"/>
        </w:trPr>
        <w:tc>
          <w:tcPr>
            <w:tcW w:w="1209" w:type="pct"/>
          </w:tcPr>
          <w:p w14:paraId="61A7C2A0" w14:textId="77777777" w:rsidR="00A36AFE" w:rsidRPr="007C7B42" w:rsidRDefault="00A36AFE" w:rsidP="00776D49">
            <w:pPr>
              <w:spacing w:before="60" w:line="360" w:lineRule="auto"/>
            </w:pPr>
            <w:r w:rsidRPr="007C7B42">
              <w:t>Inspector</w:t>
            </w:r>
          </w:p>
        </w:tc>
        <w:tc>
          <w:tcPr>
            <w:tcW w:w="3791" w:type="pct"/>
          </w:tcPr>
          <w:p w14:paraId="7BE24C63" w14:textId="77777777" w:rsidR="00A36AFE" w:rsidRPr="007C7B42" w:rsidRDefault="00A36AFE" w:rsidP="00776D49">
            <w:pPr>
              <w:spacing w:before="60" w:line="360" w:lineRule="auto"/>
              <w:jc w:val="center"/>
            </w:pPr>
          </w:p>
        </w:tc>
      </w:tr>
    </w:tbl>
    <w:p w14:paraId="0B3FBAA0" w14:textId="2C5E340D" w:rsidR="40C0CA50" w:rsidRDefault="40C0CA50"/>
    <w:p w14:paraId="20956F2E" w14:textId="77777777" w:rsidR="00A36AFE" w:rsidRPr="008968A5" w:rsidRDefault="00A36AFE" w:rsidP="00776D49"/>
    <w:p w14:paraId="1FD7050A" w14:textId="77777777" w:rsidR="00A36AFE" w:rsidRPr="008968A5" w:rsidRDefault="00A36AFE" w:rsidP="00496144"/>
    <w:p w14:paraId="36869656" w14:textId="0CA00CD4" w:rsidR="00A9589D" w:rsidRPr="008968A5" w:rsidRDefault="0052605C" w:rsidP="00776D49">
      <w:r w:rsidRPr="008968A5">
        <w:t xml:space="preserve">This questionnaire may be used by the </w:t>
      </w:r>
      <w:r w:rsidR="004C3CA4">
        <w:t xml:space="preserve">U.S. </w:t>
      </w:r>
      <w:r w:rsidRPr="008968A5">
        <w:t xml:space="preserve">Nuclear Regulatory Commission (NRC) inspector when evaluating </w:t>
      </w:r>
      <w:r w:rsidR="00A36AFE" w:rsidRPr="008968A5">
        <w:t>the Substance Abuse Expert (SAE) supporting a licensee</w:t>
      </w:r>
      <w:r w:rsidR="0031491E">
        <w:t>’s</w:t>
      </w:r>
      <w:r w:rsidR="00A36AFE" w:rsidRPr="008968A5">
        <w:t xml:space="preserve"> or other entity</w:t>
      </w:r>
      <w:r w:rsidR="00F4742E">
        <w:t>’s</w:t>
      </w:r>
      <w:r w:rsidR="00A36AFE" w:rsidRPr="008968A5">
        <w:t xml:space="preserve"> fitness-for-duty (FFD) program.</w:t>
      </w:r>
      <w:r w:rsidR="0057322F">
        <w:t xml:space="preserve"> </w:t>
      </w:r>
      <w:r w:rsidR="00A36AFE" w:rsidRPr="008968A5">
        <w:t xml:space="preserve">Each question is accompanied by potential answers and the relevant </w:t>
      </w:r>
      <w:r w:rsidR="0031491E">
        <w:t>requirement</w:t>
      </w:r>
      <w:r w:rsidR="006E73E4">
        <w:t xml:space="preserve">(s) </w:t>
      </w:r>
      <w:r w:rsidR="00A36AFE" w:rsidRPr="008968A5">
        <w:t xml:space="preserve">in </w:t>
      </w:r>
      <w:r w:rsidR="0086564D">
        <w:t>10 CFR </w:t>
      </w:r>
      <w:r w:rsidR="00A36AFE" w:rsidRPr="008968A5">
        <w:t>Part 26</w:t>
      </w:r>
      <w:r w:rsidR="006E73E4">
        <w:t>, Subpart H</w:t>
      </w:r>
      <w:r w:rsidR="00EF100C">
        <w:t>.</w:t>
      </w:r>
      <w:r w:rsidR="0057322F">
        <w:t xml:space="preserve"> </w:t>
      </w:r>
      <w:r w:rsidR="00A9589D">
        <w:t xml:space="preserve">This questionnaire is divided into the following two </w:t>
      </w:r>
      <w:r w:rsidR="0026251F">
        <w:t>section</w:t>
      </w:r>
      <w:r w:rsidR="00A9589D">
        <w:t>s:</w:t>
      </w:r>
    </w:p>
    <w:p w14:paraId="64422354" w14:textId="77777777" w:rsidR="00A9589D" w:rsidRDefault="00A9589D" w:rsidP="00776D4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15"/>
        <w:gridCol w:w="1435"/>
      </w:tblGrid>
      <w:tr w:rsidR="00A9589D" w:rsidRPr="008968A5" w14:paraId="22707ABC" w14:textId="77777777" w:rsidTr="00A936A2">
        <w:tc>
          <w:tcPr>
            <w:tcW w:w="4446" w:type="pct"/>
            <w:vAlign w:val="center"/>
          </w:tcPr>
          <w:p w14:paraId="58522F4C" w14:textId="1A211D02" w:rsidR="00A9589D" w:rsidRPr="00DB2271" w:rsidRDefault="0026251F" w:rsidP="00776D49">
            <w:pPr>
              <w:overflowPunct w:val="0"/>
              <w:textAlignment w:val="baseline"/>
            </w:pPr>
            <w:r>
              <w:t>Section</w:t>
            </w:r>
          </w:p>
        </w:tc>
        <w:tc>
          <w:tcPr>
            <w:tcW w:w="554" w:type="pct"/>
          </w:tcPr>
          <w:p w14:paraId="63ED5205" w14:textId="77777777" w:rsidR="00A9589D" w:rsidRPr="00DB2271" w:rsidRDefault="00A9589D" w:rsidP="00776D49">
            <w:pPr>
              <w:overflowPunct w:val="0"/>
              <w:jc w:val="center"/>
              <w:textAlignment w:val="baseline"/>
            </w:pPr>
            <w:r w:rsidRPr="00DB2271">
              <w:t>Question Numbers</w:t>
            </w:r>
          </w:p>
        </w:tc>
      </w:tr>
      <w:tr w:rsidR="00A9589D" w:rsidRPr="008968A5" w14:paraId="4B82EC55" w14:textId="77777777" w:rsidTr="00F653D0">
        <w:trPr>
          <w:trHeight w:val="288"/>
        </w:trPr>
        <w:tc>
          <w:tcPr>
            <w:tcW w:w="4446" w:type="pct"/>
            <w:vAlign w:val="center"/>
          </w:tcPr>
          <w:p w14:paraId="50214DDF" w14:textId="77777777" w:rsidR="00A9589D" w:rsidRPr="00EF100C" w:rsidRDefault="00A9589D" w:rsidP="00776D49">
            <w:pPr>
              <w:overflowPunct w:val="0"/>
              <w:textAlignment w:val="baseline"/>
            </w:pPr>
            <w:r w:rsidRPr="00EF100C">
              <w:t xml:space="preserve">A. </w:t>
            </w:r>
            <w:r>
              <w:t>SAE Qualifications and Training</w:t>
            </w:r>
          </w:p>
        </w:tc>
        <w:tc>
          <w:tcPr>
            <w:tcW w:w="554" w:type="pct"/>
            <w:tcMar>
              <w:left w:w="180" w:type="dxa"/>
              <w:right w:w="115" w:type="dxa"/>
            </w:tcMar>
            <w:vAlign w:val="center"/>
          </w:tcPr>
          <w:p w14:paraId="28B53A1B" w14:textId="77777777" w:rsidR="00A9589D" w:rsidRPr="008968A5" w:rsidRDefault="00A9589D" w:rsidP="00776D49">
            <w:pPr>
              <w:overflowPunct w:val="0"/>
              <w:textAlignment w:val="baseline"/>
            </w:pPr>
            <w:r w:rsidRPr="008968A5">
              <w:t>A</w:t>
            </w:r>
            <w:r>
              <w:t>1 – A7</w:t>
            </w:r>
          </w:p>
        </w:tc>
      </w:tr>
      <w:tr w:rsidR="00A9589D" w:rsidRPr="008968A5" w14:paraId="15047361" w14:textId="77777777" w:rsidTr="00F653D0">
        <w:trPr>
          <w:trHeight w:val="288"/>
        </w:trPr>
        <w:tc>
          <w:tcPr>
            <w:tcW w:w="4446" w:type="pct"/>
            <w:vAlign w:val="center"/>
          </w:tcPr>
          <w:p w14:paraId="78B16080" w14:textId="77777777" w:rsidR="00A9589D" w:rsidRPr="00EF100C" w:rsidRDefault="00A9589D" w:rsidP="00776D49">
            <w:pPr>
              <w:overflowPunct w:val="0"/>
              <w:textAlignment w:val="baseline"/>
            </w:pPr>
            <w:r w:rsidRPr="00EF100C">
              <w:t xml:space="preserve">B. </w:t>
            </w:r>
            <w:r>
              <w:t>Services provided by the SAE</w:t>
            </w:r>
          </w:p>
        </w:tc>
        <w:tc>
          <w:tcPr>
            <w:tcW w:w="554" w:type="pct"/>
            <w:tcMar>
              <w:left w:w="180" w:type="dxa"/>
              <w:right w:w="115" w:type="dxa"/>
            </w:tcMar>
            <w:vAlign w:val="center"/>
          </w:tcPr>
          <w:p w14:paraId="47D016B8" w14:textId="77777777" w:rsidR="00A9589D" w:rsidRPr="008968A5" w:rsidRDefault="00A9589D" w:rsidP="00776D49">
            <w:pPr>
              <w:overflowPunct w:val="0"/>
              <w:textAlignment w:val="baseline"/>
            </w:pPr>
            <w:r>
              <w:t>B1 – B14</w:t>
            </w:r>
          </w:p>
        </w:tc>
      </w:tr>
    </w:tbl>
    <w:p w14:paraId="7B77BF29" w14:textId="46778B05" w:rsidR="40C0CA50" w:rsidRDefault="40C0CA50"/>
    <w:p w14:paraId="0073EEAF" w14:textId="4BBCF7A5" w:rsidR="00721E5D" w:rsidRDefault="00721E5D" w:rsidP="00496144">
      <w:r>
        <w:br w:type="page"/>
      </w:r>
    </w:p>
    <w:p w14:paraId="2B753F7F" w14:textId="77777777" w:rsidR="00EF100C" w:rsidRDefault="00EF100C" w:rsidP="0049614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660"/>
        <w:gridCol w:w="2310"/>
        <w:gridCol w:w="3861"/>
        <w:gridCol w:w="5991"/>
      </w:tblGrid>
      <w:tr w:rsidR="00A36AFE" w:rsidRPr="008968A5" w14:paraId="3386DDDD" w14:textId="77777777" w:rsidTr="00BB2381">
        <w:trPr>
          <w:cantSplit/>
          <w:tblHeader/>
        </w:trPr>
        <w:tc>
          <w:tcPr>
            <w:tcW w:w="0" w:type="auto"/>
            <w:tcBorders>
              <w:bottom w:val="nil"/>
            </w:tcBorders>
            <w:tcMar>
              <w:left w:w="58" w:type="dxa"/>
              <w:right w:w="58" w:type="dxa"/>
            </w:tcMar>
            <w:vAlign w:val="center"/>
          </w:tcPr>
          <w:p w14:paraId="042CDF31" w14:textId="77777777" w:rsidR="00F770F1" w:rsidRPr="00C35DC6" w:rsidRDefault="00F770F1" w:rsidP="00776D49">
            <w:pPr>
              <w:ind w:right="18"/>
            </w:pPr>
            <w:r w:rsidRPr="00C35DC6">
              <w:t>Num</w:t>
            </w:r>
            <w:r w:rsidR="00D37C35">
              <w:t>.</w:t>
            </w:r>
          </w:p>
        </w:tc>
        <w:tc>
          <w:tcPr>
            <w:tcW w:w="2310" w:type="dxa"/>
            <w:tcBorders>
              <w:bottom w:val="nil"/>
            </w:tcBorders>
            <w:vAlign w:val="center"/>
          </w:tcPr>
          <w:p w14:paraId="487B1B2A" w14:textId="77777777" w:rsidR="00A36AFE" w:rsidRPr="00C35DC6" w:rsidRDefault="00A36AFE" w:rsidP="00776D49">
            <w:r w:rsidRPr="00C35DC6">
              <w:t>Question</w:t>
            </w:r>
          </w:p>
        </w:tc>
        <w:tc>
          <w:tcPr>
            <w:tcW w:w="3861" w:type="dxa"/>
            <w:tcBorders>
              <w:bottom w:val="nil"/>
            </w:tcBorders>
            <w:vAlign w:val="center"/>
          </w:tcPr>
          <w:p w14:paraId="35CDF539" w14:textId="77777777" w:rsidR="00A36AFE" w:rsidRPr="00C35DC6" w:rsidRDefault="00A36AFE" w:rsidP="00776D49">
            <w:r w:rsidRPr="00C35DC6">
              <w:t>Answer</w:t>
            </w:r>
          </w:p>
        </w:tc>
        <w:tc>
          <w:tcPr>
            <w:tcW w:w="5991" w:type="dxa"/>
            <w:tcBorders>
              <w:bottom w:val="nil"/>
            </w:tcBorders>
            <w:vAlign w:val="center"/>
          </w:tcPr>
          <w:p w14:paraId="394552D1" w14:textId="21E168C3" w:rsidR="00A36AFE" w:rsidRPr="00C35DC6" w:rsidRDefault="00A36AFE" w:rsidP="00776D49">
            <w:r w:rsidRPr="00C35DC6">
              <w:t>NRC R</w:t>
            </w:r>
            <w:r w:rsidR="007B24D4">
              <w:t>egulation(s)</w:t>
            </w:r>
          </w:p>
        </w:tc>
      </w:tr>
      <w:tr w:rsidR="00A36AFE" w:rsidRPr="008968A5" w14:paraId="35BB44A5" w14:textId="77777777" w:rsidTr="009D1829">
        <w:trPr>
          <w:cantSplit/>
          <w:tblHeader/>
        </w:trPr>
        <w:tc>
          <w:tcPr>
            <w:tcW w:w="0" w:type="auto"/>
            <w:gridSpan w:val="4"/>
            <w:shd w:val="pct20" w:color="auto" w:fill="FFFFFF"/>
            <w:vAlign w:val="center"/>
          </w:tcPr>
          <w:p w14:paraId="57FA3B21" w14:textId="33867804" w:rsidR="00A36AFE" w:rsidRPr="00C35DC6" w:rsidRDefault="00A36AFE" w:rsidP="00776D49">
            <w:pPr>
              <w:tabs>
                <w:tab w:val="left" w:pos="360"/>
              </w:tabs>
              <w:ind w:right="18"/>
            </w:pPr>
            <w:r w:rsidRPr="00C35DC6">
              <w:t>A.</w:t>
            </w:r>
            <w:r w:rsidR="0057322F">
              <w:t xml:space="preserve"> </w:t>
            </w:r>
            <w:r w:rsidRPr="00C35DC6">
              <w:t xml:space="preserve">SAE Qualifications and Training </w:t>
            </w:r>
          </w:p>
        </w:tc>
      </w:tr>
      <w:tr w:rsidR="00A36AFE" w:rsidRPr="008968A5" w14:paraId="25A4E92C" w14:textId="77777777" w:rsidTr="00BB2381">
        <w:trPr>
          <w:cantSplit/>
        </w:trPr>
        <w:tc>
          <w:tcPr>
            <w:tcW w:w="0" w:type="auto"/>
            <w:tcBorders>
              <w:top w:val="nil"/>
            </w:tcBorders>
          </w:tcPr>
          <w:p w14:paraId="6C4537BE" w14:textId="77777777" w:rsidR="00A36AFE" w:rsidRPr="008968A5" w:rsidRDefault="00A36AFE" w:rsidP="00776D49">
            <w:pPr>
              <w:tabs>
                <w:tab w:val="left" w:pos="360"/>
              </w:tabs>
              <w:ind w:right="18"/>
              <w:jc w:val="center"/>
            </w:pPr>
            <w:r w:rsidRPr="008968A5">
              <w:t>A1</w:t>
            </w:r>
          </w:p>
        </w:tc>
        <w:tc>
          <w:tcPr>
            <w:tcW w:w="2310" w:type="dxa"/>
            <w:tcBorders>
              <w:top w:val="nil"/>
            </w:tcBorders>
          </w:tcPr>
          <w:p w14:paraId="36787101" w14:textId="53FEB79F" w:rsidR="00A36AFE" w:rsidRPr="008968A5" w:rsidRDefault="00A36AFE" w:rsidP="00776D49">
            <w:r w:rsidRPr="008968A5">
              <w:t>Please describe your credentials to serve as a substance abuse expert for an NRC</w:t>
            </w:r>
            <w:r w:rsidR="00C6059D">
              <w:t>-</w:t>
            </w:r>
            <w:r w:rsidRPr="008968A5">
              <w:t>regulated licensee under 10</w:t>
            </w:r>
            <w:r w:rsidR="00C6059D">
              <w:t> </w:t>
            </w:r>
            <w:r w:rsidRPr="008968A5">
              <w:t>CFR</w:t>
            </w:r>
            <w:r w:rsidR="00C6059D">
              <w:t> </w:t>
            </w:r>
            <w:r w:rsidRPr="008968A5">
              <w:t>Part 26.</w:t>
            </w:r>
            <w:r w:rsidR="0057322F">
              <w:t xml:space="preserve"> </w:t>
            </w:r>
          </w:p>
          <w:p w14:paraId="77515803" w14:textId="77777777" w:rsidR="00A36AFE" w:rsidRPr="008968A5" w:rsidRDefault="00A36AFE" w:rsidP="00776D49"/>
          <w:p w14:paraId="06AA5B30" w14:textId="77777777" w:rsidR="00A36AFE" w:rsidRPr="004C3CA4" w:rsidRDefault="00A36AFE" w:rsidP="00776D49">
            <w:r w:rsidRPr="004C3CA4">
              <w:t>[Request documentation to confirm qualifications]</w:t>
            </w:r>
          </w:p>
        </w:tc>
        <w:tc>
          <w:tcPr>
            <w:tcW w:w="3861" w:type="dxa"/>
            <w:tcBorders>
              <w:top w:val="nil"/>
            </w:tcBorders>
          </w:tcPr>
          <w:p w14:paraId="5078E9B9" w14:textId="77777777" w:rsidR="00A36AFE" w:rsidRPr="008968A5" w:rsidRDefault="00A36AFE" w:rsidP="00C57945">
            <w:pPr>
              <w:keepNext/>
              <w:keepLines/>
              <w:numPr>
                <w:ilvl w:val="0"/>
                <w:numId w:val="3"/>
              </w:numPr>
              <w:tabs>
                <w:tab w:val="num" w:pos="380"/>
              </w:tabs>
              <w:overflowPunct w:val="0"/>
              <w:ind w:left="374"/>
              <w:textAlignment w:val="baseline"/>
            </w:pPr>
            <w:r w:rsidRPr="008968A5">
              <w:t>Licensed physician.</w:t>
            </w:r>
          </w:p>
          <w:p w14:paraId="49AB3B45" w14:textId="77777777" w:rsidR="00A36AFE" w:rsidRPr="008968A5" w:rsidRDefault="00A36AFE" w:rsidP="00C57945">
            <w:pPr>
              <w:keepNext/>
              <w:keepLines/>
              <w:numPr>
                <w:ilvl w:val="0"/>
                <w:numId w:val="3"/>
              </w:numPr>
              <w:tabs>
                <w:tab w:val="num" w:pos="380"/>
              </w:tabs>
              <w:overflowPunct w:val="0"/>
              <w:ind w:left="374"/>
              <w:textAlignment w:val="baseline"/>
            </w:pPr>
            <w:r w:rsidRPr="008968A5">
              <w:t>Licensed or certified social worker.</w:t>
            </w:r>
          </w:p>
          <w:p w14:paraId="490D9078" w14:textId="77777777" w:rsidR="00A36AFE" w:rsidRPr="008968A5" w:rsidRDefault="00A36AFE" w:rsidP="00C57945">
            <w:pPr>
              <w:keepNext/>
              <w:keepLines/>
              <w:numPr>
                <w:ilvl w:val="0"/>
                <w:numId w:val="3"/>
              </w:numPr>
              <w:tabs>
                <w:tab w:val="num" w:pos="380"/>
              </w:tabs>
              <w:overflowPunct w:val="0"/>
              <w:ind w:left="374"/>
              <w:textAlignment w:val="baseline"/>
            </w:pPr>
            <w:r w:rsidRPr="008968A5">
              <w:t>Licensed or certified psychologist.</w:t>
            </w:r>
          </w:p>
          <w:p w14:paraId="286C3399" w14:textId="77777777" w:rsidR="00A36AFE" w:rsidRPr="008968A5" w:rsidRDefault="00A36AFE" w:rsidP="00C57945">
            <w:pPr>
              <w:keepNext/>
              <w:keepLines/>
              <w:numPr>
                <w:ilvl w:val="0"/>
                <w:numId w:val="3"/>
              </w:numPr>
              <w:tabs>
                <w:tab w:val="num" w:pos="380"/>
              </w:tabs>
              <w:overflowPunct w:val="0"/>
              <w:ind w:left="374"/>
              <w:textAlignment w:val="baseline"/>
            </w:pPr>
            <w:r w:rsidRPr="008968A5">
              <w:t>Licensed or certified employee assistance professional (EAP).</w:t>
            </w:r>
          </w:p>
          <w:p w14:paraId="5A042C8D" w14:textId="77777777" w:rsidR="00A36AFE" w:rsidRPr="008968A5" w:rsidRDefault="00A36AFE" w:rsidP="00C57945">
            <w:pPr>
              <w:keepNext/>
              <w:keepLines/>
              <w:numPr>
                <w:ilvl w:val="0"/>
                <w:numId w:val="3"/>
              </w:numPr>
              <w:tabs>
                <w:tab w:val="num" w:pos="380"/>
              </w:tabs>
              <w:overflowPunct w:val="0"/>
              <w:ind w:left="374"/>
              <w:textAlignment w:val="baseline"/>
            </w:pPr>
            <w:r w:rsidRPr="008968A5">
              <w:t>Alcohol and drug abuse counselor certified by the National Association of Alcoholism and Drug Abuse Counselors Certification Commission.</w:t>
            </w:r>
          </w:p>
          <w:p w14:paraId="6D2E115C" w14:textId="77777777" w:rsidR="00A36AFE" w:rsidRPr="008968A5" w:rsidRDefault="00A36AFE" w:rsidP="00C57945">
            <w:pPr>
              <w:keepNext/>
              <w:keepLines/>
              <w:numPr>
                <w:ilvl w:val="0"/>
                <w:numId w:val="3"/>
              </w:numPr>
              <w:tabs>
                <w:tab w:val="num" w:pos="380"/>
              </w:tabs>
              <w:overflowPunct w:val="0"/>
              <w:ind w:left="374"/>
              <w:textAlignment w:val="baseline"/>
            </w:pPr>
            <w:r w:rsidRPr="008968A5">
              <w:t>Alcohol and drug abuse counselor certified by the International Certification Reciprocity Consortium/Alcohol and Other Drug Abuse.</w:t>
            </w:r>
          </w:p>
          <w:p w14:paraId="1B5CE518" w14:textId="03E7C357" w:rsidR="00EA0C2E" w:rsidRPr="00C6059D" w:rsidRDefault="00A36AFE" w:rsidP="00EA0C2E">
            <w:pPr>
              <w:numPr>
                <w:ilvl w:val="0"/>
                <w:numId w:val="6"/>
              </w:numPr>
              <w:tabs>
                <w:tab w:val="clear" w:pos="720"/>
                <w:tab w:val="num" w:pos="380"/>
              </w:tabs>
              <w:overflowPunct w:val="0"/>
              <w:ind w:left="432" w:hanging="418"/>
              <w:textAlignment w:val="baseline"/>
            </w:pPr>
            <w:r w:rsidRPr="008968A5">
              <w:t>The individual does not meet the SAE credential requirement in 26.187(b).</w:t>
            </w:r>
          </w:p>
        </w:tc>
        <w:tc>
          <w:tcPr>
            <w:tcW w:w="5991" w:type="dxa"/>
            <w:tcBorders>
              <w:top w:val="nil"/>
            </w:tcBorders>
          </w:tcPr>
          <w:p w14:paraId="55CD8822" w14:textId="6DD73809" w:rsidR="00A36AFE" w:rsidRPr="008968A5" w:rsidRDefault="00223BA8" w:rsidP="00776D49">
            <w:r>
              <w:t>§ </w:t>
            </w:r>
            <w:r w:rsidR="00A36AFE" w:rsidRPr="008968A5">
              <w:t>26.187(b) states:</w:t>
            </w:r>
          </w:p>
          <w:p w14:paraId="48EC65F4" w14:textId="6F72C826" w:rsidR="00A36AFE" w:rsidRPr="008968A5" w:rsidRDefault="00A36AFE" w:rsidP="00776D49">
            <w:r w:rsidRPr="008968A5">
              <w:t>“</w:t>
            </w:r>
            <w:r w:rsidR="00AD7CB6">
              <w:rPr>
                <w:i/>
                <w:iCs/>
              </w:rPr>
              <w:t>Credentials</w:t>
            </w:r>
            <w:r w:rsidR="00E360B6">
              <w:rPr>
                <w:i/>
                <w:iCs/>
              </w:rPr>
              <w:t xml:space="preserve">. </w:t>
            </w:r>
            <w:r w:rsidRPr="008968A5">
              <w:t>An SAE shall have at least one of the following credentials:</w:t>
            </w:r>
          </w:p>
          <w:p w14:paraId="3010272B" w14:textId="77777777" w:rsidR="00A36AFE" w:rsidRPr="008968A5" w:rsidRDefault="00A36AFE" w:rsidP="00776D49">
            <w:r w:rsidRPr="008968A5">
              <w:t xml:space="preserve">(1) A licensed </w:t>
            </w:r>
            <w:proofErr w:type="gramStart"/>
            <w:r w:rsidRPr="008968A5">
              <w:t>physician;</w:t>
            </w:r>
            <w:proofErr w:type="gramEnd"/>
          </w:p>
          <w:p w14:paraId="76BB7B2D" w14:textId="77777777" w:rsidR="00A36AFE" w:rsidRPr="008968A5" w:rsidRDefault="00A36AFE" w:rsidP="00776D49">
            <w:r w:rsidRPr="008968A5">
              <w:t xml:space="preserve">(2) A licensed or certified social </w:t>
            </w:r>
            <w:proofErr w:type="gramStart"/>
            <w:r w:rsidRPr="008968A5">
              <w:t>worker;</w:t>
            </w:r>
            <w:proofErr w:type="gramEnd"/>
          </w:p>
          <w:p w14:paraId="11717665" w14:textId="77777777" w:rsidR="00A36AFE" w:rsidRPr="008968A5" w:rsidRDefault="00A36AFE" w:rsidP="00776D49">
            <w:r w:rsidRPr="008968A5">
              <w:t xml:space="preserve">(3) A licensed or certified </w:t>
            </w:r>
            <w:proofErr w:type="gramStart"/>
            <w:r w:rsidRPr="008968A5">
              <w:t>psychologist;</w:t>
            </w:r>
            <w:proofErr w:type="gramEnd"/>
          </w:p>
          <w:p w14:paraId="48D7BCB5" w14:textId="77777777" w:rsidR="00A36AFE" w:rsidRPr="008968A5" w:rsidRDefault="00A36AFE" w:rsidP="00776D49">
            <w:r w:rsidRPr="008968A5">
              <w:t>(4) A licensed or certified employee assistance professional; or</w:t>
            </w:r>
          </w:p>
          <w:p w14:paraId="176F588D" w14:textId="77777777" w:rsidR="00A36AFE" w:rsidRPr="008968A5" w:rsidRDefault="00A36AFE" w:rsidP="00776D49">
            <w:r w:rsidRPr="008968A5">
              <w:t>(5) An alcohol and drug abuse counselor certified by the National Association of Alcoholism and Drug Abuse Counselors Certification Commission or by the International Certification Reciprocity Consortium/Alcohol and Other Dr</w:t>
            </w:r>
            <w:r w:rsidR="00F05854">
              <w:t xml:space="preserve">ug </w:t>
            </w:r>
            <w:r w:rsidRPr="008968A5">
              <w:t>Abuse.”</w:t>
            </w:r>
          </w:p>
        </w:tc>
      </w:tr>
      <w:tr w:rsidR="00A36AFE" w:rsidRPr="008968A5" w14:paraId="224861BB" w14:textId="77777777" w:rsidTr="00BB2381">
        <w:trPr>
          <w:cantSplit/>
          <w:trHeight w:val="2253"/>
        </w:trPr>
        <w:tc>
          <w:tcPr>
            <w:tcW w:w="0" w:type="auto"/>
          </w:tcPr>
          <w:p w14:paraId="42920F8E" w14:textId="77777777" w:rsidR="00A36AFE" w:rsidRPr="008968A5" w:rsidRDefault="00A36AFE" w:rsidP="00686F38">
            <w:pPr>
              <w:tabs>
                <w:tab w:val="left" w:pos="360"/>
              </w:tabs>
              <w:ind w:right="18"/>
              <w:jc w:val="center"/>
            </w:pPr>
            <w:r w:rsidRPr="008968A5">
              <w:t>A2</w:t>
            </w:r>
          </w:p>
        </w:tc>
        <w:tc>
          <w:tcPr>
            <w:tcW w:w="2310" w:type="dxa"/>
          </w:tcPr>
          <w:p w14:paraId="38DB220E" w14:textId="48B6FF01" w:rsidR="00A36AFE" w:rsidRPr="008968A5" w:rsidRDefault="00A36AFE" w:rsidP="00686F38">
            <w:r w:rsidRPr="008968A5">
              <w:t>Describe your knowledge and clinical experience in diagnosing and treating alcohol and controlled</w:t>
            </w:r>
            <w:r w:rsidR="00C57945">
              <w:t xml:space="preserve"> substance abuse disorders?</w:t>
            </w:r>
            <w:r w:rsidR="0057322F">
              <w:t xml:space="preserve"> </w:t>
            </w:r>
          </w:p>
        </w:tc>
        <w:tc>
          <w:tcPr>
            <w:tcW w:w="3861" w:type="dxa"/>
          </w:tcPr>
          <w:p w14:paraId="49B63B2B" w14:textId="77777777" w:rsidR="00A36AFE" w:rsidRPr="00C35DC6" w:rsidRDefault="00A36AFE" w:rsidP="00C57945">
            <w:pPr>
              <w:keepNext/>
              <w:keepLines/>
              <w:numPr>
                <w:ilvl w:val="0"/>
                <w:numId w:val="3"/>
              </w:numPr>
              <w:tabs>
                <w:tab w:val="num" w:pos="380"/>
              </w:tabs>
              <w:overflowPunct w:val="0"/>
              <w:ind w:left="374"/>
              <w:textAlignment w:val="baseline"/>
            </w:pPr>
            <w:r w:rsidRPr="00C35DC6">
              <w:t>List the information provided here:</w:t>
            </w:r>
          </w:p>
          <w:p w14:paraId="6F08B06B" w14:textId="77777777" w:rsidR="00A36AFE" w:rsidRPr="008968A5" w:rsidRDefault="00A36AFE" w:rsidP="00C57945"/>
          <w:p w14:paraId="3B64E3DF" w14:textId="77777777" w:rsidR="00A36AFE" w:rsidRPr="008968A5" w:rsidRDefault="00A36AFE" w:rsidP="00C57945">
            <w:pPr>
              <w:tabs>
                <w:tab w:val="left" w:pos="1114"/>
              </w:tabs>
            </w:pPr>
          </w:p>
          <w:p w14:paraId="2886A42D" w14:textId="77777777" w:rsidR="00A36AFE" w:rsidRPr="008968A5" w:rsidRDefault="00A36AFE" w:rsidP="00C57945"/>
          <w:p w14:paraId="505514BC" w14:textId="77777777" w:rsidR="00A36AFE" w:rsidRPr="008968A5" w:rsidRDefault="00A36AFE" w:rsidP="00C57945"/>
          <w:p w14:paraId="7DFD5F63" w14:textId="77777777" w:rsidR="00A36AFE" w:rsidRPr="008968A5" w:rsidRDefault="00A36AFE" w:rsidP="00686F38">
            <w:pPr>
              <w:spacing w:after="60"/>
              <w:ind w:left="14"/>
            </w:pPr>
          </w:p>
        </w:tc>
        <w:tc>
          <w:tcPr>
            <w:tcW w:w="5991" w:type="dxa"/>
          </w:tcPr>
          <w:p w14:paraId="7C414FB9" w14:textId="748D92F9" w:rsidR="00A36AFE" w:rsidRPr="008968A5" w:rsidRDefault="00223BA8" w:rsidP="00686F38">
            <w:r>
              <w:t>§ </w:t>
            </w:r>
            <w:r w:rsidR="00A36AFE" w:rsidRPr="008968A5">
              <w:t>26.187(c) states:</w:t>
            </w:r>
            <w:r w:rsidR="0057322F">
              <w:t xml:space="preserve"> </w:t>
            </w:r>
          </w:p>
          <w:p w14:paraId="709C68A9" w14:textId="764C5543" w:rsidR="00A36AFE" w:rsidRPr="008968A5" w:rsidRDefault="00A36AFE" w:rsidP="00686F38">
            <w:r w:rsidRPr="008968A5">
              <w:rPr>
                <w:i/>
                <w:iCs/>
              </w:rPr>
              <w:t xml:space="preserve">“Basic Knowledge. </w:t>
            </w:r>
            <w:r w:rsidRPr="008968A5">
              <w:t>An SAE shall be knowledgeable in the following areas:</w:t>
            </w:r>
          </w:p>
          <w:p w14:paraId="3B68105C" w14:textId="7C229206" w:rsidR="00A36AFE" w:rsidRPr="008968A5" w:rsidRDefault="00A36AFE" w:rsidP="00686F38">
            <w:r w:rsidRPr="008968A5">
              <w:t>(1) Demonstrated knowledge of and clinical experience in the diagnosis and treatment of alcohol and controlled substance abuse disorders</w:t>
            </w:r>
            <w:r w:rsidR="00F97BB4">
              <w:t>.</w:t>
            </w:r>
            <w:r w:rsidRPr="008968A5">
              <w:t xml:space="preserve">” </w:t>
            </w:r>
          </w:p>
        </w:tc>
      </w:tr>
      <w:tr w:rsidR="00A36AFE" w:rsidRPr="008968A5" w14:paraId="2F838A00" w14:textId="77777777" w:rsidTr="00BB2381">
        <w:trPr>
          <w:cantSplit/>
        </w:trPr>
        <w:tc>
          <w:tcPr>
            <w:tcW w:w="0" w:type="auto"/>
          </w:tcPr>
          <w:p w14:paraId="4DDA0146" w14:textId="77777777" w:rsidR="00A36AFE" w:rsidRPr="008968A5" w:rsidRDefault="00A36AFE" w:rsidP="00686F38">
            <w:pPr>
              <w:tabs>
                <w:tab w:val="left" w:pos="360"/>
              </w:tabs>
              <w:ind w:right="18"/>
              <w:jc w:val="center"/>
            </w:pPr>
            <w:r w:rsidRPr="008968A5">
              <w:lastRenderedPageBreak/>
              <w:t>A3</w:t>
            </w:r>
          </w:p>
        </w:tc>
        <w:tc>
          <w:tcPr>
            <w:tcW w:w="2310" w:type="dxa"/>
          </w:tcPr>
          <w:p w14:paraId="3F6FB911" w14:textId="61F58FD6" w:rsidR="00DB073A" w:rsidRDefault="00A36AFE" w:rsidP="00686F38">
            <w:r w:rsidRPr="008968A5">
              <w:t>How do you remain up</w:t>
            </w:r>
            <w:r w:rsidR="00991451">
              <w:t xml:space="preserve"> </w:t>
            </w:r>
            <w:r w:rsidRPr="008968A5">
              <w:t>to</w:t>
            </w:r>
            <w:r w:rsidR="00991451">
              <w:t xml:space="preserve"> </w:t>
            </w:r>
            <w:r w:rsidRPr="008968A5">
              <w:t>date on the NRC drug and alcohol testing regulations in</w:t>
            </w:r>
          </w:p>
          <w:p w14:paraId="3C1B8476" w14:textId="77777777" w:rsidR="00A36AFE" w:rsidRPr="008968A5" w:rsidRDefault="0086564D" w:rsidP="00686F38">
            <w:r>
              <w:t>10 CFR </w:t>
            </w:r>
            <w:r w:rsidR="00A36AFE" w:rsidRPr="008968A5">
              <w:t>Part 26?</w:t>
            </w:r>
          </w:p>
          <w:p w14:paraId="06B5810E" w14:textId="77777777" w:rsidR="00A36AFE" w:rsidRPr="008968A5" w:rsidRDefault="00A36AFE" w:rsidP="00686F38"/>
          <w:p w14:paraId="7C24B5EC" w14:textId="77777777" w:rsidR="00A36AFE" w:rsidRPr="008968A5" w:rsidRDefault="00A36AFE" w:rsidP="00686F38"/>
          <w:p w14:paraId="276415A6" w14:textId="77777777" w:rsidR="00A36AFE" w:rsidRPr="008968A5" w:rsidRDefault="00A36AFE" w:rsidP="00686F38"/>
        </w:tc>
        <w:tc>
          <w:tcPr>
            <w:tcW w:w="3861" w:type="dxa"/>
          </w:tcPr>
          <w:p w14:paraId="459F3EF8" w14:textId="77777777" w:rsidR="00A36AFE" w:rsidRPr="008968A5" w:rsidRDefault="00A36AFE" w:rsidP="00C57945">
            <w:pPr>
              <w:keepNext/>
              <w:keepLines/>
              <w:numPr>
                <w:ilvl w:val="0"/>
                <w:numId w:val="3"/>
              </w:numPr>
              <w:tabs>
                <w:tab w:val="num" w:pos="380"/>
              </w:tabs>
              <w:overflowPunct w:val="0"/>
              <w:ind w:left="374"/>
              <w:textAlignment w:val="baseline"/>
            </w:pPr>
            <w:r w:rsidRPr="008968A5">
              <w:t>I regularly review the NRC FFD website for information on the regulation.</w:t>
            </w:r>
          </w:p>
          <w:p w14:paraId="093F9CBE" w14:textId="77777777" w:rsidR="00A36AFE" w:rsidRPr="008968A5" w:rsidRDefault="00A36AFE" w:rsidP="00C57945">
            <w:pPr>
              <w:keepNext/>
              <w:keepLines/>
              <w:numPr>
                <w:ilvl w:val="0"/>
                <w:numId w:val="3"/>
              </w:numPr>
              <w:tabs>
                <w:tab w:val="num" w:pos="380"/>
              </w:tabs>
              <w:overflowPunct w:val="0"/>
              <w:ind w:left="374"/>
              <w:textAlignment w:val="baseline"/>
            </w:pPr>
            <w:r w:rsidRPr="008968A5">
              <w:t>I receive a newsletter that informs me of changes in the NRC’s drug and alcohol testing regulations.</w:t>
            </w:r>
          </w:p>
          <w:p w14:paraId="686CE708" w14:textId="77777777" w:rsidR="00A36AFE" w:rsidRPr="008968A5" w:rsidRDefault="00A36AFE" w:rsidP="00C57945">
            <w:pPr>
              <w:keepNext/>
              <w:keepLines/>
              <w:numPr>
                <w:ilvl w:val="0"/>
                <w:numId w:val="3"/>
              </w:numPr>
              <w:tabs>
                <w:tab w:val="num" w:pos="380"/>
              </w:tabs>
              <w:overflowPunct w:val="0"/>
              <w:ind w:left="374"/>
              <w:textAlignment w:val="baseline"/>
            </w:pPr>
            <w:r w:rsidRPr="008968A5">
              <w:t xml:space="preserve">I have a copy of </w:t>
            </w:r>
            <w:r w:rsidR="0086564D">
              <w:t>10 CFR </w:t>
            </w:r>
            <w:r w:rsidRPr="008968A5">
              <w:t>Part 26.</w:t>
            </w:r>
          </w:p>
          <w:p w14:paraId="34E81F15" w14:textId="77777777" w:rsidR="00A36AFE" w:rsidRPr="008968A5" w:rsidRDefault="00A36AFE" w:rsidP="00C57945">
            <w:pPr>
              <w:keepNext/>
              <w:keepLines/>
              <w:numPr>
                <w:ilvl w:val="0"/>
                <w:numId w:val="3"/>
              </w:numPr>
              <w:tabs>
                <w:tab w:val="num" w:pos="380"/>
              </w:tabs>
              <w:overflowPunct w:val="0"/>
              <w:ind w:left="374"/>
              <w:textAlignment w:val="baseline"/>
            </w:pPr>
            <w:r w:rsidRPr="008968A5">
              <w:t>The licensee or other entity’s staff provides me with any updates on the rule.</w:t>
            </w:r>
          </w:p>
          <w:p w14:paraId="022FC4C9" w14:textId="2ED9FFAA" w:rsidR="0033728C" w:rsidRPr="008968A5" w:rsidRDefault="007B747F" w:rsidP="00C57945">
            <w:pPr>
              <w:numPr>
                <w:ilvl w:val="0"/>
                <w:numId w:val="6"/>
              </w:numPr>
              <w:tabs>
                <w:tab w:val="clear" w:pos="720"/>
                <w:tab w:val="num" w:pos="380"/>
              </w:tabs>
              <w:overflowPunct w:val="0"/>
              <w:ind w:left="432" w:hanging="418"/>
              <w:textAlignment w:val="baseline"/>
            </w:pPr>
            <w:r w:rsidRPr="00223D1D">
              <w:t>Other:</w:t>
            </w:r>
          </w:p>
        </w:tc>
        <w:tc>
          <w:tcPr>
            <w:tcW w:w="5991" w:type="dxa"/>
          </w:tcPr>
          <w:p w14:paraId="7D9D175A" w14:textId="696FE073" w:rsidR="00A36AFE" w:rsidRPr="008968A5" w:rsidRDefault="00223BA8" w:rsidP="00686F38">
            <w:r>
              <w:t>§ </w:t>
            </w:r>
            <w:r w:rsidR="00A36AFE" w:rsidRPr="008968A5">
              <w:t>26.187(c) states:</w:t>
            </w:r>
            <w:r w:rsidR="0057322F">
              <w:t xml:space="preserve"> </w:t>
            </w:r>
          </w:p>
          <w:p w14:paraId="0E95CAB7" w14:textId="673F0C1B" w:rsidR="00A36AFE" w:rsidRPr="008968A5" w:rsidRDefault="00A36AFE" w:rsidP="00686F38">
            <w:r w:rsidRPr="008968A5">
              <w:rPr>
                <w:i/>
                <w:iCs/>
              </w:rPr>
              <w:t xml:space="preserve">“Basic Knowledge. </w:t>
            </w:r>
            <w:r w:rsidRPr="008968A5">
              <w:t>An SAE shall be knowledgeable in the following areas:</w:t>
            </w:r>
            <w:r w:rsidR="00991451">
              <w:t xml:space="preserve"> . . .</w:t>
            </w:r>
          </w:p>
          <w:p w14:paraId="238E91FE" w14:textId="77777777" w:rsidR="00A36AFE" w:rsidRPr="008968A5" w:rsidRDefault="00A36AFE" w:rsidP="00686F38">
            <w:r w:rsidRPr="008968A5">
              <w:t>(</w:t>
            </w:r>
            <w:r w:rsidRPr="00B66AF1">
              <w:t>3</w:t>
            </w:r>
            <w:r w:rsidRPr="008968A5">
              <w:t>) Knowledge of this part and any changes thereto.”</w:t>
            </w:r>
          </w:p>
        </w:tc>
      </w:tr>
      <w:tr w:rsidR="00A36AFE" w:rsidRPr="008968A5" w14:paraId="35DA7EBB" w14:textId="77777777" w:rsidTr="00033DD6">
        <w:trPr>
          <w:cantSplit/>
          <w:trHeight w:val="1092"/>
        </w:trPr>
        <w:tc>
          <w:tcPr>
            <w:tcW w:w="0" w:type="auto"/>
          </w:tcPr>
          <w:p w14:paraId="6451FBD6" w14:textId="77777777" w:rsidR="00A36AFE" w:rsidRPr="008968A5" w:rsidRDefault="00A36AFE" w:rsidP="00686F38">
            <w:pPr>
              <w:tabs>
                <w:tab w:val="left" w:pos="360"/>
              </w:tabs>
              <w:ind w:right="18"/>
              <w:jc w:val="center"/>
            </w:pPr>
            <w:r w:rsidRPr="008968A5">
              <w:t>A4</w:t>
            </w:r>
          </w:p>
        </w:tc>
        <w:tc>
          <w:tcPr>
            <w:tcW w:w="2310" w:type="dxa"/>
          </w:tcPr>
          <w:p w14:paraId="7EBC1ECC" w14:textId="6D4C3608" w:rsidR="00A36AFE" w:rsidRPr="008968A5" w:rsidRDefault="00A36AFE" w:rsidP="00686F38">
            <w:r w:rsidRPr="008968A5">
              <w:t>Do you have a copy of the licensee or oth</w:t>
            </w:r>
            <w:r w:rsidR="00033DD6">
              <w:t>er entity’s FFD program policy?</w:t>
            </w:r>
          </w:p>
        </w:tc>
        <w:tc>
          <w:tcPr>
            <w:tcW w:w="3861" w:type="dxa"/>
          </w:tcPr>
          <w:p w14:paraId="11F66A3A" w14:textId="77777777" w:rsidR="00A36AFE" w:rsidRPr="008968A5" w:rsidRDefault="00A36AFE" w:rsidP="00C57945">
            <w:pPr>
              <w:keepNext/>
              <w:keepLines/>
              <w:numPr>
                <w:ilvl w:val="0"/>
                <w:numId w:val="3"/>
              </w:numPr>
              <w:tabs>
                <w:tab w:val="num" w:pos="380"/>
              </w:tabs>
              <w:overflowPunct w:val="0"/>
              <w:ind w:left="374"/>
              <w:textAlignment w:val="baseline"/>
            </w:pPr>
            <w:r w:rsidRPr="008968A5">
              <w:t>Yes.</w:t>
            </w:r>
          </w:p>
          <w:p w14:paraId="3555FF20" w14:textId="77777777" w:rsidR="00A36AFE" w:rsidRDefault="00A36AFE" w:rsidP="00C57945">
            <w:pPr>
              <w:keepNext/>
              <w:keepLines/>
              <w:numPr>
                <w:ilvl w:val="0"/>
                <w:numId w:val="3"/>
              </w:numPr>
              <w:tabs>
                <w:tab w:val="num" w:pos="380"/>
              </w:tabs>
              <w:overflowPunct w:val="0"/>
              <w:ind w:left="374"/>
              <w:textAlignment w:val="baseline"/>
            </w:pPr>
            <w:r w:rsidRPr="008968A5">
              <w:t>No.</w:t>
            </w:r>
          </w:p>
          <w:p w14:paraId="3F29301D" w14:textId="77777777" w:rsidR="00A36AFE" w:rsidRDefault="0033728C" w:rsidP="00C57945">
            <w:pPr>
              <w:keepNext/>
              <w:keepLines/>
              <w:numPr>
                <w:ilvl w:val="0"/>
                <w:numId w:val="3"/>
              </w:numPr>
              <w:tabs>
                <w:tab w:val="num" w:pos="380"/>
              </w:tabs>
              <w:overflowPunct w:val="0"/>
              <w:ind w:left="374"/>
              <w:textAlignment w:val="baseline"/>
            </w:pPr>
            <w:r>
              <w:t>Other:</w:t>
            </w:r>
          </w:p>
          <w:p w14:paraId="70CBCC06" w14:textId="77777777" w:rsidR="009D1829" w:rsidRPr="008968A5" w:rsidRDefault="009D1829" w:rsidP="00686F38">
            <w:pPr>
              <w:keepNext/>
              <w:keepLines/>
              <w:overflowPunct w:val="0"/>
              <w:spacing w:after="60"/>
              <w:textAlignment w:val="baseline"/>
            </w:pPr>
          </w:p>
        </w:tc>
        <w:tc>
          <w:tcPr>
            <w:tcW w:w="5991" w:type="dxa"/>
            <w:vMerge w:val="restart"/>
          </w:tcPr>
          <w:p w14:paraId="555EEDED" w14:textId="49CB4C44" w:rsidR="00A36AFE" w:rsidRPr="008968A5" w:rsidRDefault="00A36AFE" w:rsidP="00686F38">
            <w:pPr>
              <w:rPr>
                <w:b/>
              </w:rPr>
            </w:pPr>
            <w:r w:rsidRPr="004C3CA4">
              <w:t>Understanding the specific testing requirements of a licensee or</w:t>
            </w:r>
            <w:r w:rsidRPr="007C7B42">
              <w:t xml:space="preserve"> </w:t>
            </w:r>
            <w:r w:rsidRPr="004C3CA4">
              <w:t>other entity’s FFD program is a core component of the</w:t>
            </w:r>
            <w:r w:rsidRPr="007C7B42">
              <w:t xml:space="preserve"> </w:t>
            </w:r>
            <w:r w:rsidRPr="004C3CA4">
              <w:t>SAE’s</w:t>
            </w:r>
            <w:r w:rsidRPr="002C50DE">
              <w:t xml:space="preserve"> </w:t>
            </w:r>
            <w:r w:rsidRPr="004C3CA4">
              <w:t xml:space="preserve">role because the NRC permits licensees and other entities to test at more stringent cutoff levels and for drugs in addition to those required in </w:t>
            </w:r>
            <w:r w:rsidR="00223BA8">
              <w:t>§ </w:t>
            </w:r>
            <w:r w:rsidRPr="004C3CA4">
              <w:t>26.133 and §26.163.</w:t>
            </w:r>
          </w:p>
        </w:tc>
      </w:tr>
      <w:tr w:rsidR="00A36AFE" w:rsidRPr="008968A5" w14:paraId="21DA9A86" w14:textId="77777777" w:rsidTr="00BB2381">
        <w:trPr>
          <w:cantSplit/>
        </w:trPr>
        <w:tc>
          <w:tcPr>
            <w:tcW w:w="0" w:type="auto"/>
          </w:tcPr>
          <w:p w14:paraId="1A3C9969" w14:textId="77777777" w:rsidR="00A36AFE" w:rsidRPr="008968A5" w:rsidRDefault="00A36AFE" w:rsidP="00686F38">
            <w:pPr>
              <w:tabs>
                <w:tab w:val="left" w:pos="360"/>
              </w:tabs>
              <w:ind w:right="18"/>
              <w:jc w:val="center"/>
            </w:pPr>
            <w:r w:rsidRPr="008968A5">
              <w:t>A5</w:t>
            </w:r>
          </w:p>
        </w:tc>
        <w:tc>
          <w:tcPr>
            <w:tcW w:w="2310" w:type="dxa"/>
          </w:tcPr>
          <w:p w14:paraId="589F7F76" w14:textId="0C4CA63C" w:rsidR="00A36AFE" w:rsidRPr="008968A5" w:rsidRDefault="00A36AFE" w:rsidP="00686F38">
            <w:r w:rsidRPr="008968A5">
              <w:t>How do you remain up</w:t>
            </w:r>
            <w:r w:rsidR="00991451">
              <w:t xml:space="preserve"> </w:t>
            </w:r>
            <w:r w:rsidRPr="008968A5">
              <w:t>to</w:t>
            </w:r>
            <w:r w:rsidR="00991451">
              <w:t xml:space="preserve"> </w:t>
            </w:r>
            <w:r w:rsidRPr="008968A5">
              <w:t>date on the FFD program policies of the licensee or other en</w:t>
            </w:r>
            <w:r w:rsidR="0064623F">
              <w:t>tity that you provide services?</w:t>
            </w:r>
          </w:p>
        </w:tc>
        <w:tc>
          <w:tcPr>
            <w:tcW w:w="3861" w:type="dxa"/>
          </w:tcPr>
          <w:p w14:paraId="79E9B5BE" w14:textId="77777777" w:rsidR="00A36AFE" w:rsidRPr="008968A5" w:rsidRDefault="00A36AFE" w:rsidP="00C57945">
            <w:pPr>
              <w:keepNext/>
              <w:keepLines/>
              <w:numPr>
                <w:ilvl w:val="0"/>
                <w:numId w:val="3"/>
              </w:numPr>
              <w:tabs>
                <w:tab w:val="num" w:pos="380"/>
              </w:tabs>
              <w:overflowPunct w:val="0"/>
              <w:ind w:left="374"/>
              <w:textAlignment w:val="baseline"/>
            </w:pPr>
            <w:r w:rsidRPr="008968A5">
              <w:t>I receive information from the FFD program manager if any changes are implemented.</w:t>
            </w:r>
          </w:p>
          <w:p w14:paraId="15EE3F19" w14:textId="77777777" w:rsidR="00A36AFE" w:rsidRDefault="00A36AFE" w:rsidP="00C57945">
            <w:pPr>
              <w:keepNext/>
              <w:keepLines/>
              <w:numPr>
                <w:ilvl w:val="0"/>
                <w:numId w:val="3"/>
              </w:numPr>
              <w:tabs>
                <w:tab w:val="num" w:pos="380"/>
              </w:tabs>
              <w:overflowPunct w:val="0"/>
              <w:ind w:left="374"/>
              <w:textAlignment w:val="baseline"/>
            </w:pPr>
            <w:r w:rsidRPr="008968A5">
              <w:t>I rely upon the policy that is provided to me by the FFD program.</w:t>
            </w:r>
          </w:p>
          <w:p w14:paraId="645B9CC7" w14:textId="58166837" w:rsidR="00EA0C2E" w:rsidRPr="0033728C" w:rsidRDefault="0033728C" w:rsidP="00C57945">
            <w:pPr>
              <w:keepNext/>
              <w:keepLines/>
              <w:numPr>
                <w:ilvl w:val="0"/>
                <w:numId w:val="3"/>
              </w:numPr>
              <w:tabs>
                <w:tab w:val="num" w:pos="380"/>
              </w:tabs>
              <w:overflowPunct w:val="0"/>
              <w:ind w:left="374"/>
              <w:textAlignment w:val="baseline"/>
            </w:pPr>
            <w:r w:rsidRPr="0033728C">
              <w:t xml:space="preserve">Other: </w:t>
            </w:r>
          </w:p>
        </w:tc>
        <w:tc>
          <w:tcPr>
            <w:tcW w:w="5991" w:type="dxa"/>
            <w:vMerge/>
          </w:tcPr>
          <w:p w14:paraId="299A5C7B" w14:textId="77777777" w:rsidR="00A36AFE" w:rsidRPr="008968A5" w:rsidRDefault="00A36AFE">
            <w:pPr>
              <w:rPr>
                <w:highlight w:val="yellow"/>
              </w:rPr>
            </w:pPr>
          </w:p>
        </w:tc>
      </w:tr>
      <w:tr w:rsidR="00A36AFE" w:rsidRPr="008968A5" w14:paraId="6A15D203" w14:textId="77777777" w:rsidTr="00BB2381">
        <w:trPr>
          <w:cantSplit/>
        </w:trPr>
        <w:tc>
          <w:tcPr>
            <w:tcW w:w="0" w:type="auto"/>
          </w:tcPr>
          <w:p w14:paraId="5A66D73A" w14:textId="77777777" w:rsidR="00A36AFE" w:rsidRPr="008968A5" w:rsidRDefault="00A36AFE" w:rsidP="00686F38">
            <w:pPr>
              <w:tabs>
                <w:tab w:val="left" w:pos="360"/>
              </w:tabs>
              <w:ind w:right="18"/>
              <w:jc w:val="center"/>
            </w:pPr>
            <w:r w:rsidRPr="008968A5">
              <w:lastRenderedPageBreak/>
              <w:t>A6</w:t>
            </w:r>
          </w:p>
        </w:tc>
        <w:tc>
          <w:tcPr>
            <w:tcW w:w="2310" w:type="dxa"/>
          </w:tcPr>
          <w:p w14:paraId="365BB007" w14:textId="193E399A" w:rsidR="00A36AFE" w:rsidRPr="008968A5" w:rsidRDefault="00A36AFE" w:rsidP="0064623F">
            <w:r w:rsidRPr="008968A5">
              <w:t xml:space="preserve">Describe the training that you have received to comply with the qualification training requirement in </w:t>
            </w:r>
            <w:r w:rsidR="00223BA8">
              <w:t>§ </w:t>
            </w:r>
            <w:r w:rsidRPr="008968A5">
              <w:t>26.187(d)?</w:t>
            </w:r>
          </w:p>
          <w:p w14:paraId="2A3FAD0E" w14:textId="77777777" w:rsidR="00A36AFE" w:rsidRPr="008968A5" w:rsidRDefault="00A36AFE" w:rsidP="0064623F"/>
          <w:p w14:paraId="67DECC86" w14:textId="77777777" w:rsidR="00A36AFE" w:rsidRPr="008968A5" w:rsidRDefault="00A36AFE" w:rsidP="0064623F">
            <w:pPr>
              <w:ind w:left="14"/>
              <w:rPr>
                <w:u w:val="single"/>
              </w:rPr>
            </w:pPr>
            <w:r w:rsidRPr="008968A5">
              <w:rPr>
                <w:u w:val="single"/>
              </w:rPr>
              <w:t>Request:</w:t>
            </w:r>
          </w:p>
          <w:p w14:paraId="695913BC" w14:textId="77777777" w:rsidR="00A36AFE" w:rsidRPr="008968A5" w:rsidRDefault="00A36AFE" w:rsidP="0064623F">
            <w:pPr>
              <w:numPr>
                <w:ilvl w:val="0"/>
                <w:numId w:val="6"/>
              </w:numPr>
              <w:tabs>
                <w:tab w:val="clear" w:pos="720"/>
                <w:tab w:val="num" w:pos="279"/>
              </w:tabs>
              <w:overflowPunct w:val="0"/>
              <w:ind w:left="279" w:hanging="270"/>
              <w:textAlignment w:val="baseline"/>
            </w:pPr>
            <w:r w:rsidRPr="008968A5">
              <w:t>The date completed qualification training.</w:t>
            </w:r>
          </w:p>
          <w:p w14:paraId="1956F215" w14:textId="77777777" w:rsidR="00A36AFE" w:rsidRPr="008968A5" w:rsidRDefault="00A36AFE" w:rsidP="0064623F">
            <w:pPr>
              <w:numPr>
                <w:ilvl w:val="0"/>
                <w:numId w:val="6"/>
              </w:numPr>
              <w:tabs>
                <w:tab w:val="clear" w:pos="720"/>
                <w:tab w:val="num" w:pos="279"/>
              </w:tabs>
              <w:overflowPunct w:val="0"/>
              <w:ind w:left="279" w:hanging="270"/>
              <w:textAlignment w:val="baseline"/>
            </w:pPr>
            <w:r w:rsidRPr="008968A5">
              <w:t>A copy of the certificate of completion for any courses attended.</w:t>
            </w:r>
          </w:p>
          <w:p w14:paraId="3791E0DA" w14:textId="77777777" w:rsidR="00A36AFE" w:rsidRPr="00C6059D" w:rsidRDefault="00A36AFE" w:rsidP="0064623F">
            <w:pPr>
              <w:numPr>
                <w:ilvl w:val="0"/>
                <w:numId w:val="6"/>
              </w:numPr>
              <w:tabs>
                <w:tab w:val="clear" w:pos="720"/>
                <w:tab w:val="num" w:pos="279"/>
              </w:tabs>
              <w:overflowPunct w:val="0"/>
              <w:ind w:left="279" w:hanging="270"/>
              <w:textAlignment w:val="baseline"/>
            </w:pPr>
            <w:r w:rsidRPr="008968A5">
              <w:t>A description of training(s) attended if available (web site address, training description).</w:t>
            </w:r>
          </w:p>
        </w:tc>
        <w:tc>
          <w:tcPr>
            <w:tcW w:w="3861" w:type="dxa"/>
          </w:tcPr>
          <w:p w14:paraId="726BE123" w14:textId="77777777" w:rsidR="00E92B73" w:rsidRPr="00E92B73" w:rsidRDefault="00A36AFE" w:rsidP="0064623F">
            <w:pPr>
              <w:keepNext/>
              <w:keepLines/>
              <w:numPr>
                <w:ilvl w:val="0"/>
                <w:numId w:val="3"/>
              </w:numPr>
              <w:tabs>
                <w:tab w:val="num" w:pos="380"/>
              </w:tabs>
              <w:overflowPunct w:val="0"/>
              <w:ind w:left="374"/>
              <w:textAlignment w:val="baseline"/>
            </w:pPr>
            <w:r w:rsidRPr="008968A5">
              <w:t>List the information provided regarding qualification training:</w:t>
            </w:r>
          </w:p>
          <w:p w14:paraId="2FA8E2AB" w14:textId="77777777" w:rsidR="00A36AFE" w:rsidRPr="008968A5" w:rsidRDefault="00A36AFE" w:rsidP="0064623F">
            <w:pPr>
              <w:keepNext/>
              <w:keepLines/>
              <w:numPr>
                <w:ilvl w:val="0"/>
                <w:numId w:val="3"/>
              </w:numPr>
              <w:tabs>
                <w:tab w:val="num" w:pos="380"/>
              </w:tabs>
              <w:overflowPunct w:val="0"/>
              <w:ind w:left="374"/>
              <w:textAlignment w:val="baseline"/>
            </w:pPr>
            <w:r w:rsidRPr="008968A5">
              <w:t>I have not completed qualification training.</w:t>
            </w:r>
          </w:p>
          <w:p w14:paraId="7D0C83C6" w14:textId="77777777" w:rsidR="00A36AFE" w:rsidRPr="008968A5" w:rsidRDefault="007B747F" w:rsidP="0064623F">
            <w:pPr>
              <w:keepNext/>
              <w:keepLines/>
              <w:numPr>
                <w:ilvl w:val="0"/>
                <w:numId w:val="3"/>
              </w:numPr>
              <w:tabs>
                <w:tab w:val="num" w:pos="380"/>
              </w:tabs>
              <w:overflowPunct w:val="0"/>
              <w:ind w:left="374"/>
              <w:textAlignment w:val="baseline"/>
            </w:pPr>
            <w:r>
              <w:t>Other:</w:t>
            </w:r>
          </w:p>
          <w:p w14:paraId="642831F9" w14:textId="77777777" w:rsidR="00A36AFE" w:rsidRPr="003F58F5" w:rsidRDefault="00A36AFE" w:rsidP="0064623F">
            <w:pPr>
              <w:keepNext/>
              <w:keepLines/>
              <w:overflowPunct w:val="0"/>
              <w:ind w:left="14"/>
              <w:textAlignment w:val="baseline"/>
            </w:pPr>
          </w:p>
          <w:p w14:paraId="7511FEC9" w14:textId="77777777" w:rsidR="00A36AFE" w:rsidRPr="008968A5" w:rsidRDefault="00A36AFE" w:rsidP="00686F38"/>
        </w:tc>
        <w:tc>
          <w:tcPr>
            <w:tcW w:w="5991" w:type="dxa"/>
          </w:tcPr>
          <w:p w14:paraId="4E686359" w14:textId="04029863" w:rsidR="003F58F5" w:rsidRDefault="00223BA8" w:rsidP="00686F38">
            <w:r>
              <w:t>§ </w:t>
            </w:r>
            <w:r w:rsidR="00E92B73">
              <w:t>26.187(d) states:</w:t>
            </w:r>
            <w:r w:rsidR="0057322F">
              <w:t xml:space="preserve"> </w:t>
            </w:r>
          </w:p>
          <w:p w14:paraId="15B830C4" w14:textId="1116A191" w:rsidR="00A36AFE" w:rsidRPr="008968A5" w:rsidRDefault="00A36AFE" w:rsidP="00686F38">
            <w:r w:rsidRPr="008968A5">
              <w:rPr>
                <w:i/>
                <w:iCs/>
              </w:rPr>
              <w:t>“</w:t>
            </w:r>
            <w:r w:rsidRPr="00160BFB">
              <w:rPr>
                <w:i/>
                <w:iCs/>
              </w:rPr>
              <w:t>Qualification training</w:t>
            </w:r>
            <w:r w:rsidRPr="008968A5">
              <w:t>. SAEs shall receive qualification training on the following subjects:</w:t>
            </w:r>
          </w:p>
          <w:p w14:paraId="5633841A" w14:textId="77777777" w:rsidR="00A36AFE" w:rsidRPr="008968A5" w:rsidRDefault="00A36AFE" w:rsidP="00686F38">
            <w:r w:rsidRPr="008968A5">
              <w:t xml:space="preserve">(1) Background, rationale, and scope of this </w:t>
            </w:r>
            <w:proofErr w:type="gramStart"/>
            <w:r w:rsidRPr="008968A5">
              <w:t>part;</w:t>
            </w:r>
            <w:proofErr w:type="gramEnd"/>
          </w:p>
          <w:p w14:paraId="115FBC6E" w14:textId="77777777" w:rsidR="00A36AFE" w:rsidRPr="008968A5" w:rsidRDefault="00A36AFE" w:rsidP="00686F38">
            <w:r w:rsidRPr="008968A5">
              <w:t xml:space="preserve">(2) Key drug testing requirements of this part, including specimen collection, laboratory testing, MRO review, and problems in drug </w:t>
            </w:r>
            <w:proofErr w:type="gramStart"/>
            <w:r w:rsidRPr="008968A5">
              <w:t>testing;</w:t>
            </w:r>
            <w:proofErr w:type="gramEnd"/>
          </w:p>
          <w:p w14:paraId="20CC796A" w14:textId="77777777" w:rsidR="00A36AFE" w:rsidRPr="008968A5" w:rsidRDefault="00A36AFE" w:rsidP="00686F38">
            <w:r w:rsidRPr="008968A5">
              <w:t xml:space="preserve">(3) Key alcohol testing requirements of this part, including specimen collection, the testing process, and problems in alcohol </w:t>
            </w:r>
            <w:proofErr w:type="gramStart"/>
            <w:r w:rsidRPr="008968A5">
              <w:t>tests;</w:t>
            </w:r>
            <w:proofErr w:type="gramEnd"/>
          </w:p>
          <w:p w14:paraId="5F5AACD9" w14:textId="77777777" w:rsidR="00A36AFE" w:rsidRPr="008968A5" w:rsidRDefault="00A36AFE" w:rsidP="00686F38">
            <w:r w:rsidRPr="008968A5">
              <w:t xml:space="preserve">(4) SAE qualifications and </w:t>
            </w:r>
            <w:proofErr w:type="gramStart"/>
            <w:r w:rsidRPr="008968A5">
              <w:t>prohibitions;</w:t>
            </w:r>
            <w:proofErr w:type="gramEnd"/>
          </w:p>
          <w:p w14:paraId="34A5FCC4" w14:textId="0E6EF8A1" w:rsidR="00A36AFE" w:rsidRPr="008968A5" w:rsidRDefault="00A36AFE" w:rsidP="00686F38">
            <w:r w:rsidRPr="008968A5">
              <w:t>(5) The role of the SAE in making determinations of fitness and the return-to-duty process, including the initial evaluation, referrals for education and/ or treatment, the follow</w:t>
            </w:r>
            <w:r w:rsidR="009D55F7">
              <w:noBreakHyphen/>
            </w:r>
            <w:r w:rsidRPr="008968A5">
              <w:t>up evaluation, continuing treatment recommendations, and the follow</w:t>
            </w:r>
            <w:r w:rsidR="009D55F7">
              <w:noBreakHyphen/>
            </w:r>
            <w:r w:rsidRPr="008968A5">
              <w:t xml:space="preserve">up testing </w:t>
            </w:r>
            <w:proofErr w:type="gramStart"/>
            <w:r w:rsidRPr="008968A5">
              <w:t>plan;</w:t>
            </w:r>
            <w:proofErr w:type="gramEnd"/>
          </w:p>
          <w:p w14:paraId="5EDEAF50" w14:textId="77777777" w:rsidR="00A36AFE" w:rsidRPr="002C50DE" w:rsidRDefault="00A36AFE" w:rsidP="00686F38">
            <w:r w:rsidRPr="008968A5">
              <w:t>(6) Procedures for SAE consultation and communication with licensees or other entities</w:t>
            </w:r>
            <w:r w:rsidRPr="00602322">
              <w:t xml:space="preserve">, MROs, and treatment </w:t>
            </w:r>
            <w:proofErr w:type="gramStart"/>
            <w:r w:rsidRPr="00602322">
              <w:t>providers;</w:t>
            </w:r>
            <w:proofErr w:type="gramEnd"/>
          </w:p>
          <w:p w14:paraId="1FF86E2D" w14:textId="77777777" w:rsidR="00A36AFE" w:rsidRPr="008968A5" w:rsidRDefault="00A36AFE" w:rsidP="00686F38">
            <w:r w:rsidRPr="008968A5">
              <w:t>(7) Reporting and recordkeeping requirements of this part; and</w:t>
            </w:r>
          </w:p>
          <w:p w14:paraId="18A76D39" w14:textId="77777777" w:rsidR="00A36AFE" w:rsidRPr="008968A5" w:rsidRDefault="00A36AFE" w:rsidP="00686F38">
            <w:r w:rsidRPr="008968A5">
              <w:t>(8) Issues that SAEs confront in carrying out their duties under this part.”</w:t>
            </w:r>
          </w:p>
        </w:tc>
      </w:tr>
      <w:tr w:rsidR="00A36AFE" w:rsidRPr="008968A5" w14:paraId="61FFECD8" w14:textId="77777777" w:rsidTr="00BB2381">
        <w:trPr>
          <w:cantSplit/>
        </w:trPr>
        <w:tc>
          <w:tcPr>
            <w:tcW w:w="0" w:type="auto"/>
          </w:tcPr>
          <w:p w14:paraId="6226A0AB" w14:textId="77777777" w:rsidR="00A36AFE" w:rsidRPr="008968A5" w:rsidRDefault="00A36AFE" w:rsidP="00686F38">
            <w:pPr>
              <w:tabs>
                <w:tab w:val="left" w:pos="360"/>
              </w:tabs>
              <w:ind w:right="18"/>
              <w:jc w:val="center"/>
            </w:pPr>
            <w:r w:rsidRPr="008968A5">
              <w:t>A7</w:t>
            </w:r>
          </w:p>
        </w:tc>
        <w:tc>
          <w:tcPr>
            <w:tcW w:w="2310" w:type="dxa"/>
          </w:tcPr>
          <w:p w14:paraId="21C2D8AF" w14:textId="591EE1EC" w:rsidR="00A36AFE" w:rsidRPr="008968A5" w:rsidRDefault="00A36AFE" w:rsidP="00686F38">
            <w:r w:rsidRPr="008968A5">
              <w:t xml:space="preserve">After successfully completing initial qualification training, how many professional development hours must you complete, and over what </w:t>
            </w:r>
            <w:proofErr w:type="gramStart"/>
            <w:r w:rsidRPr="008968A5">
              <w:t>period of time</w:t>
            </w:r>
            <w:proofErr w:type="gramEnd"/>
            <w:r w:rsidRPr="008968A5">
              <w:t>?</w:t>
            </w:r>
          </w:p>
        </w:tc>
        <w:tc>
          <w:tcPr>
            <w:tcW w:w="3861" w:type="dxa"/>
          </w:tcPr>
          <w:p w14:paraId="4AFF86D8" w14:textId="2F61A321" w:rsidR="00A36AFE" w:rsidRPr="008968A5" w:rsidRDefault="00A36AFE" w:rsidP="0064623F">
            <w:pPr>
              <w:keepNext/>
              <w:keepLines/>
              <w:numPr>
                <w:ilvl w:val="0"/>
                <w:numId w:val="3"/>
              </w:numPr>
              <w:tabs>
                <w:tab w:val="num" w:pos="380"/>
              </w:tabs>
              <w:overflowPunct w:val="0"/>
              <w:ind w:left="374"/>
              <w:textAlignment w:val="baseline"/>
            </w:pPr>
            <w:r w:rsidRPr="008968A5">
              <w:t xml:space="preserve">12 CPE hours over </w:t>
            </w:r>
            <w:r w:rsidR="00C414EB">
              <w:t>3 </w:t>
            </w:r>
            <w:r w:rsidRPr="008968A5">
              <w:t>years.</w:t>
            </w:r>
            <w:r w:rsidR="0057322F">
              <w:t xml:space="preserve"> </w:t>
            </w:r>
            <w:r w:rsidRPr="008968A5">
              <w:t>(Ask</w:t>
            </w:r>
            <w:r w:rsidR="003F58F5">
              <w:t> </w:t>
            </w:r>
            <w:r w:rsidRPr="008968A5">
              <w:t>for certificate of completion, if applicable)</w:t>
            </w:r>
            <w:r w:rsidR="0057322F">
              <w:t xml:space="preserve"> </w:t>
            </w:r>
          </w:p>
          <w:p w14:paraId="47E4DB12" w14:textId="77777777" w:rsidR="00A36AFE" w:rsidRPr="008968A5" w:rsidRDefault="00A36AFE" w:rsidP="0064623F">
            <w:pPr>
              <w:keepNext/>
              <w:keepLines/>
              <w:numPr>
                <w:ilvl w:val="0"/>
                <w:numId w:val="3"/>
              </w:numPr>
              <w:tabs>
                <w:tab w:val="num" w:pos="380"/>
              </w:tabs>
              <w:overflowPunct w:val="0"/>
              <w:ind w:left="374"/>
              <w:textAlignment w:val="baseline"/>
            </w:pPr>
            <w:r w:rsidRPr="008968A5">
              <w:t>I don’t know but I’d look the information up in the regulations after I take my qualification training.</w:t>
            </w:r>
          </w:p>
          <w:p w14:paraId="31B509C5" w14:textId="77777777" w:rsidR="00A36AFE" w:rsidRPr="00E92B73" w:rsidRDefault="007B747F" w:rsidP="0064623F">
            <w:pPr>
              <w:keepNext/>
              <w:keepLines/>
              <w:numPr>
                <w:ilvl w:val="0"/>
                <w:numId w:val="3"/>
              </w:numPr>
              <w:tabs>
                <w:tab w:val="num" w:pos="380"/>
              </w:tabs>
              <w:overflowPunct w:val="0"/>
              <w:ind w:left="374"/>
              <w:textAlignment w:val="baseline"/>
            </w:pPr>
            <w:r>
              <w:t>Other:</w:t>
            </w:r>
          </w:p>
        </w:tc>
        <w:tc>
          <w:tcPr>
            <w:tcW w:w="5991" w:type="dxa"/>
          </w:tcPr>
          <w:p w14:paraId="0944A84E" w14:textId="031A7933" w:rsidR="00A36AFE" w:rsidRPr="008968A5" w:rsidRDefault="00223BA8" w:rsidP="00686F38">
            <w:r>
              <w:t>§ </w:t>
            </w:r>
            <w:r w:rsidR="00A36AFE" w:rsidRPr="008968A5">
              <w:t>26.187(e) states:</w:t>
            </w:r>
          </w:p>
          <w:p w14:paraId="29F974BB" w14:textId="4CA9AF68" w:rsidR="00A36AFE" w:rsidRPr="008968A5" w:rsidRDefault="00A36AFE" w:rsidP="00686F38">
            <w:r w:rsidRPr="008968A5">
              <w:t>“</w:t>
            </w:r>
            <w:r w:rsidR="00AD7CB6">
              <w:rPr>
                <w:i/>
                <w:iCs/>
              </w:rPr>
              <w:t>Continuing education</w:t>
            </w:r>
            <w:r w:rsidR="005F1077">
              <w:rPr>
                <w:i/>
                <w:iCs/>
              </w:rPr>
              <w:t xml:space="preserve">. </w:t>
            </w:r>
            <w:r w:rsidRPr="008968A5">
              <w:t>During each 3-year period following completion of initial qualification training, the SAE shall complete continuing education consisting of at least 12 continuing professional education hours relevant to performing SAE functions.”</w:t>
            </w:r>
          </w:p>
        </w:tc>
      </w:tr>
    </w:tbl>
    <w:p w14:paraId="322DFC2D" w14:textId="23A188AB" w:rsidR="00C95282" w:rsidRDefault="00C95282" w:rsidP="00776D49"/>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42"/>
        <w:gridCol w:w="2306"/>
        <w:gridCol w:w="3834"/>
        <w:gridCol w:w="5922"/>
      </w:tblGrid>
      <w:tr w:rsidR="00A36AFE" w:rsidRPr="008968A5" w14:paraId="361A206C" w14:textId="77777777" w:rsidTr="5A5D2415">
        <w:trPr>
          <w:cantSplit/>
          <w:trHeight w:val="273"/>
          <w:tblHeader/>
        </w:trPr>
        <w:tc>
          <w:tcPr>
            <w:tcW w:w="0" w:type="auto"/>
            <w:gridSpan w:val="4"/>
            <w:shd w:val="clear" w:color="auto" w:fill="FFFFFF" w:themeFill="background1"/>
            <w:vAlign w:val="center"/>
          </w:tcPr>
          <w:p w14:paraId="29301ECB" w14:textId="4FBBF3B1" w:rsidR="00A36AFE" w:rsidRPr="00C35DC6" w:rsidRDefault="00A36AFE" w:rsidP="00496144">
            <w:r w:rsidRPr="00C35DC6">
              <w:lastRenderedPageBreak/>
              <w:t>B.</w:t>
            </w:r>
            <w:r w:rsidR="0057322F">
              <w:t xml:space="preserve"> </w:t>
            </w:r>
            <w:r w:rsidRPr="00C35DC6">
              <w:t>Services provided by the SAE</w:t>
            </w:r>
          </w:p>
        </w:tc>
      </w:tr>
      <w:tr w:rsidR="007B24D4" w:rsidRPr="008968A5" w14:paraId="3E0785D0" w14:textId="77777777" w:rsidTr="00BB2381">
        <w:trPr>
          <w:cantSplit/>
          <w:tblHeader/>
        </w:trPr>
        <w:tc>
          <w:tcPr>
            <w:tcW w:w="0" w:type="auto"/>
            <w:tcBorders>
              <w:top w:val="nil"/>
            </w:tcBorders>
            <w:vAlign w:val="center"/>
          </w:tcPr>
          <w:p w14:paraId="235A9E70" w14:textId="75AF767C" w:rsidR="007B24D4" w:rsidRPr="008968A5" w:rsidRDefault="007B24D4" w:rsidP="00D85A08">
            <w:pPr>
              <w:pStyle w:val="BodyText-table"/>
            </w:pPr>
            <w:r w:rsidRPr="00C35DC6">
              <w:t>Num</w:t>
            </w:r>
            <w:r>
              <w:t>.</w:t>
            </w:r>
          </w:p>
        </w:tc>
        <w:tc>
          <w:tcPr>
            <w:tcW w:w="2306" w:type="dxa"/>
            <w:tcBorders>
              <w:top w:val="nil"/>
            </w:tcBorders>
            <w:vAlign w:val="center"/>
          </w:tcPr>
          <w:p w14:paraId="667CE1F0" w14:textId="67617CD7" w:rsidR="007B24D4" w:rsidRPr="008968A5" w:rsidRDefault="007B24D4" w:rsidP="00D85A08">
            <w:pPr>
              <w:pStyle w:val="BodyText-table"/>
            </w:pPr>
            <w:r w:rsidRPr="00C35DC6">
              <w:t>Question</w:t>
            </w:r>
          </w:p>
        </w:tc>
        <w:tc>
          <w:tcPr>
            <w:tcW w:w="3834" w:type="dxa"/>
            <w:tcBorders>
              <w:top w:val="nil"/>
            </w:tcBorders>
            <w:vAlign w:val="center"/>
          </w:tcPr>
          <w:p w14:paraId="5FF49751" w14:textId="21FF1F72" w:rsidR="007B24D4" w:rsidRPr="008968A5" w:rsidRDefault="007B24D4" w:rsidP="00D85A08">
            <w:pPr>
              <w:pStyle w:val="BodyText-table"/>
            </w:pPr>
            <w:r w:rsidRPr="00C35DC6">
              <w:t>Answer</w:t>
            </w:r>
          </w:p>
        </w:tc>
        <w:tc>
          <w:tcPr>
            <w:tcW w:w="5922" w:type="dxa"/>
            <w:tcBorders>
              <w:top w:val="nil"/>
            </w:tcBorders>
            <w:vAlign w:val="center"/>
          </w:tcPr>
          <w:p w14:paraId="455DE42E" w14:textId="53661C00" w:rsidR="007B24D4" w:rsidRPr="008968A5" w:rsidRDefault="007B24D4" w:rsidP="00D85A08">
            <w:pPr>
              <w:pStyle w:val="BodyText-table"/>
            </w:pPr>
            <w:r>
              <w:t>NRC Regulation(s)</w:t>
            </w:r>
          </w:p>
        </w:tc>
      </w:tr>
      <w:tr w:rsidR="007B24D4" w:rsidRPr="008968A5" w14:paraId="7F992A21" w14:textId="77777777" w:rsidTr="00BB2381">
        <w:trPr>
          <w:cantSplit/>
        </w:trPr>
        <w:tc>
          <w:tcPr>
            <w:tcW w:w="0" w:type="auto"/>
            <w:tcBorders>
              <w:top w:val="nil"/>
            </w:tcBorders>
          </w:tcPr>
          <w:p w14:paraId="41A552E1" w14:textId="77777777" w:rsidR="007B24D4" w:rsidRPr="008968A5" w:rsidRDefault="007B24D4" w:rsidP="00496144">
            <w:pPr>
              <w:tabs>
                <w:tab w:val="left" w:pos="360"/>
              </w:tabs>
              <w:ind w:right="18"/>
              <w:jc w:val="center"/>
            </w:pPr>
            <w:r w:rsidRPr="008968A5">
              <w:t>B1</w:t>
            </w:r>
          </w:p>
        </w:tc>
        <w:tc>
          <w:tcPr>
            <w:tcW w:w="2306" w:type="dxa"/>
            <w:tcBorders>
              <w:top w:val="nil"/>
            </w:tcBorders>
          </w:tcPr>
          <w:p w14:paraId="7E69652A" w14:textId="77777777" w:rsidR="007B24D4" w:rsidRPr="008968A5" w:rsidRDefault="007B24D4" w:rsidP="00776D49">
            <w:r w:rsidRPr="008968A5">
              <w:t>What are your responsibilities as an SAE?</w:t>
            </w:r>
          </w:p>
        </w:tc>
        <w:tc>
          <w:tcPr>
            <w:tcW w:w="3834" w:type="dxa"/>
            <w:tcBorders>
              <w:top w:val="nil"/>
            </w:tcBorders>
          </w:tcPr>
          <w:p w14:paraId="2C5AFDE3" w14:textId="77777777" w:rsidR="007B24D4" w:rsidRPr="008968A5" w:rsidRDefault="007B24D4" w:rsidP="0064623F">
            <w:pPr>
              <w:numPr>
                <w:ilvl w:val="0"/>
                <w:numId w:val="3"/>
              </w:numPr>
              <w:tabs>
                <w:tab w:val="num" w:pos="380"/>
              </w:tabs>
              <w:overflowPunct w:val="0"/>
              <w:ind w:left="374"/>
              <w:textAlignment w:val="baseline"/>
            </w:pPr>
            <w:r w:rsidRPr="008968A5">
              <w:t>Evaluate individuals who have violated the substance abuse policy and make appropriate education/ treatment referrals, follow-up testing, and aftercare recommendations. [§</w:t>
            </w:r>
            <w:r>
              <w:t> </w:t>
            </w:r>
            <w:r w:rsidRPr="008968A5">
              <w:t>26.187(g)]</w:t>
            </w:r>
          </w:p>
          <w:p w14:paraId="39CAAA3B" w14:textId="7278F2A5" w:rsidR="007B24D4" w:rsidRPr="008968A5" w:rsidRDefault="007B24D4" w:rsidP="0064623F">
            <w:pPr>
              <w:numPr>
                <w:ilvl w:val="0"/>
                <w:numId w:val="3"/>
              </w:numPr>
              <w:tabs>
                <w:tab w:val="num" w:pos="380"/>
              </w:tabs>
              <w:overflowPunct w:val="0"/>
              <w:ind w:left="374"/>
              <w:textAlignment w:val="baseline"/>
            </w:pPr>
            <w:r w:rsidRPr="008968A5">
              <w:t>Make determinations of fitness for substance abuse related issues. [§</w:t>
            </w:r>
            <w:r>
              <w:t> </w:t>
            </w:r>
            <w:r w:rsidRPr="008968A5">
              <w:t>26.189(a)]</w:t>
            </w:r>
          </w:p>
          <w:p w14:paraId="2EF17F30" w14:textId="77777777" w:rsidR="007B24D4" w:rsidRPr="008968A5" w:rsidRDefault="007B24D4" w:rsidP="0064623F">
            <w:pPr>
              <w:numPr>
                <w:ilvl w:val="0"/>
                <w:numId w:val="3"/>
              </w:numPr>
              <w:tabs>
                <w:tab w:val="num" w:pos="380"/>
              </w:tabs>
              <w:overflowPunct w:val="0"/>
              <w:ind w:left="374"/>
              <w:textAlignment w:val="baseline"/>
            </w:pPr>
            <w:r>
              <w:t>Other:</w:t>
            </w:r>
          </w:p>
          <w:p w14:paraId="01A9218B" w14:textId="77777777" w:rsidR="007B24D4" w:rsidRPr="008968A5" w:rsidRDefault="007B24D4" w:rsidP="0074729A">
            <w:pPr>
              <w:spacing w:after="60"/>
            </w:pPr>
          </w:p>
          <w:p w14:paraId="50788173" w14:textId="77777777" w:rsidR="007B24D4" w:rsidRPr="008968A5" w:rsidRDefault="007B24D4" w:rsidP="0040137C">
            <w:pPr>
              <w:spacing w:after="60"/>
            </w:pPr>
          </w:p>
          <w:p w14:paraId="3A0AFC36" w14:textId="77777777" w:rsidR="007B24D4" w:rsidRPr="008968A5" w:rsidRDefault="007B24D4" w:rsidP="00EA0C2E">
            <w:pPr>
              <w:spacing w:after="60"/>
            </w:pPr>
          </w:p>
        </w:tc>
        <w:tc>
          <w:tcPr>
            <w:tcW w:w="5922" w:type="dxa"/>
            <w:tcBorders>
              <w:top w:val="nil"/>
            </w:tcBorders>
          </w:tcPr>
          <w:p w14:paraId="527A63FB" w14:textId="29A855D9" w:rsidR="007B24D4" w:rsidRPr="008968A5" w:rsidRDefault="007B24D4" w:rsidP="00D85A08">
            <w:pPr>
              <w:pStyle w:val="BodyText-table"/>
            </w:pPr>
            <w:r>
              <w:t>§ </w:t>
            </w:r>
            <w:r w:rsidRPr="008968A5">
              <w:t>26.187(g) states:</w:t>
            </w:r>
          </w:p>
          <w:p w14:paraId="3C5A6F26" w14:textId="3426EC06" w:rsidR="007B24D4" w:rsidRPr="008968A5" w:rsidRDefault="007B24D4" w:rsidP="00496144">
            <w:r w:rsidRPr="008968A5">
              <w:t>“</w:t>
            </w:r>
            <w:r w:rsidRPr="00160BFB">
              <w:rPr>
                <w:i/>
                <w:iCs/>
              </w:rPr>
              <w:t>Responsibilities and prohibitions</w:t>
            </w:r>
            <w:r w:rsidRPr="008968A5">
              <w:t xml:space="preserve">. The SAE shall evaluate individuals who have violated the substance abuse provisions of an FFD policy and make recommendations concerning education, treatment, return to duty, </w:t>
            </w:r>
            <w:r w:rsidR="00BA0CF1" w:rsidRPr="008968A5">
              <w:t>follow</w:t>
            </w:r>
            <w:r w:rsidR="0007298E">
              <w:noBreakHyphen/>
            </w:r>
            <w:r w:rsidR="00BA0CF1" w:rsidRPr="008968A5">
              <w:t>up</w:t>
            </w:r>
            <w:r w:rsidRPr="008968A5">
              <w:t xml:space="preserve"> drug and alcohol testing, and aftercare. The SAE is not an advocate for the licensee or other entity, or the individual.</w:t>
            </w:r>
            <w:r w:rsidR="0057322F">
              <w:t xml:space="preserve"> </w:t>
            </w:r>
            <w:r w:rsidRPr="008968A5">
              <w:t>The SAE’s function is to protect public health and safety and the common defense and security by professionally evaluating the individual and recommending appropriate education/treatment, follow-up tests, and aftercare.”</w:t>
            </w:r>
          </w:p>
          <w:p w14:paraId="7466CBE9" w14:textId="77777777" w:rsidR="007B24D4" w:rsidRPr="00223D1D" w:rsidRDefault="007B24D4" w:rsidP="00776D49"/>
          <w:p w14:paraId="26A991F2" w14:textId="39F221C7" w:rsidR="007B24D4" w:rsidRPr="008968A5" w:rsidRDefault="007B24D4" w:rsidP="00776D49">
            <w:r>
              <w:t>§ </w:t>
            </w:r>
            <w:r w:rsidRPr="008968A5">
              <w:t>26.189(a)(1) states:</w:t>
            </w:r>
          </w:p>
          <w:p w14:paraId="5250C4C2" w14:textId="5957EA7F" w:rsidR="00A936A2" w:rsidRPr="008968A5" w:rsidRDefault="007B24D4" w:rsidP="00776D49">
            <w:r w:rsidRPr="008968A5">
              <w:t xml:space="preserve">“An SAE who meets the requirements of </w:t>
            </w:r>
            <w:r>
              <w:t>§ </w:t>
            </w:r>
            <w:r w:rsidRPr="008968A5">
              <w:t>26.187 may determine the fitness of an individual who may have engaged in substance abuse and shall determine an individual’s fitness to be granted authorization following an unfavorable termination or denial of authorization under this part, but may not be qualified to assess the fitness of an individual who may have experienced mental illness, significant emotional stress, or other mental or physical conditions that may cause impairment but are unrelated to substance abuse, unless the SAE has additional qualifications for addressing those fitness issues</w:t>
            </w:r>
            <w:r w:rsidR="00F72177">
              <w:t>.</w:t>
            </w:r>
            <w:r w:rsidRPr="008968A5">
              <w:t>”</w:t>
            </w:r>
          </w:p>
        </w:tc>
      </w:tr>
      <w:tr w:rsidR="007B24D4" w:rsidRPr="008968A5" w14:paraId="70DCD348" w14:textId="77777777" w:rsidTr="00BB2381">
        <w:trPr>
          <w:cantSplit/>
        </w:trPr>
        <w:tc>
          <w:tcPr>
            <w:tcW w:w="0" w:type="auto"/>
          </w:tcPr>
          <w:p w14:paraId="31F22428" w14:textId="77777777" w:rsidR="007B24D4" w:rsidRPr="008968A5" w:rsidRDefault="007B24D4" w:rsidP="00686F38">
            <w:pPr>
              <w:tabs>
                <w:tab w:val="left" w:pos="360"/>
              </w:tabs>
              <w:ind w:right="18"/>
              <w:jc w:val="center"/>
            </w:pPr>
            <w:r w:rsidRPr="008968A5">
              <w:lastRenderedPageBreak/>
              <w:t>B2</w:t>
            </w:r>
          </w:p>
        </w:tc>
        <w:tc>
          <w:tcPr>
            <w:tcW w:w="2306" w:type="dxa"/>
          </w:tcPr>
          <w:p w14:paraId="3161E939" w14:textId="234917D8" w:rsidR="007B24D4" w:rsidRPr="008968A5" w:rsidRDefault="007B24D4" w:rsidP="00686F38">
            <w:r w:rsidRPr="008968A5">
              <w:t>For follow</w:t>
            </w:r>
            <w:r w:rsidR="00BA361E">
              <w:noBreakHyphen/>
            </w:r>
            <w:r w:rsidRPr="008968A5">
              <w:t xml:space="preserve">up testing, does </w:t>
            </w:r>
            <w:r w:rsidR="00AD7CB6">
              <w:t>the</w:t>
            </w:r>
            <w:r w:rsidR="00AD7CB6" w:rsidRPr="008968A5">
              <w:t xml:space="preserve"> </w:t>
            </w:r>
            <w:r w:rsidRPr="008968A5">
              <w:t xml:space="preserve">NRC require a minimum number of tests to be performed </w:t>
            </w:r>
            <w:r>
              <w:t xml:space="preserve">AND </w:t>
            </w:r>
            <w:r w:rsidRPr="008968A5">
              <w:t xml:space="preserve">over a specific </w:t>
            </w:r>
            <w:proofErr w:type="gramStart"/>
            <w:r w:rsidRPr="008968A5">
              <w:t>period of time</w:t>
            </w:r>
            <w:proofErr w:type="gramEnd"/>
            <w:r w:rsidRPr="008968A5">
              <w:t>?</w:t>
            </w:r>
          </w:p>
          <w:p w14:paraId="143D0F9E" w14:textId="77777777" w:rsidR="007B24D4" w:rsidRPr="008968A5" w:rsidRDefault="007B24D4" w:rsidP="00686F38"/>
          <w:p w14:paraId="058CE70F" w14:textId="77777777" w:rsidR="007B24D4" w:rsidRPr="008968A5" w:rsidRDefault="007B24D4" w:rsidP="00686F38"/>
        </w:tc>
        <w:tc>
          <w:tcPr>
            <w:tcW w:w="3834" w:type="dxa"/>
          </w:tcPr>
          <w:p w14:paraId="0988E8F1" w14:textId="45DF602A" w:rsidR="007B24D4" w:rsidRPr="008968A5" w:rsidRDefault="007B24D4" w:rsidP="0064623F">
            <w:pPr>
              <w:keepNext/>
              <w:keepLines/>
              <w:numPr>
                <w:ilvl w:val="0"/>
                <w:numId w:val="3"/>
              </w:numPr>
              <w:tabs>
                <w:tab w:val="num" w:pos="380"/>
              </w:tabs>
              <w:overflowPunct w:val="0"/>
              <w:ind w:left="374"/>
              <w:textAlignment w:val="baseline"/>
            </w:pPr>
            <w:r w:rsidRPr="008968A5">
              <w:t>Yes, a minimum of 15 unannounced tests to be conducted at lea</w:t>
            </w:r>
            <w:r>
              <w:t>st quarterly over a period of 3 </w:t>
            </w:r>
            <w:r w:rsidRPr="008968A5">
              <w:t>years.</w:t>
            </w:r>
            <w:r w:rsidR="0057322F">
              <w:t xml:space="preserve"> </w:t>
            </w:r>
            <w:r w:rsidRPr="008968A5">
              <w:t>Random and follow</w:t>
            </w:r>
            <w:r w:rsidR="00BA361E">
              <w:noBreakHyphen/>
            </w:r>
            <w:r w:rsidRPr="008968A5">
              <w:t xml:space="preserve">up tests count towards </w:t>
            </w:r>
            <w:r>
              <w:t>the 15</w:t>
            </w:r>
            <w:r w:rsidR="00B00E2C">
              <w:t>-</w:t>
            </w:r>
            <w:r w:rsidRPr="008968A5">
              <w:t>test minimum.</w:t>
            </w:r>
          </w:p>
          <w:p w14:paraId="645D2BC2" w14:textId="7E2A1879" w:rsidR="007B24D4" w:rsidRPr="008968A5" w:rsidRDefault="007B24D4" w:rsidP="0064623F">
            <w:pPr>
              <w:keepNext/>
              <w:keepLines/>
              <w:numPr>
                <w:ilvl w:val="0"/>
                <w:numId w:val="3"/>
              </w:numPr>
              <w:tabs>
                <w:tab w:val="num" w:pos="380"/>
              </w:tabs>
              <w:overflowPunct w:val="0"/>
              <w:ind w:left="374"/>
              <w:textAlignment w:val="baseline"/>
            </w:pPr>
            <w:r>
              <w:t>A minimum of 15 </w:t>
            </w:r>
            <w:r w:rsidRPr="008968A5">
              <w:t>tests on an unannounced basis and at least quarter</w:t>
            </w:r>
            <w:r>
              <w:t>ly</w:t>
            </w:r>
            <w:r w:rsidRPr="008968A5">
              <w:t>, but I can prescribe more based on the individual case.</w:t>
            </w:r>
          </w:p>
          <w:p w14:paraId="656492E2" w14:textId="77777777" w:rsidR="007B24D4" w:rsidRPr="008968A5" w:rsidRDefault="007B24D4" w:rsidP="0064623F">
            <w:pPr>
              <w:keepNext/>
              <w:keepLines/>
              <w:numPr>
                <w:ilvl w:val="0"/>
                <w:numId w:val="3"/>
              </w:numPr>
              <w:tabs>
                <w:tab w:val="num" w:pos="380"/>
              </w:tabs>
              <w:overflowPunct w:val="0"/>
              <w:ind w:left="374"/>
              <w:textAlignment w:val="baseline"/>
            </w:pPr>
            <w:r w:rsidRPr="008968A5">
              <w:t>No.</w:t>
            </w:r>
          </w:p>
          <w:p w14:paraId="4AD9E0A9" w14:textId="4968BE46" w:rsidR="00F67BB9" w:rsidRPr="008968A5" w:rsidRDefault="007B24D4" w:rsidP="0064623F">
            <w:pPr>
              <w:numPr>
                <w:ilvl w:val="0"/>
                <w:numId w:val="6"/>
              </w:numPr>
              <w:tabs>
                <w:tab w:val="clear" w:pos="720"/>
                <w:tab w:val="num" w:pos="380"/>
              </w:tabs>
              <w:overflowPunct w:val="0"/>
              <w:ind w:left="432" w:hanging="418"/>
              <w:textAlignment w:val="baseline"/>
            </w:pPr>
            <w:r>
              <w:t>Other:</w:t>
            </w:r>
          </w:p>
        </w:tc>
        <w:tc>
          <w:tcPr>
            <w:tcW w:w="5922" w:type="dxa"/>
          </w:tcPr>
          <w:p w14:paraId="238C9B19" w14:textId="281B265E" w:rsidR="007B24D4" w:rsidRPr="008968A5" w:rsidRDefault="007B24D4" w:rsidP="00D85A08">
            <w:pPr>
              <w:pStyle w:val="BodyText-table"/>
            </w:pPr>
            <w:r>
              <w:t>§ </w:t>
            </w:r>
            <w:r w:rsidRPr="008968A5">
              <w:t>26.69(b) states:</w:t>
            </w:r>
          </w:p>
          <w:p w14:paraId="382829BE" w14:textId="77777777" w:rsidR="006B0974" w:rsidRPr="00D85A08" w:rsidRDefault="007B24D4" w:rsidP="00D85A08">
            <w:pPr>
              <w:pStyle w:val="BodyText-table"/>
            </w:pPr>
            <w:r w:rsidRPr="00D85A08">
              <w:t>“Authorization after a first confirmed positive drug or alcohol test result or a 5-year denial of authorization.</w:t>
            </w:r>
          </w:p>
          <w:p w14:paraId="6426D08B" w14:textId="6E15A269" w:rsidR="007B24D4" w:rsidRPr="008968A5" w:rsidRDefault="007B24D4" w:rsidP="00D85A08">
            <w:pPr>
              <w:pStyle w:val="BodyText-table"/>
            </w:pPr>
          </w:p>
          <w:p w14:paraId="401B42C2" w14:textId="59E8F7F4" w:rsidR="007B24D4" w:rsidRPr="008968A5" w:rsidRDefault="007B24D4" w:rsidP="00D85A08">
            <w:pPr>
              <w:pStyle w:val="BodyText-table"/>
            </w:pPr>
            <w:r w:rsidRPr="008968A5">
              <w:t xml:space="preserve">(6) If the individual’s authorization was denied or terminated unfavorably for a first confirmed positive drug or alcohol test result and a licensee or other entity grants authorization to the individual, ensure that the individual is subject to unannounced testing at least quarterly for </w:t>
            </w:r>
            <w:r>
              <w:t>three</w:t>
            </w:r>
            <w:r w:rsidRPr="008968A5">
              <w:t xml:space="preserve"> calendar years after the date the individual is granted authorization. Both random and follow</w:t>
            </w:r>
            <w:r w:rsidR="00BA361E">
              <w:noBreakHyphen/>
            </w:r>
            <w:r w:rsidRPr="008968A5">
              <w:t xml:space="preserve">up tests, as defined in </w:t>
            </w:r>
            <w:r>
              <w:t>§ </w:t>
            </w:r>
            <w:r w:rsidRPr="008968A5">
              <w:t>26.31(c), satisfy this requirement. Verify that the individual has negative test results from a minimum of 15 tests distributed over</w:t>
            </w:r>
            <w:r>
              <w:t xml:space="preserve"> </w:t>
            </w:r>
            <w:r w:rsidRPr="008968A5">
              <w:t>the 3-year period</w:t>
            </w:r>
            <w:r w:rsidRPr="00266EA2">
              <w:t>.</w:t>
            </w:r>
            <w:r w:rsidR="008C50C7">
              <w:t xml:space="preserve"> . . .</w:t>
            </w:r>
            <w:r w:rsidRPr="008968A5">
              <w:t>”</w:t>
            </w:r>
          </w:p>
        </w:tc>
      </w:tr>
      <w:tr w:rsidR="007B24D4" w:rsidRPr="008968A5" w14:paraId="2D08B2EF" w14:textId="77777777" w:rsidTr="00BB2381">
        <w:trPr>
          <w:cantSplit/>
        </w:trPr>
        <w:tc>
          <w:tcPr>
            <w:tcW w:w="0" w:type="auto"/>
          </w:tcPr>
          <w:p w14:paraId="62A263F2" w14:textId="77777777" w:rsidR="007B24D4" w:rsidRPr="008968A5" w:rsidRDefault="007B24D4" w:rsidP="00686F38">
            <w:pPr>
              <w:tabs>
                <w:tab w:val="left" w:pos="360"/>
              </w:tabs>
              <w:ind w:right="18"/>
              <w:jc w:val="center"/>
            </w:pPr>
            <w:r w:rsidRPr="008968A5">
              <w:t>B3</w:t>
            </w:r>
          </w:p>
        </w:tc>
        <w:tc>
          <w:tcPr>
            <w:tcW w:w="2306" w:type="dxa"/>
          </w:tcPr>
          <w:p w14:paraId="0AE11F3F" w14:textId="77777777" w:rsidR="007B24D4" w:rsidRPr="008968A5" w:rsidRDefault="007B24D4" w:rsidP="00686F38">
            <w:r w:rsidRPr="008968A5">
              <w:t xml:space="preserve">Under what circumstances is an SAE authorized to </w:t>
            </w:r>
            <w:proofErr w:type="gramStart"/>
            <w:r w:rsidRPr="008968A5">
              <w:t>make a determination</w:t>
            </w:r>
            <w:proofErr w:type="gramEnd"/>
            <w:r w:rsidRPr="008968A5">
              <w:t xml:space="preserve"> of fitness?</w:t>
            </w:r>
          </w:p>
        </w:tc>
        <w:tc>
          <w:tcPr>
            <w:tcW w:w="3834" w:type="dxa"/>
          </w:tcPr>
          <w:p w14:paraId="79786FAD" w14:textId="0F536373" w:rsidR="007B24D4" w:rsidRPr="008968A5" w:rsidRDefault="007B24D4" w:rsidP="0064623F">
            <w:pPr>
              <w:numPr>
                <w:ilvl w:val="0"/>
                <w:numId w:val="3"/>
              </w:numPr>
              <w:tabs>
                <w:tab w:val="num" w:pos="380"/>
              </w:tabs>
              <w:overflowPunct w:val="0"/>
              <w:ind w:left="374"/>
              <w:textAlignment w:val="baseline"/>
            </w:pPr>
            <w:r w:rsidRPr="008968A5">
              <w:t>The SAE stated the three circumstances in §</w:t>
            </w:r>
            <w:r>
              <w:t> </w:t>
            </w:r>
            <w:r w:rsidRPr="008968A5">
              <w:t>26.187(g)(1).</w:t>
            </w:r>
          </w:p>
          <w:p w14:paraId="1C613E1B" w14:textId="25C2D35C" w:rsidR="007B24D4" w:rsidRPr="008968A5" w:rsidRDefault="007B24D4" w:rsidP="0064623F">
            <w:pPr>
              <w:numPr>
                <w:ilvl w:val="1"/>
                <w:numId w:val="6"/>
              </w:numPr>
              <w:tabs>
                <w:tab w:val="clear" w:pos="720"/>
                <w:tab w:val="num" w:pos="380"/>
              </w:tabs>
              <w:overflowPunct w:val="0"/>
              <w:textAlignment w:val="baseline"/>
            </w:pPr>
            <w:r w:rsidRPr="008968A5">
              <w:t>potentially disqualifying information is</w:t>
            </w:r>
            <w:r w:rsidR="00721E5D">
              <w:t xml:space="preserve"> </w:t>
            </w:r>
            <w:r w:rsidRPr="008968A5">
              <w:t>identified regarding an individual who has applied for authorization</w:t>
            </w:r>
          </w:p>
          <w:p w14:paraId="599847D5" w14:textId="77777777" w:rsidR="007B24D4" w:rsidRPr="008968A5" w:rsidRDefault="007B24D4" w:rsidP="0064623F">
            <w:pPr>
              <w:numPr>
                <w:ilvl w:val="1"/>
                <w:numId w:val="6"/>
              </w:numPr>
              <w:overflowPunct w:val="0"/>
              <w:textAlignment w:val="baseline"/>
            </w:pPr>
            <w:r w:rsidRPr="008968A5">
              <w:t>an individual has violated the substance abuse provisions of the FFD policy</w:t>
            </w:r>
          </w:p>
          <w:p w14:paraId="42088ECB" w14:textId="77777777" w:rsidR="007B24D4" w:rsidRPr="008968A5" w:rsidRDefault="007B24D4" w:rsidP="0064623F">
            <w:pPr>
              <w:numPr>
                <w:ilvl w:val="1"/>
                <w:numId w:val="6"/>
              </w:numPr>
              <w:tabs>
                <w:tab w:val="clear" w:pos="720"/>
                <w:tab w:val="num" w:pos="380"/>
              </w:tabs>
              <w:overflowPunct w:val="0"/>
              <w:textAlignment w:val="baseline"/>
            </w:pPr>
            <w:r w:rsidRPr="008968A5">
              <w:t>an individual may be impaired by alcohol, prescription or over-the-counter medications, or illegal drugs</w:t>
            </w:r>
          </w:p>
          <w:p w14:paraId="5D5AE879" w14:textId="0D1AF2C5" w:rsidR="007B24D4" w:rsidRPr="008968A5" w:rsidRDefault="007B24D4" w:rsidP="0064623F">
            <w:pPr>
              <w:numPr>
                <w:ilvl w:val="0"/>
                <w:numId w:val="3"/>
              </w:numPr>
              <w:tabs>
                <w:tab w:val="num" w:pos="380"/>
              </w:tabs>
              <w:overflowPunct w:val="0"/>
              <w:ind w:left="374"/>
              <w:textAlignment w:val="baseline"/>
            </w:pPr>
            <w:r w:rsidRPr="008968A5">
              <w:t>The SAE did not state all three circumstances in §</w:t>
            </w:r>
            <w:r>
              <w:t> </w:t>
            </w:r>
            <w:r w:rsidRPr="008968A5">
              <w:t>26.187(g)(1).</w:t>
            </w:r>
          </w:p>
          <w:p w14:paraId="1081D8D8" w14:textId="1323226B" w:rsidR="00A936A2" w:rsidRPr="008968A5" w:rsidRDefault="007B24D4" w:rsidP="0064623F">
            <w:pPr>
              <w:numPr>
                <w:ilvl w:val="0"/>
                <w:numId w:val="3"/>
              </w:numPr>
              <w:tabs>
                <w:tab w:val="num" w:pos="380"/>
              </w:tabs>
              <w:overflowPunct w:val="0"/>
              <w:ind w:left="374"/>
              <w:textAlignment w:val="baseline"/>
            </w:pPr>
            <w:r>
              <w:t>Other:</w:t>
            </w:r>
          </w:p>
        </w:tc>
        <w:tc>
          <w:tcPr>
            <w:tcW w:w="5922" w:type="dxa"/>
          </w:tcPr>
          <w:p w14:paraId="60689867" w14:textId="2F11F4D8" w:rsidR="007B24D4" w:rsidRPr="008968A5" w:rsidRDefault="007B24D4" w:rsidP="00D85A08">
            <w:pPr>
              <w:pStyle w:val="BodyText-table"/>
            </w:pPr>
            <w:r>
              <w:t>§ </w:t>
            </w:r>
            <w:r w:rsidRPr="008968A5">
              <w:t>26.187(g)(1) states:</w:t>
            </w:r>
          </w:p>
          <w:p w14:paraId="27ABA1A1" w14:textId="5EEAD57D" w:rsidR="007B24D4" w:rsidRPr="008968A5" w:rsidRDefault="007B24D4" w:rsidP="00D85A08">
            <w:pPr>
              <w:pStyle w:val="BodyText-table"/>
            </w:pPr>
            <w:r w:rsidRPr="008968A5">
              <w:t>“The SAE is authorized to make determinations of fitness in at least the following three circumstances:</w:t>
            </w:r>
          </w:p>
          <w:p w14:paraId="7E645AC7" w14:textId="77777777" w:rsidR="007B24D4" w:rsidRPr="008968A5" w:rsidRDefault="007B24D4" w:rsidP="00D85A08">
            <w:pPr>
              <w:pStyle w:val="BodyText-table"/>
            </w:pPr>
            <w:r w:rsidRPr="008968A5">
              <w:t>(</w:t>
            </w:r>
            <w:proofErr w:type="spellStart"/>
            <w:r w:rsidRPr="008968A5">
              <w:t>i</w:t>
            </w:r>
            <w:proofErr w:type="spellEnd"/>
            <w:r w:rsidRPr="008968A5">
              <w:t xml:space="preserve">) When potentially disqualifying FFD information has been identified regarding an individual who has applied for authorization under this </w:t>
            </w:r>
            <w:proofErr w:type="gramStart"/>
            <w:r w:rsidRPr="008968A5">
              <w:t>part;</w:t>
            </w:r>
            <w:proofErr w:type="gramEnd"/>
          </w:p>
          <w:p w14:paraId="6AFB7475" w14:textId="77777777" w:rsidR="007B24D4" w:rsidRPr="008968A5" w:rsidRDefault="007B24D4" w:rsidP="00D85A08">
            <w:pPr>
              <w:pStyle w:val="BodyText-table"/>
            </w:pPr>
            <w:r w:rsidRPr="008968A5">
              <w:t>(ii) When an individual has violated the substance abuse provisions of a licensee’s or other entity’s FFD policy; and</w:t>
            </w:r>
          </w:p>
          <w:p w14:paraId="4BAFA98F" w14:textId="77777777" w:rsidR="007B24D4" w:rsidRPr="008968A5" w:rsidRDefault="007B24D4" w:rsidP="00D85A08">
            <w:pPr>
              <w:pStyle w:val="BodyText-table"/>
            </w:pPr>
            <w:r w:rsidRPr="008968A5">
              <w:t>(iii) When an individual may be impaired by alcohol, prescription or over-the-counter medications, or illegal drugs.”</w:t>
            </w:r>
          </w:p>
        </w:tc>
      </w:tr>
      <w:tr w:rsidR="007B24D4" w:rsidRPr="008968A5" w14:paraId="4E5533BF" w14:textId="77777777" w:rsidTr="00BB2381">
        <w:trPr>
          <w:cantSplit/>
          <w:trHeight w:val="7455"/>
        </w:trPr>
        <w:tc>
          <w:tcPr>
            <w:tcW w:w="0" w:type="auto"/>
            <w:tcBorders>
              <w:bottom w:val="single" w:sz="6" w:space="0" w:color="auto"/>
            </w:tcBorders>
          </w:tcPr>
          <w:p w14:paraId="41C54873" w14:textId="77777777" w:rsidR="007B24D4" w:rsidRPr="008968A5" w:rsidRDefault="007B24D4" w:rsidP="00686F38">
            <w:pPr>
              <w:tabs>
                <w:tab w:val="left" w:pos="360"/>
              </w:tabs>
              <w:ind w:right="18"/>
              <w:jc w:val="center"/>
            </w:pPr>
            <w:r w:rsidRPr="008968A5">
              <w:lastRenderedPageBreak/>
              <w:t>B4</w:t>
            </w:r>
          </w:p>
        </w:tc>
        <w:tc>
          <w:tcPr>
            <w:tcW w:w="2306" w:type="dxa"/>
            <w:tcBorders>
              <w:bottom w:val="single" w:sz="6" w:space="0" w:color="auto"/>
            </w:tcBorders>
          </w:tcPr>
          <w:p w14:paraId="48794482" w14:textId="77777777" w:rsidR="007B24D4" w:rsidRPr="008968A5" w:rsidRDefault="007B24D4" w:rsidP="00686F38">
            <w:r w:rsidRPr="008968A5">
              <w:t xml:space="preserve">Are you qualified to </w:t>
            </w:r>
            <w:proofErr w:type="gramStart"/>
            <w:r w:rsidRPr="008968A5">
              <w:t>make a determination</w:t>
            </w:r>
            <w:proofErr w:type="gramEnd"/>
            <w:r w:rsidRPr="008968A5">
              <w:t xml:space="preserve"> of fitness for mental illness, emotional stress, or other mental or physical conditions that may cause impairment but are unrelated to substance abuse?</w:t>
            </w:r>
          </w:p>
          <w:p w14:paraId="6F461C2B" w14:textId="77777777" w:rsidR="007B24D4" w:rsidRPr="008968A5" w:rsidRDefault="007B24D4" w:rsidP="00686F38"/>
          <w:p w14:paraId="6FB3A1DE" w14:textId="77777777" w:rsidR="007B24D4" w:rsidRPr="008968A5" w:rsidRDefault="007B24D4" w:rsidP="00686F38">
            <w:r w:rsidRPr="008968A5">
              <w:t xml:space="preserve">If the answer is </w:t>
            </w:r>
            <w:r w:rsidRPr="008968A5">
              <w:rPr>
                <w:u w:val="single"/>
              </w:rPr>
              <w:t>yes</w:t>
            </w:r>
            <w:r w:rsidRPr="008968A5">
              <w:t>, assess the qualifications (MD, psychologist, etc</w:t>
            </w:r>
            <w:r>
              <w:t>.</w:t>
            </w:r>
            <w:r w:rsidRPr="008968A5">
              <w:t>).</w:t>
            </w:r>
          </w:p>
        </w:tc>
        <w:tc>
          <w:tcPr>
            <w:tcW w:w="3834" w:type="dxa"/>
            <w:tcBorders>
              <w:bottom w:val="single" w:sz="6" w:space="0" w:color="auto"/>
            </w:tcBorders>
          </w:tcPr>
          <w:p w14:paraId="5955B26A" w14:textId="77777777" w:rsidR="007B24D4" w:rsidRPr="008968A5" w:rsidRDefault="007B24D4" w:rsidP="0064623F">
            <w:pPr>
              <w:numPr>
                <w:ilvl w:val="0"/>
                <w:numId w:val="3"/>
              </w:numPr>
              <w:tabs>
                <w:tab w:val="num" w:pos="380"/>
              </w:tabs>
              <w:overflowPunct w:val="0"/>
              <w:ind w:left="374"/>
              <w:textAlignment w:val="baseline"/>
            </w:pPr>
            <w:r w:rsidRPr="008968A5">
              <w:t xml:space="preserve">Yes, I am a </w:t>
            </w:r>
            <w:r w:rsidRPr="008968A5">
              <w:rPr>
                <w:u w:val="single"/>
              </w:rPr>
              <w:t xml:space="preserve">clinical </w:t>
            </w:r>
            <w:proofErr w:type="gramStart"/>
            <w:r w:rsidRPr="008968A5">
              <w:rPr>
                <w:u w:val="single"/>
              </w:rPr>
              <w:t>psychologist</w:t>
            </w:r>
            <w:proofErr w:type="gramEnd"/>
            <w:r w:rsidRPr="008968A5">
              <w:t xml:space="preserve"> so I am qualified to evaluate mental illness, emotional stress, and cognitive or psychological impairment from causes unrelated to substance abuse.</w:t>
            </w:r>
            <w:r w:rsidRPr="008968A5">
              <w:br/>
              <w:t>[see §26.189(a)(2)]</w:t>
            </w:r>
          </w:p>
          <w:p w14:paraId="47AA7495" w14:textId="77777777" w:rsidR="007B24D4" w:rsidRPr="008968A5" w:rsidRDefault="007B24D4" w:rsidP="0064623F">
            <w:pPr>
              <w:numPr>
                <w:ilvl w:val="0"/>
                <w:numId w:val="3"/>
              </w:numPr>
              <w:tabs>
                <w:tab w:val="num" w:pos="380"/>
              </w:tabs>
              <w:overflowPunct w:val="0"/>
              <w:ind w:left="374"/>
              <w:textAlignment w:val="baseline"/>
            </w:pPr>
            <w:r w:rsidRPr="008968A5">
              <w:t xml:space="preserve">Yes, I am a </w:t>
            </w:r>
            <w:proofErr w:type="gramStart"/>
            <w:r w:rsidRPr="008968A5">
              <w:rPr>
                <w:u w:val="single"/>
              </w:rPr>
              <w:t>psychiatrist</w:t>
            </w:r>
            <w:proofErr w:type="gramEnd"/>
            <w:r w:rsidRPr="008968A5">
              <w:t xml:space="preserve"> so I am qualified to assess an individual taking psychoactive medications consistently with one or more valid prescription(s). [see §26.189(a)(3)]</w:t>
            </w:r>
          </w:p>
          <w:p w14:paraId="71475D6E" w14:textId="77777777" w:rsidR="007B24D4" w:rsidRPr="008968A5" w:rsidRDefault="007B24D4" w:rsidP="0064623F">
            <w:pPr>
              <w:numPr>
                <w:ilvl w:val="0"/>
                <w:numId w:val="3"/>
              </w:numPr>
              <w:tabs>
                <w:tab w:val="num" w:pos="380"/>
              </w:tabs>
              <w:overflowPunct w:val="0"/>
              <w:ind w:left="374"/>
              <w:textAlignment w:val="baseline"/>
            </w:pPr>
            <w:r w:rsidRPr="008968A5">
              <w:t xml:space="preserve">Yes, I am a </w:t>
            </w:r>
            <w:r w:rsidRPr="008968A5">
              <w:rPr>
                <w:u w:val="single"/>
              </w:rPr>
              <w:t>physician</w:t>
            </w:r>
            <w:r w:rsidRPr="008968A5">
              <w:t xml:space="preserve"> so I am qualified to determine the fitness of an individual who may be ill, injured, fatigued, taking medications in accordance with one or more valid prescriptions, or using over-the-counter medications. [see §26.189(a)(4)]</w:t>
            </w:r>
          </w:p>
          <w:p w14:paraId="59D834FA" w14:textId="6694E62E" w:rsidR="007B24D4" w:rsidRPr="008968A5" w:rsidRDefault="007B24D4" w:rsidP="0064623F">
            <w:pPr>
              <w:numPr>
                <w:ilvl w:val="0"/>
                <w:numId w:val="3"/>
              </w:numPr>
              <w:tabs>
                <w:tab w:val="num" w:pos="380"/>
              </w:tabs>
              <w:overflowPunct w:val="0"/>
              <w:ind w:left="374"/>
              <w:textAlignment w:val="baseline"/>
            </w:pPr>
            <w:r w:rsidRPr="008968A5">
              <w:t>No, I am specifically trained in substance abuse related issues</w:t>
            </w:r>
            <w:r>
              <w:t xml:space="preserve">, but </w:t>
            </w:r>
            <w:r w:rsidRPr="008968A5">
              <w:t>do not have appropriate training to assess mental, emotional, or physical conditions that may cause impairment.</w:t>
            </w:r>
          </w:p>
          <w:p w14:paraId="567549F0" w14:textId="5E4E2672" w:rsidR="00A936A2" w:rsidRPr="00720639" w:rsidRDefault="007B24D4" w:rsidP="0064623F">
            <w:pPr>
              <w:numPr>
                <w:ilvl w:val="0"/>
                <w:numId w:val="3"/>
              </w:numPr>
              <w:tabs>
                <w:tab w:val="num" w:pos="380"/>
              </w:tabs>
              <w:overflowPunct w:val="0"/>
              <w:ind w:left="374"/>
              <w:textAlignment w:val="baseline"/>
            </w:pPr>
            <w:r>
              <w:t>Other:</w:t>
            </w:r>
          </w:p>
        </w:tc>
        <w:tc>
          <w:tcPr>
            <w:tcW w:w="5922" w:type="dxa"/>
            <w:tcBorders>
              <w:bottom w:val="single" w:sz="6" w:space="0" w:color="auto"/>
            </w:tcBorders>
          </w:tcPr>
          <w:p w14:paraId="6CA26456" w14:textId="720D0023" w:rsidR="007B24D4" w:rsidRDefault="007B24D4" w:rsidP="00686F38">
            <w:pPr>
              <w:rPr>
                <w:sz w:val="21"/>
                <w:szCs w:val="21"/>
              </w:rPr>
            </w:pPr>
            <w:r>
              <w:rPr>
                <w:sz w:val="21"/>
                <w:szCs w:val="21"/>
              </w:rPr>
              <w:t>§ </w:t>
            </w:r>
            <w:r w:rsidRPr="003F305F">
              <w:rPr>
                <w:sz w:val="21"/>
                <w:szCs w:val="21"/>
              </w:rPr>
              <w:t>26.189(a) states:</w:t>
            </w:r>
            <w:r w:rsidR="0057322F">
              <w:rPr>
                <w:sz w:val="21"/>
                <w:szCs w:val="21"/>
              </w:rPr>
              <w:t xml:space="preserve"> </w:t>
            </w:r>
          </w:p>
          <w:p w14:paraId="2CF02384" w14:textId="7193A0DB" w:rsidR="007B24D4" w:rsidRPr="003F305F" w:rsidRDefault="007B24D4" w:rsidP="00686F38">
            <w:pPr>
              <w:rPr>
                <w:sz w:val="21"/>
                <w:szCs w:val="21"/>
                <w:highlight w:val="yellow"/>
              </w:rPr>
            </w:pPr>
            <w:r w:rsidRPr="003F305F">
              <w:rPr>
                <w:sz w:val="21"/>
                <w:szCs w:val="21"/>
              </w:rPr>
              <w:t>“A professional called on by the licensee or other entity may not perform a determination of fitness regarding fitness issues that are outside of his or her specific areas of expertise.</w:t>
            </w:r>
            <w:r w:rsidR="0057322F">
              <w:rPr>
                <w:sz w:val="21"/>
                <w:szCs w:val="21"/>
              </w:rPr>
              <w:t xml:space="preserve"> </w:t>
            </w:r>
            <w:r w:rsidRPr="003F305F">
              <w:rPr>
                <w:sz w:val="21"/>
                <w:szCs w:val="21"/>
              </w:rPr>
              <w:t>The types of professionals and the fitness issues for which they are qualified to make determinations of fitness include, but are not limited to, the following:</w:t>
            </w:r>
            <w:r w:rsidR="0057322F">
              <w:rPr>
                <w:sz w:val="21"/>
                <w:szCs w:val="21"/>
              </w:rPr>
              <w:t xml:space="preserve"> </w:t>
            </w:r>
          </w:p>
          <w:p w14:paraId="138F4491" w14:textId="11D6F0D8" w:rsidR="007B24D4" w:rsidRDefault="007B24D4" w:rsidP="00686F38">
            <w:pPr>
              <w:rPr>
                <w:sz w:val="21"/>
                <w:szCs w:val="21"/>
              </w:rPr>
            </w:pPr>
            <w:r w:rsidRPr="003F305F">
              <w:rPr>
                <w:sz w:val="21"/>
                <w:szCs w:val="21"/>
              </w:rPr>
              <w:t xml:space="preserve">(1) </w:t>
            </w:r>
            <w:r w:rsidRPr="004B61F6">
              <w:rPr>
                <w:sz w:val="21"/>
                <w:szCs w:val="21"/>
                <w:u w:val="single"/>
              </w:rPr>
              <w:t xml:space="preserve">An SAE who meets the requirements of </w:t>
            </w:r>
            <w:r>
              <w:rPr>
                <w:sz w:val="21"/>
                <w:szCs w:val="21"/>
                <w:u w:val="single"/>
              </w:rPr>
              <w:t>§ </w:t>
            </w:r>
            <w:r w:rsidRPr="004B61F6">
              <w:rPr>
                <w:sz w:val="21"/>
                <w:szCs w:val="21"/>
                <w:u w:val="single"/>
              </w:rPr>
              <w:t>26.187</w:t>
            </w:r>
            <w:r w:rsidRPr="003F305F">
              <w:rPr>
                <w:sz w:val="21"/>
                <w:szCs w:val="21"/>
              </w:rPr>
              <w:t xml:space="preserve"> may determine the fitness of an individual who may have engaged in substance abuse and shall determine an individual’s fitness to be granted authorization following an unfavorable termination or denial of authorization under this part, but may not be qualified to assess the fitness of an individual who may have experienced mental illness, significant emotional stress, or other mental or physical conditions that may cause impairment but are unrelated to substance abuse, unless the SAE has additional qualifications for addressing those fitness issues;</w:t>
            </w:r>
          </w:p>
          <w:p w14:paraId="7A461855" w14:textId="6B38D249" w:rsidR="007B24D4" w:rsidRDefault="007B24D4" w:rsidP="00686F38">
            <w:pPr>
              <w:rPr>
                <w:sz w:val="21"/>
                <w:szCs w:val="21"/>
              </w:rPr>
            </w:pPr>
            <w:r w:rsidRPr="003F305F">
              <w:rPr>
                <w:sz w:val="21"/>
                <w:szCs w:val="21"/>
              </w:rPr>
              <w:t xml:space="preserve">(2) A </w:t>
            </w:r>
            <w:r w:rsidRPr="004B61F6">
              <w:rPr>
                <w:sz w:val="21"/>
                <w:szCs w:val="21"/>
                <w:u w:val="single"/>
              </w:rPr>
              <w:t>clinical psychologist</w:t>
            </w:r>
            <w:r w:rsidRPr="003F305F">
              <w:rPr>
                <w:sz w:val="21"/>
                <w:szCs w:val="21"/>
              </w:rPr>
              <w:t xml:space="preserve"> may determine the fitness of an individual who may have experienced mental illness, significant emotional stress, or cognitive or psychological impairment from causes unrelated to substance abuse</w:t>
            </w:r>
            <w:proofErr w:type="gramStart"/>
            <w:r w:rsidR="00F925E3">
              <w:rPr>
                <w:sz w:val="21"/>
                <w:szCs w:val="21"/>
              </w:rPr>
              <w:t>. . .</w:t>
            </w:r>
            <w:r w:rsidR="00422F0E">
              <w:rPr>
                <w:sz w:val="21"/>
                <w:szCs w:val="21"/>
              </w:rPr>
              <w:t xml:space="preserve"> </w:t>
            </w:r>
            <w:r w:rsidR="00A4112F">
              <w:rPr>
                <w:sz w:val="21"/>
                <w:szCs w:val="21"/>
              </w:rPr>
              <w:t>;</w:t>
            </w:r>
            <w:proofErr w:type="gramEnd"/>
          </w:p>
          <w:p w14:paraId="6E2074C7" w14:textId="2312FD8E" w:rsidR="007B24D4" w:rsidRDefault="007B24D4" w:rsidP="00686F38">
            <w:pPr>
              <w:rPr>
                <w:sz w:val="21"/>
                <w:szCs w:val="21"/>
              </w:rPr>
            </w:pPr>
            <w:r w:rsidRPr="003F305F">
              <w:rPr>
                <w:sz w:val="21"/>
                <w:szCs w:val="21"/>
              </w:rPr>
              <w:t xml:space="preserve">(3) A </w:t>
            </w:r>
            <w:r w:rsidRPr="004B61F6">
              <w:rPr>
                <w:sz w:val="21"/>
                <w:szCs w:val="21"/>
                <w:u w:val="single"/>
              </w:rPr>
              <w:t>psychiatrist</w:t>
            </w:r>
            <w:r w:rsidRPr="003F305F">
              <w:rPr>
                <w:sz w:val="21"/>
                <w:szCs w:val="21"/>
              </w:rPr>
              <w:t xml:space="preserve"> may determine the fitness of an individual who is taking psychoactive medications consistently with one or more valid prescription(s)</w:t>
            </w:r>
            <w:proofErr w:type="gramStart"/>
            <w:r w:rsidRPr="003F305F">
              <w:rPr>
                <w:sz w:val="21"/>
                <w:szCs w:val="21"/>
              </w:rPr>
              <w:t>.</w:t>
            </w:r>
            <w:r w:rsidR="00382708">
              <w:rPr>
                <w:sz w:val="21"/>
                <w:szCs w:val="21"/>
              </w:rPr>
              <w:t xml:space="preserve"> . .</w:t>
            </w:r>
            <w:r w:rsidR="00422F0E">
              <w:rPr>
                <w:sz w:val="21"/>
                <w:szCs w:val="21"/>
              </w:rPr>
              <w:t xml:space="preserve"> </w:t>
            </w:r>
            <w:r w:rsidR="00382708">
              <w:rPr>
                <w:sz w:val="21"/>
                <w:szCs w:val="21"/>
              </w:rPr>
              <w:t>;</w:t>
            </w:r>
            <w:proofErr w:type="gramEnd"/>
          </w:p>
          <w:p w14:paraId="6E2CF8E4" w14:textId="3E21EF10" w:rsidR="007B24D4" w:rsidRPr="008968A5" w:rsidRDefault="007B24D4" w:rsidP="00686F38">
            <w:r w:rsidRPr="003F305F">
              <w:rPr>
                <w:sz w:val="21"/>
                <w:szCs w:val="21"/>
              </w:rPr>
              <w:t xml:space="preserve">(4) A </w:t>
            </w:r>
            <w:r w:rsidRPr="004B61F6">
              <w:rPr>
                <w:sz w:val="21"/>
                <w:szCs w:val="21"/>
                <w:u w:val="single"/>
              </w:rPr>
              <w:t>physician</w:t>
            </w:r>
            <w:r w:rsidRPr="003F305F">
              <w:rPr>
                <w:sz w:val="21"/>
                <w:szCs w:val="21"/>
              </w:rPr>
              <w:t xml:space="preserve"> may determine the fitness of an individual who may be ill, injured, fatigued, taking medications in accordance with one or more valid prescriptions or using over-the-counter medications.</w:t>
            </w:r>
            <w:r w:rsidR="000252A7">
              <w:rPr>
                <w:sz w:val="21"/>
                <w:szCs w:val="21"/>
              </w:rPr>
              <w:t xml:space="preserve"> . . .</w:t>
            </w:r>
            <w:r w:rsidRPr="003F305F">
              <w:rPr>
                <w:sz w:val="21"/>
                <w:szCs w:val="21"/>
              </w:rPr>
              <w:t>”</w:t>
            </w:r>
          </w:p>
        </w:tc>
      </w:tr>
      <w:tr w:rsidR="007B24D4" w:rsidRPr="008968A5" w14:paraId="201860B1" w14:textId="77777777" w:rsidTr="0064623F">
        <w:trPr>
          <w:cantSplit/>
          <w:trHeight w:val="2757"/>
        </w:trPr>
        <w:tc>
          <w:tcPr>
            <w:tcW w:w="0" w:type="auto"/>
            <w:tcBorders>
              <w:bottom w:val="single" w:sz="6" w:space="0" w:color="auto"/>
            </w:tcBorders>
          </w:tcPr>
          <w:p w14:paraId="35AEF609" w14:textId="77777777" w:rsidR="007B24D4" w:rsidRPr="008968A5" w:rsidRDefault="007B24D4" w:rsidP="00686F38">
            <w:pPr>
              <w:tabs>
                <w:tab w:val="left" w:pos="360"/>
              </w:tabs>
              <w:ind w:right="18"/>
              <w:jc w:val="center"/>
            </w:pPr>
            <w:r w:rsidRPr="008968A5">
              <w:lastRenderedPageBreak/>
              <w:t>B5</w:t>
            </w:r>
          </w:p>
        </w:tc>
        <w:tc>
          <w:tcPr>
            <w:tcW w:w="2306" w:type="dxa"/>
            <w:tcBorders>
              <w:bottom w:val="single" w:sz="6" w:space="0" w:color="auto"/>
            </w:tcBorders>
          </w:tcPr>
          <w:p w14:paraId="14219455" w14:textId="77777777" w:rsidR="007B24D4" w:rsidRPr="008968A5" w:rsidRDefault="007B24D4" w:rsidP="0064623F">
            <w:r w:rsidRPr="008968A5">
              <w:t>Do you make determinations of fitness for for-cause testing?</w:t>
            </w:r>
          </w:p>
          <w:p w14:paraId="67444B48" w14:textId="77777777" w:rsidR="007B24D4" w:rsidRPr="008968A5" w:rsidRDefault="007B24D4" w:rsidP="0064623F"/>
          <w:p w14:paraId="4208F128" w14:textId="77777777" w:rsidR="007B24D4" w:rsidRPr="008968A5" w:rsidRDefault="007B24D4" w:rsidP="0064623F">
            <w:pPr>
              <w:ind w:left="14"/>
            </w:pPr>
            <w:r w:rsidRPr="008968A5">
              <w:rPr>
                <w:u w:val="single"/>
              </w:rPr>
              <w:t>If yes,</w:t>
            </w:r>
            <w:r w:rsidRPr="008968A5">
              <w:t xml:space="preserve"> how do you conduct the evaluation?</w:t>
            </w:r>
          </w:p>
          <w:p w14:paraId="6C1869DD" w14:textId="77777777" w:rsidR="007B24D4" w:rsidRPr="008968A5" w:rsidRDefault="007B24D4" w:rsidP="0064623F">
            <w:pPr>
              <w:ind w:left="14"/>
            </w:pPr>
          </w:p>
          <w:p w14:paraId="0D35190F" w14:textId="0182B9A9" w:rsidR="007B24D4" w:rsidRPr="008968A5" w:rsidRDefault="007B24D4" w:rsidP="0064623F">
            <w:pPr>
              <w:ind w:left="14"/>
            </w:pPr>
            <w:r w:rsidRPr="008968A5">
              <w:softHyphen/>
            </w:r>
            <w:r w:rsidRPr="008968A5">
              <w:rPr>
                <w:u w:val="single"/>
              </w:rPr>
              <w:t>If no</w:t>
            </w:r>
            <w:r w:rsidR="0064623F">
              <w:t>, skip to next question.</w:t>
            </w:r>
          </w:p>
        </w:tc>
        <w:tc>
          <w:tcPr>
            <w:tcW w:w="3834" w:type="dxa"/>
            <w:tcBorders>
              <w:bottom w:val="single" w:sz="6" w:space="0" w:color="auto"/>
            </w:tcBorders>
          </w:tcPr>
          <w:p w14:paraId="490EFA70" w14:textId="77777777" w:rsidR="007B24D4" w:rsidRPr="008968A5" w:rsidRDefault="007B24D4" w:rsidP="0064623F">
            <w:pPr>
              <w:ind w:left="14"/>
            </w:pPr>
            <w:r w:rsidRPr="008968A5">
              <w:t>If yes:</w:t>
            </w:r>
          </w:p>
          <w:p w14:paraId="5EAA780C" w14:textId="77777777" w:rsidR="007B24D4" w:rsidRPr="008968A5" w:rsidRDefault="007B24D4" w:rsidP="0064623F">
            <w:pPr>
              <w:numPr>
                <w:ilvl w:val="0"/>
                <w:numId w:val="3"/>
              </w:numPr>
              <w:tabs>
                <w:tab w:val="num" w:pos="380"/>
              </w:tabs>
              <w:overflowPunct w:val="0"/>
              <w:ind w:left="374"/>
              <w:textAlignment w:val="baseline"/>
            </w:pPr>
            <w:r w:rsidRPr="008968A5">
              <w:t>A face-to-face evaluation is required.</w:t>
            </w:r>
          </w:p>
          <w:p w14:paraId="4CCC4AA3" w14:textId="77777777" w:rsidR="007B24D4" w:rsidRPr="008968A5" w:rsidRDefault="007B24D4" w:rsidP="0064623F">
            <w:pPr>
              <w:numPr>
                <w:ilvl w:val="0"/>
                <w:numId w:val="3"/>
              </w:numPr>
              <w:tabs>
                <w:tab w:val="num" w:pos="380"/>
              </w:tabs>
              <w:overflowPunct w:val="0"/>
              <w:ind w:left="374"/>
              <w:textAlignment w:val="baseline"/>
            </w:pPr>
            <w:r w:rsidRPr="008968A5">
              <w:t>I perform face-to-face evaluations for my work.</w:t>
            </w:r>
          </w:p>
          <w:p w14:paraId="545826BB" w14:textId="77777777" w:rsidR="007B24D4" w:rsidRPr="008968A5" w:rsidRDefault="007B24D4" w:rsidP="0064623F">
            <w:pPr>
              <w:numPr>
                <w:ilvl w:val="0"/>
                <w:numId w:val="3"/>
              </w:numPr>
              <w:tabs>
                <w:tab w:val="num" w:pos="380"/>
              </w:tabs>
              <w:overflowPunct w:val="0"/>
              <w:ind w:left="374"/>
              <w:textAlignment w:val="baseline"/>
            </w:pPr>
            <w:r w:rsidRPr="008968A5">
              <w:t>By telephone.</w:t>
            </w:r>
          </w:p>
          <w:p w14:paraId="54D2B3C4" w14:textId="77777777" w:rsidR="007B24D4" w:rsidRPr="008968A5" w:rsidRDefault="007B24D4" w:rsidP="0064623F">
            <w:pPr>
              <w:numPr>
                <w:ilvl w:val="0"/>
                <w:numId w:val="3"/>
              </w:numPr>
              <w:tabs>
                <w:tab w:val="num" w:pos="380"/>
              </w:tabs>
              <w:overflowPunct w:val="0"/>
              <w:ind w:left="374"/>
              <w:textAlignment w:val="baseline"/>
            </w:pPr>
            <w:r>
              <w:t>Other:</w:t>
            </w:r>
          </w:p>
        </w:tc>
        <w:tc>
          <w:tcPr>
            <w:tcW w:w="5922" w:type="dxa"/>
            <w:tcBorders>
              <w:bottom w:val="single" w:sz="6" w:space="0" w:color="auto"/>
            </w:tcBorders>
          </w:tcPr>
          <w:p w14:paraId="32474C42" w14:textId="6F52ECB1" w:rsidR="007B24D4" w:rsidRPr="008968A5" w:rsidRDefault="007B24D4" w:rsidP="00686F38">
            <w:r>
              <w:t>§ </w:t>
            </w:r>
            <w:r w:rsidRPr="008968A5">
              <w:t>26.189(c) states:</w:t>
            </w:r>
          </w:p>
          <w:p w14:paraId="74454296" w14:textId="4F8FA372" w:rsidR="007B24D4" w:rsidRPr="003F305F" w:rsidRDefault="007B24D4" w:rsidP="00686F38">
            <w:pPr>
              <w:rPr>
                <w:sz w:val="21"/>
                <w:szCs w:val="21"/>
              </w:rPr>
            </w:pPr>
            <w:r w:rsidRPr="008968A5">
              <w:t>“A determination of fitness that is conducted for cause (i.e., because of observed behavior or a physical condition) must be conducted through face-to-face interaction between the subject individual and the professional making the determination. Electronic means of communication may not be used.”</w:t>
            </w:r>
          </w:p>
        </w:tc>
      </w:tr>
      <w:tr w:rsidR="007B24D4" w:rsidRPr="008968A5" w14:paraId="4E124EF5" w14:textId="77777777" w:rsidTr="00BB2381">
        <w:trPr>
          <w:cantSplit/>
        </w:trPr>
        <w:tc>
          <w:tcPr>
            <w:tcW w:w="0" w:type="auto"/>
            <w:tcBorders>
              <w:top w:val="single" w:sz="6" w:space="0" w:color="auto"/>
              <w:bottom w:val="single" w:sz="6" w:space="0" w:color="auto"/>
            </w:tcBorders>
          </w:tcPr>
          <w:p w14:paraId="624224DD" w14:textId="77777777" w:rsidR="007B24D4" w:rsidRPr="008968A5" w:rsidRDefault="007B24D4" w:rsidP="00686F38">
            <w:pPr>
              <w:tabs>
                <w:tab w:val="left" w:pos="360"/>
              </w:tabs>
              <w:ind w:right="18"/>
              <w:jc w:val="center"/>
            </w:pPr>
            <w:r w:rsidRPr="008968A5">
              <w:t>B6</w:t>
            </w:r>
          </w:p>
        </w:tc>
        <w:tc>
          <w:tcPr>
            <w:tcW w:w="2306" w:type="dxa"/>
            <w:tcBorders>
              <w:top w:val="single" w:sz="6" w:space="0" w:color="auto"/>
              <w:bottom w:val="single" w:sz="6" w:space="0" w:color="auto"/>
            </w:tcBorders>
          </w:tcPr>
          <w:p w14:paraId="1E8D25D4" w14:textId="77777777" w:rsidR="007B24D4" w:rsidRPr="008968A5" w:rsidRDefault="007B24D4" w:rsidP="0064623F">
            <w:r w:rsidRPr="008968A5">
              <w:t>May an individual or the licensee or other entity that you have issued a determination of fitness for seek a second determination of fitness?</w:t>
            </w:r>
          </w:p>
        </w:tc>
        <w:tc>
          <w:tcPr>
            <w:tcW w:w="3834" w:type="dxa"/>
            <w:tcBorders>
              <w:top w:val="single" w:sz="6" w:space="0" w:color="auto"/>
              <w:bottom w:val="single" w:sz="6" w:space="0" w:color="auto"/>
            </w:tcBorders>
          </w:tcPr>
          <w:p w14:paraId="27F0ECF1" w14:textId="77777777" w:rsidR="007B24D4" w:rsidRPr="008968A5" w:rsidRDefault="007B24D4" w:rsidP="0064623F">
            <w:pPr>
              <w:keepNext/>
              <w:keepLines/>
              <w:numPr>
                <w:ilvl w:val="0"/>
                <w:numId w:val="3"/>
              </w:numPr>
              <w:tabs>
                <w:tab w:val="num" w:pos="380"/>
              </w:tabs>
              <w:overflowPunct w:val="0"/>
              <w:ind w:left="374"/>
              <w:textAlignment w:val="baseline"/>
            </w:pPr>
            <w:r w:rsidRPr="008968A5">
              <w:t>Yes.</w:t>
            </w:r>
          </w:p>
          <w:p w14:paraId="60BE927F" w14:textId="77777777" w:rsidR="007B24D4" w:rsidRPr="008968A5" w:rsidRDefault="007B24D4" w:rsidP="0064623F">
            <w:pPr>
              <w:keepNext/>
              <w:keepLines/>
              <w:numPr>
                <w:ilvl w:val="0"/>
                <w:numId w:val="3"/>
              </w:numPr>
              <w:tabs>
                <w:tab w:val="num" w:pos="380"/>
              </w:tabs>
              <w:overflowPunct w:val="0"/>
              <w:ind w:left="374"/>
              <w:textAlignment w:val="baseline"/>
            </w:pPr>
            <w:r w:rsidRPr="008968A5">
              <w:t>No.</w:t>
            </w:r>
          </w:p>
          <w:p w14:paraId="0A06EDC7" w14:textId="77777777" w:rsidR="007B24D4" w:rsidRPr="008968A5" w:rsidRDefault="007B24D4" w:rsidP="0064623F">
            <w:pPr>
              <w:keepNext/>
              <w:keepLines/>
              <w:numPr>
                <w:ilvl w:val="0"/>
                <w:numId w:val="3"/>
              </w:numPr>
              <w:tabs>
                <w:tab w:val="num" w:pos="380"/>
              </w:tabs>
              <w:overflowPunct w:val="0"/>
              <w:ind w:left="374"/>
              <w:textAlignment w:val="baseline"/>
            </w:pPr>
            <w:r>
              <w:t>Other:</w:t>
            </w:r>
          </w:p>
          <w:p w14:paraId="46DCA463" w14:textId="77777777" w:rsidR="007B24D4" w:rsidRPr="008968A5" w:rsidRDefault="007B24D4" w:rsidP="0064623F"/>
          <w:p w14:paraId="199B538B" w14:textId="77777777" w:rsidR="007B24D4" w:rsidRPr="008968A5" w:rsidRDefault="007B24D4" w:rsidP="00686F38">
            <w:pPr>
              <w:spacing w:after="60"/>
            </w:pPr>
          </w:p>
          <w:p w14:paraId="76E0AC59" w14:textId="77777777" w:rsidR="007B24D4" w:rsidRPr="008968A5" w:rsidRDefault="007B24D4" w:rsidP="00686F38">
            <w:pPr>
              <w:spacing w:after="60"/>
              <w:ind w:left="14"/>
            </w:pPr>
          </w:p>
        </w:tc>
        <w:tc>
          <w:tcPr>
            <w:tcW w:w="5922" w:type="dxa"/>
            <w:tcBorders>
              <w:top w:val="single" w:sz="6" w:space="0" w:color="auto"/>
              <w:bottom w:val="single" w:sz="6" w:space="0" w:color="auto"/>
            </w:tcBorders>
          </w:tcPr>
          <w:p w14:paraId="2440BCA8" w14:textId="49DDBED7" w:rsidR="007B24D4" w:rsidRPr="008968A5" w:rsidRDefault="007B24D4" w:rsidP="00686F38">
            <w:r>
              <w:t>§ </w:t>
            </w:r>
            <w:r w:rsidRPr="008968A5">
              <w:t>26.189(d) states:</w:t>
            </w:r>
            <w:r w:rsidR="0057322F">
              <w:t xml:space="preserve"> </w:t>
            </w:r>
          </w:p>
          <w:p w14:paraId="2112173D" w14:textId="478ED92F" w:rsidR="007B24D4" w:rsidRPr="008968A5" w:rsidRDefault="007B24D4" w:rsidP="00686F38">
            <w:r w:rsidRPr="008968A5">
              <w:t>“Neither the individual nor licensees and other entities may seek a second determination of fitness if a determination of fitness under this part has already been performed by a qualified professional employed by or under contract to the licensee or other entity</w:t>
            </w:r>
            <w:proofErr w:type="gramStart"/>
            <w:r w:rsidRPr="008968A5">
              <w:t>.</w:t>
            </w:r>
            <w:r>
              <w:t xml:space="preserve"> </w:t>
            </w:r>
            <w:r w:rsidR="002B2BC2">
              <w:t>. . .</w:t>
            </w:r>
            <w:proofErr w:type="gramEnd"/>
            <w:r w:rsidR="0057322F">
              <w:t xml:space="preserve"> </w:t>
            </w:r>
            <w:r w:rsidRPr="008968A5">
              <w:t>Unless the professional who made the initial determination of fitness is no longer employed by or under contract to the licensee or other entity, only that professional is authorized to modify the evaluation and recommendations. When reasonably practicable, licensees and other entities shall assist in arranging for consultation between the new professional and the professional who is no longer employed by or under contract to the licensee or other entity, to ensure continuity and consistency in the recommendations and their implementation.”</w:t>
            </w:r>
          </w:p>
        </w:tc>
      </w:tr>
      <w:tr w:rsidR="007B24D4" w:rsidRPr="008968A5" w14:paraId="45329FE9" w14:textId="77777777" w:rsidTr="00BB2381">
        <w:trPr>
          <w:cantSplit/>
        </w:trPr>
        <w:tc>
          <w:tcPr>
            <w:tcW w:w="0" w:type="auto"/>
            <w:tcBorders>
              <w:top w:val="single" w:sz="6" w:space="0" w:color="auto"/>
              <w:bottom w:val="single" w:sz="6" w:space="0" w:color="auto"/>
            </w:tcBorders>
          </w:tcPr>
          <w:p w14:paraId="2F6BF801" w14:textId="77777777" w:rsidR="007B24D4" w:rsidRPr="008968A5" w:rsidRDefault="007B24D4" w:rsidP="00686F38">
            <w:pPr>
              <w:tabs>
                <w:tab w:val="left" w:pos="360"/>
              </w:tabs>
              <w:ind w:right="18"/>
              <w:jc w:val="center"/>
            </w:pPr>
            <w:r w:rsidRPr="008968A5">
              <w:lastRenderedPageBreak/>
              <w:t>B7</w:t>
            </w:r>
          </w:p>
        </w:tc>
        <w:tc>
          <w:tcPr>
            <w:tcW w:w="2306" w:type="dxa"/>
            <w:tcBorders>
              <w:top w:val="single" w:sz="6" w:space="0" w:color="auto"/>
              <w:bottom w:val="single" w:sz="6" w:space="0" w:color="auto"/>
            </w:tcBorders>
          </w:tcPr>
          <w:p w14:paraId="5C160086" w14:textId="77777777" w:rsidR="007B24D4" w:rsidRPr="008968A5" w:rsidRDefault="007B24D4" w:rsidP="0064623F">
            <w:r w:rsidRPr="008968A5">
              <w:t>After you have made an initial determination of fitness, can you modify your evaluation and recommendations?</w:t>
            </w:r>
          </w:p>
        </w:tc>
        <w:tc>
          <w:tcPr>
            <w:tcW w:w="3834" w:type="dxa"/>
            <w:tcBorders>
              <w:top w:val="single" w:sz="6" w:space="0" w:color="auto"/>
              <w:bottom w:val="single" w:sz="6" w:space="0" w:color="auto"/>
            </w:tcBorders>
          </w:tcPr>
          <w:p w14:paraId="531EFD6E" w14:textId="77777777" w:rsidR="007B24D4" w:rsidRPr="008968A5" w:rsidRDefault="007B24D4" w:rsidP="0064623F">
            <w:pPr>
              <w:keepNext/>
              <w:keepLines/>
              <w:numPr>
                <w:ilvl w:val="0"/>
                <w:numId w:val="3"/>
              </w:numPr>
              <w:tabs>
                <w:tab w:val="num" w:pos="380"/>
              </w:tabs>
              <w:overflowPunct w:val="0"/>
              <w:ind w:left="374"/>
              <w:textAlignment w:val="baseline"/>
            </w:pPr>
            <w:r w:rsidRPr="008968A5">
              <w:t>Yes.</w:t>
            </w:r>
          </w:p>
          <w:p w14:paraId="66ED3C40" w14:textId="77777777" w:rsidR="007B24D4" w:rsidRPr="008968A5" w:rsidRDefault="007B24D4" w:rsidP="0064623F">
            <w:pPr>
              <w:keepNext/>
              <w:keepLines/>
              <w:numPr>
                <w:ilvl w:val="0"/>
                <w:numId w:val="3"/>
              </w:numPr>
              <w:tabs>
                <w:tab w:val="num" w:pos="380"/>
              </w:tabs>
              <w:overflowPunct w:val="0"/>
              <w:ind w:left="374"/>
              <w:textAlignment w:val="baseline"/>
            </w:pPr>
            <w:r w:rsidRPr="008968A5">
              <w:t>No.</w:t>
            </w:r>
          </w:p>
          <w:p w14:paraId="362D548B" w14:textId="77777777" w:rsidR="007B24D4" w:rsidRPr="008968A5" w:rsidRDefault="007B24D4" w:rsidP="0064623F">
            <w:pPr>
              <w:keepNext/>
              <w:keepLines/>
              <w:numPr>
                <w:ilvl w:val="0"/>
                <w:numId w:val="3"/>
              </w:numPr>
              <w:tabs>
                <w:tab w:val="num" w:pos="380"/>
              </w:tabs>
              <w:overflowPunct w:val="0"/>
              <w:ind w:left="374"/>
              <w:textAlignment w:val="baseline"/>
            </w:pPr>
            <w:r>
              <w:t>Other:</w:t>
            </w:r>
          </w:p>
          <w:p w14:paraId="0411248D" w14:textId="77777777" w:rsidR="007B24D4" w:rsidRPr="008968A5" w:rsidRDefault="007B24D4" w:rsidP="0064623F"/>
          <w:p w14:paraId="20B3F6B6" w14:textId="77777777" w:rsidR="007B24D4" w:rsidRPr="008968A5" w:rsidRDefault="007B24D4" w:rsidP="0064623F"/>
          <w:p w14:paraId="330C7484" w14:textId="77777777" w:rsidR="007B24D4" w:rsidRPr="008968A5" w:rsidRDefault="007B24D4" w:rsidP="0064623F"/>
        </w:tc>
        <w:tc>
          <w:tcPr>
            <w:tcW w:w="5922" w:type="dxa"/>
            <w:tcBorders>
              <w:top w:val="single" w:sz="6" w:space="0" w:color="auto"/>
              <w:bottom w:val="single" w:sz="6" w:space="0" w:color="auto"/>
            </w:tcBorders>
          </w:tcPr>
          <w:p w14:paraId="7FDEC1F8" w14:textId="235A07BA" w:rsidR="007B24D4" w:rsidRPr="008968A5" w:rsidRDefault="007B24D4" w:rsidP="00686F38">
            <w:r>
              <w:t>§ </w:t>
            </w:r>
            <w:r w:rsidRPr="008968A5">
              <w:t>26.189(d) states:</w:t>
            </w:r>
          </w:p>
          <w:p w14:paraId="1FC43504" w14:textId="2EB6BAF0" w:rsidR="007B24D4" w:rsidRPr="008968A5" w:rsidRDefault="007B24D4" w:rsidP="00686F38">
            <w:r w:rsidRPr="008968A5">
              <w:t>“After the initial determination of fitness has been made, the professional may modify his or her evaluation and recommendations based on new or additional information from other sources including, but not limited to, the subject individual, another licensee or entity, or staff of an educat</w:t>
            </w:r>
            <w:r>
              <w:t>ion or treatment program</w:t>
            </w:r>
            <w:r w:rsidR="00D47C0C">
              <w:t>.</w:t>
            </w:r>
            <w:r w:rsidR="00DE7ABD">
              <w:t>”</w:t>
            </w:r>
            <w:r>
              <w:t xml:space="preserve"> </w:t>
            </w:r>
          </w:p>
        </w:tc>
      </w:tr>
      <w:tr w:rsidR="00D64094" w:rsidRPr="008968A5" w14:paraId="628BDCED" w14:textId="77777777" w:rsidTr="007754A6">
        <w:trPr>
          <w:cantSplit/>
        </w:trPr>
        <w:tc>
          <w:tcPr>
            <w:tcW w:w="0" w:type="auto"/>
            <w:tcBorders>
              <w:top w:val="single" w:sz="6" w:space="0" w:color="auto"/>
              <w:bottom w:val="single" w:sz="6" w:space="0" w:color="auto"/>
            </w:tcBorders>
          </w:tcPr>
          <w:p w14:paraId="422D9618" w14:textId="77777777" w:rsidR="00D64094" w:rsidRPr="008968A5" w:rsidRDefault="00D64094" w:rsidP="00686F38">
            <w:pPr>
              <w:tabs>
                <w:tab w:val="left" w:pos="360"/>
              </w:tabs>
              <w:ind w:right="18"/>
              <w:jc w:val="center"/>
            </w:pPr>
            <w:r w:rsidRPr="008968A5">
              <w:t>B8</w:t>
            </w:r>
          </w:p>
        </w:tc>
        <w:tc>
          <w:tcPr>
            <w:tcW w:w="2306" w:type="dxa"/>
            <w:tcBorders>
              <w:top w:val="single" w:sz="6" w:space="0" w:color="auto"/>
              <w:bottom w:val="single" w:sz="6" w:space="0" w:color="auto"/>
            </w:tcBorders>
          </w:tcPr>
          <w:p w14:paraId="69E3F87F" w14:textId="77777777" w:rsidR="00D64094" w:rsidRPr="008968A5" w:rsidRDefault="00D64094" w:rsidP="0064623F">
            <w:r w:rsidRPr="008968A5">
              <w:t>In providing services as a SAE, can you refer an individual to your private practice?</w:t>
            </w:r>
          </w:p>
          <w:p w14:paraId="69C121E9" w14:textId="77777777" w:rsidR="00D64094" w:rsidRPr="008968A5" w:rsidRDefault="00D64094" w:rsidP="0064623F"/>
          <w:p w14:paraId="313ED890" w14:textId="77777777" w:rsidR="00D64094" w:rsidRPr="008968A5" w:rsidRDefault="00D64094" w:rsidP="0064623F"/>
        </w:tc>
        <w:tc>
          <w:tcPr>
            <w:tcW w:w="3834" w:type="dxa"/>
            <w:tcBorders>
              <w:top w:val="single" w:sz="6" w:space="0" w:color="auto"/>
              <w:bottom w:val="single" w:sz="6" w:space="0" w:color="auto"/>
            </w:tcBorders>
          </w:tcPr>
          <w:p w14:paraId="5306DBE3" w14:textId="5AEF256E" w:rsidR="00D64094" w:rsidRPr="008968A5" w:rsidRDefault="00D64094" w:rsidP="0064623F">
            <w:pPr>
              <w:keepNext/>
              <w:keepLines/>
              <w:numPr>
                <w:ilvl w:val="0"/>
                <w:numId w:val="3"/>
              </w:numPr>
              <w:tabs>
                <w:tab w:val="num" w:pos="380"/>
              </w:tabs>
              <w:overflowPunct w:val="0"/>
              <w:ind w:left="374"/>
              <w:textAlignment w:val="baseline"/>
            </w:pPr>
            <w:r w:rsidRPr="008968A5">
              <w:t>No.</w:t>
            </w:r>
          </w:p>
          <w:p w14:paraId="492E698F" w14:textId="7A01FDFE" w:rsidR="00D64094" w:rsidRPr="008968A5" w:rsidRDefault="00D64094" w:rsidP="0064623F">
            <w:pPr>
              <w:keepNext/>
              <w:keepLines/>
              <w:numPr>
                <w:ilvl w:val="0"/>
                <w:numId w:val="3"/>
              </w:numPr>
              <w:tabs>
                <w:tab w:val="num" w:pos="380"/>
              </w:tabs>
              <w:overflowPunct w:val="0"/>
              <w:ind w:left="374"/>
              <w:textAlignment w:val="baseline"/>
            </w:pPr>
            <w:r w:rsidRPr="008968A5">
              <w:t>Yes</w:t>
            </w:r>
            <w:r w:rsidR="009C1F8F">
              <w:t>.</w:t>
            </w:r>
          </w:p>
          <w:p w14:paraId="1494617A" w14:textId="77777777" w:rsidR="00D64094" w:rsidRPr="008968A5" w:rsidRDefault="00D64094" w:rsidP="0064623F">
            <w:pPr>
              <w:keepNext/>
              <w:keepLines/>
              <w:numPr>
                <w:ilvl w:val="0"/>
                <w:numId w:val="3"/>
              </w:numPr>
              <w:tabs>
                <w:tab w:val="num" w:pos="380"/>
              </w:tabs>
              <w:overflowPunct w:val="0"/>
              <w:ind w:left="374"/>
              <w:textAlignment w:val="baseline"/>
            </w:pPr>
            <w:r>
              <w:t>Other:</w:t>
            </w:r>
          </w:p>
        </w:tc>
        <w:tc>
          <w:tcPr>
            <w:tcW w:w="5922" w:type="dxa"/>
            <w:vMerge w:val="restart"/>
            <w:tcBorders>
              <w:top w:val="single" w:sz="6" w:space="0" w:color="auto"/>
            </w:tcBorders>
          </w:tcPr>
          <w:p w14:paraId="1B6C4696" w14:textId="237BD94F" w:rsidR="00D64094" w:rsidRPr="008968A5" w:rsidRDefault="00D64094" w:rsidP="0071233B">
            <w:pPr>
              <w:pStyle w:val="BodyText-table"/>
            </w:pPr>
            <w:r>
              <w:t>§ </w:t>
            </w:r>
            <w:r w:rsidRPr="008968A5">
              <w:t>26.187(g)(2)(</w:t>
            </w:r>
            <w:proofErr w:type="spellStart"/>
            <w:r w:rsidRPr="008968A5">
              <w:t>i</w:t>
            </w:r>
            <w:proofErr w:type="spellEnd"/>
            <w:r w:rsidRPr="008968A5">
              <w:t>) states:</w:t>
            </w:r>
          </w:p>
          <w:p w14:paraId="2A987787" w14:textId="4E2EC201" w:rsidR="00D64094" w:rsidRPr="008968A5" w:rsidRDefault="00D64094" w:rsidP="0071233B">
            <w:pPr>
              <w:pStyle w:val="BodyText-table"/>
            </w:pPr>
            <w:r w:rsidRPr="008968A5">
              <w:t xml:space="preserve">“To prevent the appearance of a conflict of interest, the SAE may not refer </w:t>
            </w:r>
            <w:proofErr w:type="gramStart"/>
            <w:r w:rsidRPr="008968A5">
              <w:t>an individual requiring assistance</w:t>
            </w:r>
            <w:proofErr w:type="gramEnd"/>
            <w:r w:rsidRPr="008968A5">
              <w:t xml:space="preserve"> to his or her private practice or to a person or organization from whom the SAE receives payment or in which the SAE has a financial interest.</w:t>
            </w:r>
            <w:r w:rsidR="0057322F">
              <w:t xml:space="preserve"> </w:t>
            </w:r>
            <w:r w:rsidRPr="008968A5">
              <w:t>The SAE is precluded from making referrals to entities with whom the SAE is financially associated.”</w:t>
            </w:r>
          </w:p>
          <w:p w14:paraId="23DCA3FD" w14:textId="5D9DDB10" w:rsidR="00D64094" w:rsidRPr="008968A5" w:rsidRDefault="00D64094" w:rsidP="00686F38"/>
        </w:tc>
      </w:tr>
      <w:tr w:rsidR="00D64094" w:rsidRPr="008968A5" w14:paraId="70CDBEAC" w14:textId="77777777" w:rsidTr="007754A6">
        <w:trPr>
          <w:cantSplit/>
        </w:trPr>
        <w:tc>
          <w:tcPr>
            <w:tcW w:w="0" w:type="auto"/>
            <w:tcBorders>
              <w:top w:val="single" w:sz="6" w:space="0" w:color="auto"/>
              <w:bottom w:val="single" w:sz="6" w:space="0" w:color="auto"/>
            </w:tcBorders>
          </w:tcPr>
          <w:p w14:paraId="2AA75CE5" w14:textId="77777777" w:rsidR="00D64094" w:rsidRPr="008968A5" w:rsidRDefault="00D64094" w:rsidP="00D85A08">
            <w:pPr>
              <w:pStyle w:val="BodyText-table"/>
            </w:pPr>
            <w:r w:rsidRPr="008968A5">
              <w:t>B9</w:t>
            </w:r>
          </w:p>
        </w:tc>
        <w:tc>
          <w:tcPr>
            <w:tcW w:w="2306" w:type="dxa"/>
            <w:tcBorders>
              <w:top w:val="single" w:sz="6" w:space="0" w:color="auto"/>
              <w:bottom w:val="single" w:sz="6" w:space="0" w:color="auto"/>
            </w:tcBorders>
          </w:tcPr>
          <w:p w14:paraId="71A38D23" w14:textId="77777777" w:rsidR="00D64094" w:rsidRPr="008968A5" w:rsidRDefault="00D64094" w:rsidP="00D85A08">
            <w:pPr>
              <w:pStyle w:val="BodyText-table"/>
            </w:pPr>
            <w:r w:rsidRPr="008968A5">
              <w:t>In providing services as a SAE, can you refer an individual to a person or organization from whom you receive payment or have a financial interest?</w:t>
            </w:r>
          </w:p>
        </w:tc>
        <w:tc>
          <w:tcPr>
            <w:tcW w:w="3834" w:type="dxa"/>
            <w:tcBorders>
              <w:top w:val="single" w:sz="6" w:space="0" w:color="auto"/>
              <w:bottom w:val="single" w:sz="6" w:space="0" w:color="auto"/>
            </w:tcBorders>
          </w:tcPr>
          <w:p w14:paraId="2A6A70A7" w14:textId="614C7833" w:rsidR="00D64094" w:rsidRPr="008968A5" w:rsidRDefault="00D64094" w:rsidP="00D85A08">
            <w:pPr>
              <w:pStyle w:val="BodyText-table"/>
            </w:pPr>
            <w:r w:rsidRPr="008968A5">
              <w:t>No.</w:t>
            </w:r>
          </w:p>
          <w:p w14:paraId="507070BD" w14:textId="18394580" w:rsidR="00D64094" w:rsidRPr="008968A5" w:rsidRDefault="00D64094" w:rsidP="00D85A08">
            <w:pPr>
              <w:pStyle w:val="BodyText-table"/>
            </w:pPr>
            <w:r w:rsidRPr="008968A5">
              <w:t>Yes.</w:t>
            </w:r>
          </w:p>
          <w:p w14:paraId="04A1D3BD" w14:textId="77777777" w:rsidR="00D64094" w:rsidRPr="008968A5" w:rsidRDefault="00D64094" w:rsidP="00D85A08">
            <w:pPr>
              <w:pStyle w:val="BodyText-table"/>
            </w:pPr>
            <w:r>
              <w:t>Other:</w:t>
            </w:r>
          </w:p>
          <w:p w14:paraId="4F449B4D" w14:textId="77777777" w:rsidR="00D64094" w:rsidRPr="008968A5" w:rsidRDefault="00D64094" w:rsidP="00D85A08">
            <w:pPr>
              <w:pStyle w:val="BodyText-table"/>
            </w:pPr>
          </w:p>
          <w:p w14:paraId="1606C82B" w14:textId="77777777" w:rsidR="00D64094" w:rsidRPr="008968A5" w:rsidRDefault="00D64094" w:rsidP="00D85A08">
            <w:pPr>
              <w:pStyle w:val="BodyText-table"/>
            </w:pPr>
          </w:p>
          <w:p w14:paraId="1D39E261" w14:textId="77777777" w:rsidR="00D64094" w:rsidRPr="008968A5" w:rsidRDefault="00D64094" w:rsidP="00D85A08">
            <w:pPr>
              <w:pStyle w:val="BodyText-table"/>
            </w:pPr>
          </w:p>
        </w:tc>
        <w:tc>
          <w:tcPr>
            <w:tcW w:w="5922" w:type="dxa"/>
            <w:vMerge/>
            <w:tcBorders>
              <w:bottom w:val="single" w:sz="6" w:space="0" w:color="auto"/>
            </w:tcBorders>
          </w:tcPr>
          <w:p w14:paraId="4D668373" w14:textId="4D7FD43B" w:rsidR="00D64094" w:rsidRPr="008968A5" w:rsidRDefault="00D64094" w:rsidP="00D85A08">
            <w:pPr>
              <w:pStyle w:val="BodyText-table"/>
            </w:pPr>
          </w:p>
        </w:tc>
      </w:tr>
      <w:tr w:rsidR="007B24D4" w:rsidRPr="008968A5" w14:paraId="45F11E50" w14:textId="77777777" w:rsidTr="00BB2381">
        <w:trPr>
          <w:cantSplit/>
        </w:trPr>
        <w:tc>
          <w:tcPr>
            <w:tcW w:w="0" w:type="auto"/>
            <w:tcBorders>
              <w:top w:val="single" w:sz="6" w:space="0" w:color="auto"/>
              <w:bottom w:val="single" w:sz="6" w:space="0" w:color="auto"/>
            </w:tcBorders>
          </w:tcPr>
          <w:p w14:paraId="2018BBE8" w14:textId="77777777" w:rsidR="007B24D4" w:rsidRPr="008968A5" w:rsidRDefault="007B24D4" w:rsidP="00686F38">
            <w:pPr>
              <w:tabs>
                <w:tab w:val="left" w:pos="360"/>
              </w:tabs>
              <w:ind w:right="18"/>
              <w:jc w:val="center"/>
            </w:pPr>
            <w:r w:rsidRPr="008968A5">
              <w:lastRenderedPageBreak/>
              <w:t>B10</w:t>
            </w:r>
          </w:p>
        </w:tc>
        <w:tc>
          <w:tcPr>
            <w:tcW w:w="2306" w:type="dxa"/>
            <w:tcBorders>
              <w:top w:val="single" w:sz="6" w:space="0" w:color="auto"/>
              <w:bottom w:val="single" w:sz="6" w:space="0" w:color="auto"/>
            </w:tcBorders>
          </w:tcPr>
          <w:p w14:paraId="6FED6AA7" w14:textId="0095097F" w:rsidR="007B24D4" w:rsidRPr="008968A5" w:rsidRDefault="007B24D4" w:rsidP="00686F38">
            <w:r w:rsidRPr="008968A5">
              <w:t xml:space="preserve">Are there any exceptions to the NRC conflict of interest provisions in </w:t>
            </w:r>
            <w:r>
              <w:t>§ </w:t>
            </w:r>
            <w:r w:rsidRPr="008968A5">
              <w:t>26.187(g)(2)</w:t>
            </w:r>
            <w:r>
              <w:t>?</w:t>
            </w:r>
          </w:p>
        </w:tc>
        <w:tc>
          <w:tcPr>
            <w:tcW w:w="3834" w:type="dxa"/>
            <w:tcBorders>
              <w:top w:val="single" w:sz="6" w:space="0" w:color="auto"/>
              <w:bottom w:val="single" w:sz="6" w:space="0" w:color="auto"/>
            </w:tcBorders>
          </w:tcPr>
          <w:p w14:paraId="02216B6D" w14:textId="4DAC27D3" w:rsidR="007B24D4" w:rsidRPr="008968A5" w:rsidRDefault="007B24D4" w:rsidP="0064623F">
            <w:pPr>
              <w:keepNext/>
              <w:keepLines/>
              <w:numPr>
                <w:ilvl w:val="0"/>
                <w:numId w:val="3"/>
              </w:numPr>
              <w:tabs>
                <w:tab w:val="num" w:pos="380"/>
              </w:tabs>
              <w:overflowPunct w:val="0"/>
              <w:ind w:left="374"/>
              <w:textAlignment w:val="baseline"/>
            </w:pPr>
            <w:r w:rsidRPr="008968A5">
              <w:t>Yes:</w:t>
            </w:r>
          </w:p>
          <w:p w14:paraId="5722F7A8" w14:textId="5AA4ECA3" w:rsidR="007B24D4" w:rsidRPr="008968A5" w:rsidRDefault="007B24D4" w:rsidP="0064623F">
            <w:pPr>
              <w:numPr>
                <w:ilvl w:val="1"/>
                <w:numId w:val="6"/>
              </w:numPr>
              <w:overflowPunct w:val="0"/>
              <w:textAlignment w:val="baseline"/>
            </w:pPr>
            <w:r w:rsidRPr="008968A5">
              <w:t>A public agency (e.g., treatment facility) operated by a state, county, or municipality</w:t>
            </w:r>
          </w:p>
          <w:p w14:paraId="7383D7AD" w14:textId="6080A7B0" w:rsidR="007B24D4" w:rsidRPr="008968A5" w:rsidRDefault="007B24D4" w:rsidP="0064623F">
            <w:pPr>
              <w:numPr>
                <w:ilvl w:val="1"/>
                <w:numId w:val="6"/>
              </w:numPr>
              <w:overflowPunct w:val="0"/>
              <w:textAlignment w:val="baseline"/>
            </w:pPr>
            <w:r w:rsidRPr="008968A5">
              <w:t>A person or organization under contract to the licensee or other entity to provide alcohol or drug treatment and/or education services</w:t>
            </w:r>
          </w:p>
          <w:p w14:paraId="23F5EB0E" w14:textId="42ADE334" w:rsidR="007B24D4" w:rsidRPr="008968A5" w:rsidRDefault="007B24D4" w:rsidP="0064623F">
            <w:pPr>
              <w:numPr>
                <w:ilvl w:val="1"/>
                <w:numId w:val="6"/>
              </w:numPr>
              <w:overflowPunct w:val="0"/>
              <w:textAlignment w:val="baseline"/>
            </w:pPr>
            <w:r w:rsidRPr="008968A5">
              <w:t xml:space="preserve">The sole source of therapeutically appropriate treatment under the individual’s health insurance </w:t>
            </w:r>
            <w:proofErr w:type="gramStart"/>
            <w:r w:rsidRPr="008968A5">
              <w:t>program;</w:t>
            </w:r>
            <w:proofErr w:type="gramEnd"/>
          </w:p>
          <w:p w14:paraId="2C473E72" w14:textId="77777777" w:rsidR="007B24D4" w:rsidRPr="008968A5" w:rsidRDefault="007B24D4" w:rsidP="0064623F">
            <w:pPr>
              <w:numPr>
                <w:ilvl w:val="1"/>
                <w:numId w:val="6"/>
              </w:numPr>
              <w:overflowPunct w:val="0"/>
              <w:textAlignment w:val="baseline"/>
            </w:pPr>
            <w:r w:rsidRPr="008968A5">
              <w:t>The sole source of therapeutically appropriate treatment reasonably available to the individual (reasonably located within the general commuting area).</w:t>
            </w:r>
          </w:p>
          <w:p w14:paraId="44336465" w14:textId="7A5A03E0" w:rsidR="007B24D4" w:rsidRDefault="007B24D4" w:rsidP="0064623F">
            <w:pPr>
              <w:keepNext/>
              <w:keepLines/>
              <w:numPr>
                <w:ilvl w:val="0"/>
                <w:numId w:val="3"/>
              </w:numPr>
              <w:tabs>
                <w:tab w:val="num" w:pos="380"/>
              </w:tabs>
              <w:overflowPunct w:val="0"/>
              <w:ind w:left="374"/>
              <w:textAlignment w:val="baseline"/>
            </w:pPr>
            <w:r w:rsidRPr="008968A5">
              <w:t>No</w:t>
            </w:r>
            <w:r w:rsidR="00E538B9">
              <w:t>.</w:t>
            </w:r>
          </w:p>
          <w:p w14:paraId="2949D040" w14:textId="72C955AD" w:rsidR="00F67BB9" w:rsidRPr="00C6059D" w:rsidRDefault="007B24D4" w:rsidP="0064623F">
            <w:pPr>
              <w:numPr>
                <w:ilvl w:val="0"/>
                <w:numId w:val="6"/>
              </w:numPr>
              <w:tabs>
                <w:tab w:val="clear" w:pos="720"/>
                <w:tab w:val="num" w:pos="380"/>
              </w:tabs>
              <w:overflowPunct w:val="0"/>
              <w:ind w:left="432" w:hanging="418"/>
              <w:textAlignment w:val="baseline"/>
            </w:pPr>
            <w:r w:rsidRPr="001F54B4">
              <w:t>Other:</w:t>
            </w:r>
          </w:p>
        </w:tc>
        <w:tc>
          <w:tcPr>
            <w:tcW w:w="5922" w:type="dxa"/>
            <w:tcBorders>
              <w:top w:val="single" w:sz="6" w:space="0" w:color="auto"/>
              <w:bottom w:val="single" w:sz="6" w:space="0" w:color="auto"/>
            </w:tcBorders>
          </w:tcPr>
          <w:p w14:paraId="0FC6FCBF" w14:textId="5DC607D6" w:rsidR="007B24D4" w:rsidRPr="008968A5" w:rsidRDefault="007B24D4" w:rsidP="0071233B">
            <w:pPr>
              <w:pStyle w:val="BodyText-table"/>
            </w:pPr>
            <w:r>
              <w:t>§ </w:t>
            </w:r>
            <w:r w:rsidRPr="008968A5">
              <w:t>26.187(g)(2)(ii) states:</w:t>
            </w:r>
          </w:p>
          <w:p w14:paraId="5FDAE887" w14:textId="6FD6624C" w:rsidR="007B24D4" w:rsidRPr="008968A5" w:rsidRDefault="007B24D4" w:rsidP="0071233B">
            <w:pPr>
              <w:pStyle w:val="BodyText-table"/>
            </w:pPr>
            <w:r w:rsidRPr="008968A5">
              <w:t>“There are four exceptions to the prohibitions contained in the preceding paragraph. The SAE may refer an individual to any of the following providers of assistance, regardless of his or her relationship with them:</w:t>
            </w:r>
          </w:p>
          <w:p w14:paraId="6C176546" w14:textId="77777777" w:rsidR="007B24D4" w:rsidRPr="008968A5" w:rsidRDefault="007B24D4" w:rsidP="0071233B">
            <w:pPr>
              <w:pStyle w:val="BodyText-table"/>
            </w:pPr>
            <w:r w:rsidRPr="008968A5">
              <w:t xml:space="preserve">(A) A public agency (e.g., treatment facility) operated by a state, county, or </w:t>
            </w:r>
            <w:proofErr w:type="gramStart"/>
            <w:r w:rsidRPr="008968A5">
              <w:t>municipality;</w:t>
            </w:r>
            <w:proofErr w:type="gramEnd"/>
          </w:p>
          <w:p w14:paraId="58950D4A" w14:textId="77777777" w:rsidR="007B24D4" w:rsidRPr="008968A5" w:rsidRDefault="007B24D4" w:rsidP="0071233B">
            <w:pPr>
              <w:pStyle w:val="BodyText-table"/>
            </w:pPr>
            <w:r w:rsidRPr="008968A5">
              <w:t>(B) A person or organization under contract to the licensee or other entity to provide alcohol or drug treatment and/or education services (e.g., the licensee’s or other entity’s contracted treatment provider</w:t>
            </w:r>
            <w:proofErr w:type="gramStart"/>
            <w:r w:rsidRPr="008968A5">
              <w:t>);</w:t>
            </w:r>
            <w:proofErr w:type="gramEnd"/>
          </w:p>
          <w:p w14:paraId="692BA839" w14:textId="3DF15328" w:rsidR="007B24D4" w:rsidRPr="008968A5" w:rsidRDefault="007B24D4" w:rsidP="0071233B">
            <w:pPr>
              <w:pStyle w:val="BodyText-table"/>
            </w:pPr>
            <w:r w:rsidRPr="008968A5">
              <w:t xml:space="preserve">(C) The sole source of therapeutically appropriate treatment under the individual’s health insurance program (e.g., the single substance </w:t>
            </w:r>
            <w:proofErr w:type="gramStart"/>
            <w:r w:rsidRPr="008968A5">
              <w:t>abuse</w:t>
            </w:r>
            <w:proofErr w:type="gramEnd"/>
            <w:r w:rsidRPr="008968A5">
              <w:t xml:space="preserve"> in</w:t>
            </w:r>
            <w:r w:rsidR="007A547B">
              <w:t>-</w:t>
            </w:r>
            <w:r w:rsidRPr="008968A5">
              <w:t>patient treatment program made available by the individual’s insurance coverage plan); or</w:t>
            </w:r>
          </w:p>
          <w:p w14:paraId="4AE17277" w14:textId="77777777" w:rsidR="007B24D4" w:rsidRPr="008968A5" w:rsidRDefault="007B24D4" w:rsidP="0071233B">
            <w:pPr>
              <w:pStyle w:val="BodyText-table"/>
            </w:pPr>
            <w:r w:rsidRPr="008968A5">
              <w:t>(D) The sole source of therapeutically appropriate treatment reasonably available to the individual (e.g., the only treatment facility or education program reasonably located within the general commuting area).”</w:t>
            </w:r>
          </w:p>
        </w:tc>
      </w:tr>
      <w:tr w:rsidR="007B24D4" w:rsidRPr="008968A5" w14:paraId="6D4769D3" w14:textId="77777777" w:rsidTr="00BB2381">
        <w:trPr>
          <w:cantSplit/>
        </w:trPr>
        <w:tc>
          <w:tcPr>
            <w:tcW w:w="0" w:type="auto"/>
            <w:tcBorders>
              <w:top w:val="single" w:sz="6" w:space="0" w:color="auto"/>
              <w:bottom w:val="single" w:sz="6" w:space="0" w:color="auto"/>
            </w:tcBorders>
          </w:tcPr>
          <w:p w14:paraId="4E24D028" w14:textId="77777777" w:rsidR="007B24D4" w:rsidRPr="008968A5" w:rsidRDefault="007B24D4" w:rsidP="00686F38">
            <w:pPr>
              <w:tabs>
                <w:tab w:val="left" w:pos="360"/>
              </w:tabs>
              <w:ind w:right="18"/>
              <w:jc w:val="center"/>
            </w:pPr>
            <w:r w:rsidRPr="008968A5">
              <w:lastRenderedPageBreak/>
              <w:t>B11</w:t>
            </w:r>
          </w:p>
        </w:tc>
        <w:tc>
          <w:tcPr>
            <w:tcW w:w="2306" w:type="dxa"/>
            <w:tcBorders>
              <w:top w:val="single" w:sz="6" w:space="0" w:color="auto"/>
              <w:bottom w:val="single" w:sz="6" w:space="0" w:color="auto"/>
            </w:tcBorders>
          </w:tcPr>
          <w:p w14:paraId="75527A5A" w14:textId="77777777" w:rsidR="007B24D4" w:rsidRPr="008968A5" w:rsidRDefault="007B24D4" w:rsidP="00686F38">
            <w:r w:rsidRPr="008968A5">
              <w:t xml:space="preserve">Explain the maintenance and security practices for the paper and electronic records you create related to your activities as an SAE? </w:t>
            </w:r>
          </w:p>
        </w:tc>
        <w:tc>
          <w:tcPr>
            <w:tcW w:w="3834" w:type="dxa"/>
            <w:tcBorders>
              <w:top w:val="single" w:sz="6" w:space="0" w:color="auto"/>
              <w:bottom w:val="single" w:sz="6" w:space="0" w:color="auto"/>
            </w:tcBorders>
          </w:tcPr>
          <w:p w14:paraId="782CB724" w14:textId="77777777" w:rsidR="007B24D4" w:rsidRPr="008968A5" w:rsidRDefault="007B24D4" w:rsidP="0064623F">
            <w:pPr>
              <w:keepNext/>
              <w:keepLines/>
              <w:numPr>
                <w:ilvl w:val="0"/>
                <w:numId w:val="3"/>
              </w:numPr>
              <w:tabs>
                <w:tab w:val="num" w:pos="380"/>
              </w:tabs>
              <w:overflowPunct w:val="0"/>
              <w:ind w:left="374"/>
              <w:textAlignment w:val="baseline"/>
            </w:pPr>
            <w:r w:rsidRPr="008968A5">
              <w:t>I maintain all records in accordance with HIPAA.</w:t>
            </w:r>
          </w:p>
          <w:p w14:paraId="667AE85F" w14:textId="77777777" w:rsidR="007B24D4" w:rsidRPr="008968A5" w:rsidRDefault="007B24D4" w:rsidP="0064623F">
            <w:pPr>
              <w:keepNext/>
              <w:keepLines/>
              <w:numPr>
                <w:ilvl w:val="0"/>
                <w:numId w:val="3"/>
              </w:numPr>
              <w:tabs>
                <w:tab w:val="num" w:pos="380"/>
              </w:tabs>
              <w:overflowPunct w:val="0"/>
              <w:ind w:left="374"/>
              <w:textAlignment w:val="baseline"/>
            </w:pPr>
            <w:r w:rsidRPr="008968A5">
              <w:t>I keep electronic records on a computer that is password protected and only accessible by me.</w:t>
            </w:r>
          </w:p>
          <w:p w14:paraId="14316DF0" w14:textId="23F21AAF" w:rsidR="007B24D4" w:rsidRPr="008968A5" w:rsidRDefault="007B24D4" w:rsidP="0064623F">
            <w:pPr>
              <w:keepNext/>
              <w:keepLines/>
              <w:numPr>
                <w:ilvl w:val="0"/>
                <w:numId w:val="3"/>
              </w:numPr>
              <w:tabs>
                <w:tab w:val="num" w:pos="380"/>
              </w:tabs>
              <w:overflowPunct w:val="0"/>
              <w:ind w:left="374"/>
              <w:textAlignment w:val="baseline"/>
            </w:pPr>
            <w:r w:rsidRPr="008968A5">
              <w:t>I maintain paper documents in a locked file cabinet in my office which is also locked when I’m not working.</w:t>
            </w:r>
          </w:p>
          <w:p w14:paraId="47535978" w14:textId="77777777" w:rsidR="007B24D4" w:rsidRPr="008968A5" w:rsidRDefault="007B24D4" w:rsidP="0064623F">
            <w:pPr>
              <w:keepNext/>
              <w:keepLines/>
              <w:numPr>
                <w:ilvl w:val="0"/>
                <w:numId w:val="3"/>
              </w:numPr>
              <w:tabs>
                <w:tab w:val="num" w:pos="380"/>
              </w:tabs>
              <w:overflowPunct w:val="0"/>
              <w:ind w:left="374"/>
              <w:textAlignment w:val="baseline"/>
            </w:pPr>
            <w:r>
              <w:t>Other:</w:t>
            </w:r>
          </w:p>
          <w:p w14:paraId="7EEF5F07" w14:textId="77777777" w:rsidR="007B24D4" w:rsidRPr="008968A5" w:rsidRDefault="007B24D4" w:rsidP="00686F38">
            <w:pPr>
              <w:spacing w:after="60"/>
            </w:pPr>
          </w:p>
        </w:tc>
        <w:tc>
          <w:tcPr>
            <w:tcW w:w="5922" w:type="dxa"/>
            <w:tcBorders>
              <w:top w:val="single" w:sz="6" w:space="0" w:color="auto"/>
              <w:bottom w:val="single" w:sz="6" w:space="0" w:color="auto"/>
            </w:tcBorders>
          </w:tcPr>
          <w:p w14:paraId="5D7BC695" w14:textId="4DE233A9" w:rsidR="00B826A9" w:rsidRDefault="00B826A9" w:rsidP="00B826A9">
            <w:r w:rsidRPr="00FD25BA">
              <w:t>§ 26</w:t>
            </w:r>
            <w:r>
              <w:t>.37 Protection of information states:</w:t>
            </w:r>
          </w:p>
          <w:p w14:paraId="707E1872" w14:textId="77777777" w:rsidR="00B826A9" w:rsidRDefault="00B826A9" w:rsidP="00B826A9">
            <w:r>
              <w:t>“(a) Each licensee or other entity who is subject to this subpart who collects personal information about an individual for the purpose of complying with this part, shall establish, use, and maintain a system of files and procedures that protects the individual's privacy.”</w:t>
            </w:r>
          </w:p>
          <w:p w14:paraId="5ED6B0BF" w14:textId="41ACC24C" w:rsidR="009A5B71" w:rsidRPr="00FD25BA" w:rsidRDefault="009A5B71" w:rsidP="00B826A9">
            <w:pPr>
              <w:rPr>
                <w:highlight w:val="yellow"/>
              </w:rPr>
            </w:pPr>
          </w:p>
        </w:tc>
      </w:tr>
      <w:tr w:rsidR="007B24D4" w:rsidRPr="008968A5" w14:paraId="1343BA66" w14:textId="77777777" w:rsidTr="00BB2381">
        <w:trPr>
          <w:cantSplit/>
        </w:trPr>
        <w:tc>
          <w:tcPr>
            <w:tcW w:w="0" w:type="auto"/>
            <w:tcBorders>
              <w:top w:val="single" w:sz="6" w:space="0" w:color="auto"/>
              <w:bottom w:val="single" w:sz="6" w:space="0" w:color="auto"/>
            </w:tcBorders>
          </w:tcPr>
          <w:p w14:paraId="67B3A6B5" w14:textId="77777777" w:rsidR="007B24D4" w:rsidRPr="008968A5" w:rsidRDefault="007B24D4" w:rsidP="00686F38">
            <w:pPr>
              <w:tabs>
                <w:tab w:val="left" w:pos="360"/>
              </w:tabs>
              <w:ind w:right="18"/>
              <w:jc w:val="center"/>
            </w:pPr>
            <w:r w:rsidRPr="008968A5">
              <w:t>B12</w:t>
            </w:r>
          </w:p>
        </w:tc>
        <w:tc>
          <w:tcPr>
            <w:tcW w:w="2306" w:type="dxa"/>
            <w:tcBorders>
              <w:top w:val="single" w:sz="6" w:space="0" w:color="auto"/>
              <w:bottom w:val="single" w:sz="6" w:space="0" w:color="auto"/>
            </w:tcBorders>
          </w:tcPr>
          <w:p w14:paraId="720F4CAF" w14:textId="19F6686B" w:rsidR="007B24D4" w:rsidRPr="008968A5" w:rsidRDefault="007B24D4" w:rsidP="00686F38">
            <w:r w:rsidRPr="008968A5">
              <w:t>If an individual requests that you provide a copy of their treatment records and/or records on a determination of fitness, may you do so?</w:t>
            </w:r>
          </w:p>
          <w:p w14:paraId="4FFDDB19" w14:textId="77777777" w:rsidR="007B24D4" w:rsidRPr="008968A5" w:rsidRDefault="007B24D4" w:rsidP="00686F38"/>
          <w:p w14:paraId="58CB1BEE" w14:textId="77777777" w:rsidR="007B24D4" w:rsidRPr="008968A5" w:rsidRDefault="007B24D4" w:rsidP="00686F38">
            <w:r w:rsidRPr="008968A5">
              <w:rPr>
                <w:u w:val="single"/>
              </w:rPr>
              <w:t>If yes</w:t>
            </w:r>
            <w:r w:rsidRPr="008968A5">
              <w:t>, is there a specific process that you follow?</w:t>
            </w:r>
          </w:p>
          <w:p w14:paraId="0049A16C" w14:textId="77777777" w:rsidR="007B24D4" w:rsidRPr="008968A5" w:rsidRDefault="007B24D4" w:rsidP="00686F38"/>
        </w:tc>
        <w:tc>
          <w:tcPr>
            <w:tcW w:w="3834" w:type="dxa"/>
            <w:tcBorders>
              <w:top w:val="single" w:sz="6" w:space="0" w:color="auto"/>
              <w:bottom w:val="single" w:sz="6" w:space="0" w:color="auto"/>
            </w:tcBorders>
          </w:tcPr>
          <w:p w14:paraId="23C26974" w14:textId="77777777" w:rsidR="007B24D4" w:rsidRPr="008968A5" w:rsidRDefault="007B24D4" w:rsidP="0064623F">
            <w:pPr>
              <w:keepNext/>
              <w:keepLines/>
              <w:numPr>
                <w:ilvl w:val="0"/>
                <w:numId w:val="3"/>
              </w:numPr>
              <w:tabs>
                <w:tab w:val="num" w:pos="380"/>
              </w:tabs>
              <w:overflowPunct w:val="0"/>
              <w:ind w:left="374"/>
              <w:textAlignment w:val="baseline"/>
            </w:pPr>
            <w:r w:rsidRPr="008968A5">
              <w:t>Yes, but only after I receive a written request from the individual or his or her designated representative.</w:t>
            </w:r>
          </w:p>
          <w:p w14:paraId="745449FA" w14:textId="77777777" w:rsidR="007B24D4" w:rsidRPr="008968A5" w:rsidRDefault="007B24D4" w:rsidP="0064623F">
            <w:pPr>
              <w:keepNext/>
              <w:keepLines/>
              <w:numPr>
                <w:ilvl w:val="0"/>
                <w:numId w:val="3"/>
              </w:numPr>
              <w:tabs>
                <w:tab w:val="num" w:pos="380"/>
              </w:tabs>
              <w:overflowPunct w:val="0"/>
              <w:ind w:left="374"/>
              <w:textAlignment w:val="baseline"/>
            </w:pPr>
            <w:r w:rsidRPr="008968A5">
              <w:t>Yes, but only after I receive a signed information release and then I only provide the records to the FFD program manager who then provides them to the individual.</w:t>
            </w:r>
          </w:p>
          <w:p w14:paraId="60A6E4F1" w14:textId="77777777" w:rsidR="007B24D4" w:rsidRPr="008968A5" w:rsidRDefault="007B24D4" w:rsidP="0064623F">
            <w:pPr>
              <w:keepNext/>
              <w:keepLines/>
              <w:numPr>
                <w:ilvl w:val="0"/>
                <w:numId w:val="3"/>
              </w:numPr>
              <w:tabs>
                <w:tab w:val="num" w:pos="380"/>
              </w:tabs>
              <w:overflowPunct w:val="0"/>
              <w:ind w:left="374"/>
              <w:textAlignment w:val="baseline"/>
            </w:pPr>
            <w:r w:rsidRPr="008968A5">
              <w:t>No, the records that I create are not to be released to the individual.</w:t>
            </w:r>
          </w:p>
          <w:p w14:paraId="55075BAF" w14:textId="0BF5B324" w:rsidR="007B24D4" w:rsidRPr="004E478E" w:rsidRDefault="007B24D4" w:rsidP="0064623F">
            <w:pPr>
              <w:keepNext/>
              <w:keepLines/>
              <w:numPr>
                <w:ilvl w:val="0"/>
                <w:numId w:val="3"/>
              </w:numPr>
              <w:tabs>
                <w:tab w:val="num" w:pos="380"/>
              </w:tabs>
              <w:overflowPunct w:val="0"/>
              <w:ind w:left="374"/>
              <w:textAlignment w:val="baseline"/>
            </w:pPr>
            <w:r>
              <w:t>Other:</w:t>
            </w:r>
          </w:p>
        </w:tc>
        <w:tc>
          <w:tcPr>
            <w:tcW w:w="5922" w:type="dxa"/>
            <w:tcBorders>
              <w:top w:val="single" w:sz="6" w:space="0" w:color="auto"/>
              <w:bottom w:val="single" w:sz="6" w:space="0" w:color="auto"/>
            </w:tcBorders>
          </w:tcPr>
          <w:p w14:paraId="25BCC34F" w14:textId="1DBFC659" w:rsidR="007B24D4" w:rsidRPr="008968A5" w:rsidRDefault="007B24D4" w:rsidP="00686F38">
            <w:r>
              <w:t>§ </w:t>
            </w:r>
            <w:r w:rsidRPr="008968A5">
              <w:t>26.37</w:t>
            </w:r>
            <w:r w:rsidR="009C0C31">
              <w:t xml:space="preserve"> </w:t>
            </w:r>
            <w:r w:rsidR="00B826A9">
              <w:t>Protection of information</w:t>
            </w:r>
            <w:r w:rsidR="00B826A9" w:rsidRPr="008968A5" w:rsidDel="009C0C31">
              <w:t xml:space="preserve"> </w:t>
            </w:r>
            <w:r w:rsidRPr="008968A5">
              <w:t>states:</w:t>
            </w:r>
          </w:p>
          <w:p w14:paraId="559D6BF7" w14:textId="4545751B" w:rsidR="007B24D4" w:rsidRPr="008968A5" w:rsidRDefault="007B24D4" w:rsidP="00686F38">
            <w:r w:rsidRPr="008968A5">
              <w:t>“</w:t>
            </w:r>
            <w:r w:rsidR="00B826A9">
              <w:t xml:space="preserve">(d) </w:t>
            </w:r>
            <w:r w:rsidRPr="008968A5">
              <w:t xml:space="preserve">Upon receipt of a written request by the subject individual or his or her designated representative, the FFD program, including but not limited to, the collection site, </w:t>
            </w:r>
            <w:r>
              <w:t>HHS</w:t>
            </w:r>
            <w:r>
              <w:noBreakHyphen/>
            </w:r>
            <w:r w:rsidRPr="008968A5">
              <w:t xml:space="preserve">certified laboratory, </w:t>
            </w:r>
            <w:r w:rsidRPr="008968A5">
              <w:rPr>
                <w:u w:val="single"/>
              </w:rPr>
              <w:t>substance abuse expert (SAE)</w:t>
            </w:r>
            <w:r w:rsidRPr="008968A5">
              <w:t>, or MRO, possessing such records shall promptly provide copies of all FFD records pertaining to the individual, including, but not limited to, records pertaining to a determination that the individual has violated the FFD policy, drug and alcohol test results, MRO reviews, determinations of fitness, and management actions pertaining to the subject individual.”</w:t>
            </w:r>
          </w:p>
        </w:tc>
      </w:tr>
      <w:tr w:rsidR="007B24D4" w:rsidRPr="008968A5" w14:paraId="49780E58" w14:textId="77777777" w:rsidTr="00BB2381">
        <w:trPr>
          <w:cantSplit/>
        </w:trPr>
        <w:tc>
          <w:tcPr>
            <w:tcW w:w="0" w:type="auto"/>
            <w:tcBorders>
              <w:top w:val="single" w:sz="6" w:space="0" w:color="auto"/>
              <w:bottom w:val="single" w:sz="6" w:space="0" w:color="auto"/>
            </w:tcBorders>
          </w:tcPr>
          <w:p w14:paraId="2852A277" w14:textId="77777777" w:rsidR="007B24D4" w:rsidRPr="008968A5" w:rsidRDefault="007B24D4" w:rsidP="00776D49">
            <w:pPr>
              <w:tabs>
                <w:tab w:val="left" w:pos="360"/>
              </w:tabs>
              <w:ind w:right="18"/>
              <w:jc w:val="center"/>
            </w:pPr>
            <w:r w:rsidRPr="008968A5">
              <w:t>B13</w:t>
            </w:r>
          </w:p>
        </w:tc>
        <w:tc>
          <w:tcPr>
            <w:tcW w:w="2306" w:type="dxa"/>
            <w:tcBorders>
              <w:top w:val="single" w:sz="6" w:space="0" w:color="auto"/>
              <w:bottom w:val="single" w:sz="6" w:space="0" w:color="auto"/>
            </w:tcBorders>
          </w:tcPr>
          <w:p w14:paraId="66879A31" w14:textId="7D37DD6B" w:rsidR="007B24D4" w:rsidRPr="008968A5" w:rsidRDefault="007B24D4" w:rsidP="00776D49">
            <w:r w:rsidRPr="008968A5">
              <w:t xml:space="preserve">Do you serve as an SAE for any </w:t>
            </w:r>
            <w:r w:rsidR="0064623F">
              <w:t>other licensee or other entity?</w:t>
            </w:r>
          </w:p>
        </w:tc>
        <w:tc>
          <w:tcPr>
            <w:tcW w:w="3834" w:type="dxa"/>
            <w:tcBorders>
              <w:top w:val="single" w:sz="6" w:space="0" w:color="auto"/>
              <w:bottom w:val="single" w:sz="6" w:space="0" w:color="auto"/>
            </w:tcBorders>
          </w:tcPr>
          <w:p w14:paraId="7B332BE1" w14:textId="77777777" w:rsidR="007B24D4" w:rsidRPr="008968A5" w:rsidRDefault="007B24D4" w:rsidP="0064623F">
            <w:pPr>
              <w:keepNext/>
              <w:keepLines/>
              <w:numPr>
                <w:ilvl w:val="0"/>
                <w:numId w:val="3"/>
              </w:numPr>
              <w:tabs>
                <w:tab w:val="num" w:pos="380"/>
              </w:tabs>
              <w:overflowPunct w:val="0"/>
              <w:ind w:left="374"/>
              <w:textAlignment w:val="baseline"/>
            </w:pPr>
            <w:r w:rsidRPr="008968A5">
              <w:t>Yes.</w:t>
            </w:r>
          </w:p>
          <w:p w14:paraId="75274E05" w14:textId="77777777" w:rsidR="007B24D4" w:rsidRPr="008968A5" w:rsidRDefault="007B24D4" w:rsidP="0064623F">
            <w:pPr>
              <w:keepNext/>
              <w:keepLines/>
              <w:numPr>
                <w:ilvl w:val="0"/>
                <w:numId w:val="3"/>
              </w:numPr>
              <w:tabs>
                <w:tab w:val="num" w:pos="380"/>
              </w:tabs>
              <w:overflowPunct w:val="0"/>
              <w:ind w:left="374"/>
              <w:textAlignment w:val="baseline"/>
            </w:pPr>
            <w:r w:rsidRPr="008968A5">
              <w:t>No.</w:t>
            </w:r>
          </w:p>
          <w:p w14:paraId="7FE91C9C" w14:textId="77777777" w:rsidR="007B24D4" w:rsidRPr="008968A5" w:rsidRDefault="007B24D4" w:rsidP="0064623F">
            <w:pPr>
              <w:keepNext/>
              <w:keepLines/>
              <w:numPr>
                <w:ilvl w:val="0"/>
                <w:numId w:val="3"/>
              </w:numPr>
              <w:tabs>
                <w:tab w:val="num" w:pos="380"/>
              </w:tabs>
              <w:overflowPunct w:val="0"/>
              <w:ind w:left="374"/>
              <w:textAlignment w:val="baseline"/>
            </w:pPr>
            <w:r>
              <w:t>Other:</w:t>
            </w:r>
          </w:p>
          <w:p w14:paraId="480ACE20" w14:textId="77777777" w:rsidR="007B24D4" w:rsidRPr="008968A5" w:rsidRDefault="007B24D4" w:rsidP="00776D49">
            <w:pPr>
              <w:spacing w:after="60"/>
            </w:pPr>
          </w:p>
        </w:tc>
        <w:tc>
          <w:tcPr>
            <w:tcW w:w="5922" w:type="dxa"/>
            <w:tcBorders>
              <w:top w:val="single" w:sz="6" w:space="0" w:color="auto"/>
              <w:bottom w:val="single" w:sz="6" w:space="0" w:color="auto"/>
            </w:tcBorders>
          </w:tcPr>
          <w:p w14:paraId="61926D4D" w14:textId="64221C6C" w:rsidR="007B24D4" w:rsidRPr="008968A5" w:rsidRDefault="007B24D4" w:rsidP="00776D49">
            <w:pPr>
              <w:rPr>
                <w:b/>
              </w:rPr>
            </w:pPr>
            <w:r w:rsidRPr="008F4B44">
              <w:t>It is important to collect this information in situations where the individual is not adequatel</w:t>
            </w:r>
            <w:r>
              <w:t xml:space="preserve">y qualified to serve as an SAE. </w:t>
            </w:r>
            <w:r w:rsidRPr="008F4B44">
              <w:t>Also provides information on experience level/workload.</w:t>
            </w:r>
          </w:p>
        </w:tc>
      </w:tr>
      <w:tr w:rsidR="007B24D4" w:rsidRPr="008968A5" w14:paraId="60CF9B5E" w14:textId="77777777" w:rsidTr="00BB2381">
        <w:trPr>
          <w:cantSplit/>
        </w:trPr>
        <w:tc>
          <w:tcPr>
            <w:tcW w:w="0" w:type="auto"/>
            <w:tcBorders>
              <w:top w:val="single" w:sz="6" w:space="0" w:color="auto"/>
              <w:bottom w:val="nil"/>
            </w:tcBorders>
          </w:tcPr>
          <w:p w14:paraId="1DCB2AF9" w14:textId="77777777" w:rsidR="007B24D4" w:rsidRPr="008968A5" w:rsidRDefault="007B24D4" w:rsidP="00776D49">
            <w:pPr>
              <w:tabs>
                <w:tab w:val="left" w:pos="360"/>
              </w:tabs>
              <w:ind w:right="18"/>
              <w:jc w:val="center"/>
            </w:pPr>
            <w:r w:rsidRPr="008968A5">
              <w:lastRenderedPageBreak/>
              <w:t>B14</w:t>
            </w:r>
          </w:p>
        </w:tc>
        <w:tc>
          <w:tcPr>
            <w:tcW w:w="2306" w:type="dxa"/>
            <w:tcBorders>
              <w:top w:val="single" w:sz="6" w:space="0" w:color="auto"/>
              <w:bottom w:val="nil"/>
            </w:tcBorders>
          </w:tcPr>
          <w:p w14:paraId="163C669B" w14:textId="77777777" w:rsidR="007B24D4" w:rsidRPr="008968A5" w:rsidRDefault="007B24D4" w:rsidP="00776D49">
            <w:r w:rsidRPr="008968A5">
              <w:t xml:space="preserve">Did the SAE cooperate with the inspector and facilitate the inspection process, including producing all required records? </w:t>
            </w:r>
          </w:p>
        </w:tc>
        <w:tc>
          <w:tcPr>
            <w:tcW w:w="3834" w:type="dxa"/>
            <w:tcBorders>
              <w:top w:val="single" w:sz="6" w:space="0" w:color="auto"/>
              <w:bottom w:val="nil"/>
            </w:tcBorders>
          </w:tcPr>
          <w:p w14:paraId="2638FB1D" w14:textId="77777777" w:rsidR="007B24D4" w:rsidRPr="008968A5" w:rsidRDefault="007B24D4" w:rsidP="0064623F">
            <w:pPr>
              <w:keepNext/>
              <w:keepLines/>
              <w:numPr>
                <w:ilvl w:val="0"/>
                <w:numId w:val="3"/>
              </w:numPr>
              <w:tabs>
                <w:tab w:val="num" w:pos="380"/>
              </w:tabs>
              <w:overflowPunct w:val="0"/>
              <w:ind w:left="374"/>
              <w:textAlignment w:val="baseline"/>
            </w:pPr>
            <w:r w:rsidRPr="008968A5">
              <w:t>Yes.</w:t>
            </w:r>
          </w:p>
          <w:p w14:paraId="730640DA" w14:textId="1D10973B" w:rsidR="007B24D4" w:rsidRPr="008968A5" w:rsidRDefault="007B24D4" w:rsidP="0064623F">
            <w:pPr>
              <w:keepNext/>
              <w:keepLines/>
              <w:numPr>
                <w:ilvl w:val="0"/>
                <w:numId w:val="3"/>
              </w:numPr>
              <w:tabs>
                <w:tab w:val="num" w:pos="380"/>
              </w:tabs>
              <w:overflowPunct w:val="0"/>
              <w:ind w:left="374"/>
              <w:textAlignment w:val="baseline"/>
            </w:pPr>
            <w:r w:rsidRPr="008968A5">
              <w:t>No, the interview could not be conducted because the SAE was unavailable to be interviewed.</w:t>
            </w:r>
          </w:p>
          <w:p w14:paraId="51F2E9AC" w14:textId="75AA2525" w:rsidR="007B24D4" w:rsidRPr="008968A5" w:rsidRDefault="007B24D4" w:rsidP="0064623F">
            <w:pPr>
              <w:keepNext/>
              <w:keepLines/>
              <w:numPr>
                <w:ilvl w:val="0"/>
                <w:numId w:val="3"/>
              </w:numPr>
              <w:tabs>
                <w:tab w:val="num" w:pos="380"/>
              </w:tabs>
              <w:overflowPunct w:val="0"/>
              <w:ind w:left="374"/>
              <w:textAlignment w:val="baseline"/>
            </w:pPr>
            <w:r w:rsidRPr="008968A5">
              <w:t>No, the SAE did not provide all requested documents.</w:t>
            </w:r>
          </w:p>
          <w:p w14:paraId="6EFB5CB3" w14:textId="77777777" w:rsidR="007B24D4" w:rsidRPr="001006DD" w:rsidRDefault="007B24D4" w:rsidP="0064623F">
            <w:pPr>
              <w:keepNext/>
              <w:keepLines/>
              <w:numPr>
                <w:ilvl w:val="0"/>
                <w:numId w:val="3"/>
              </w:numPr>
              <w:tabs>
                <w:tab w:val="num" w:pos="380"/>
              </w:tabs>
              <w:overflowPunct w:val="0"/>
              <w:ind w:left="374"/>
              <w:textAlignment w:val="baseline"/>
            </w:pPr>
            <w:r>
              <w:t>Other:</w:t>
            </w:r>
          </w:p>
          <w:p w14:paraId="3C202A7A" w14:textId="77777777" w:rsidR="007B24D4" w:rsidRPr="008968A5" w:rsidRDefault="007B24D4" w:rsidP="00776D49">
            <w:pPr>
              <w:spacing w:after="60"/>
            </w:pPr>
          </w:p>
        </w:tc>
        <w:tc>
          <w:tcPr>
            <w:tcW w:w="5922" w:type="dxa"/>
            <w:tcBorders>
              <w:top w:val="single" w:sz="6" w:space="0" w:color="auto"/>
              <w:bottom w:val="nil"/>
            </w:tcBorders>
          </w:tcPr>
          <w:p w14:paraId="390A5014" w14:textId="20867B6A" w:rsidR="007B24D4" w:rsidRPr="008968A5" w:rsidRDefault="007B24D4" w:rsidP="00776D49">
            <w:r>
              <w:t>§ </w:t>
            </w:r>
            <w:r w:rsidRPr="008968A5">
              <w:t>26.187(f) states:</w:t>
            </w:r>
          </w:p>
          <w:p w14:paraId="5BAEED39" w14:textId="79B73936" w:rsidR="007B24D4" w:rsidRPr="008968A5" w:rsidRDefault="007B24D4" w:rsidP="00776D49">
            <w:r w:rsidRPr="008968A5">
              <w:t>“</w:t>
            </w:r>
            <w:r w:rsidRPr="008968A5">
              <w:rPr>
                <w:i/>
              </w:rPr>
              <w:t>Documentation</w:t>
            </w:r>
            <w:r w:rsidRPr="008968A5">
              <w:t xml:space="preserve">. The SAE shall maintain documentation showing that he or she currently meets all requirements of this </w:t>
            </w:r>
            <w:r w:rsidR="0026251F">
              <w:t>section</w:t>
            </w:r>
            <w:r w:rsidRPr="008968A5">
              <w:t>.</w:t>
            </w:r>
            <w:r w:rsidR="0057322F">
              <w:t xml:space="preserve"> </w:t>
            </w:r>
            <w:r w:rsidRPr="008968A5">
              <w:t>The SAE shall provide this documentation on request to NRC representatives, licensees, or other entities who are relying on or contemplating relying on the SAE’s services, and to other individuals and ent</w:t>
            </w:r>
            <w:r>
              <w:t>ities, as required by § 26.37.”</w:t>
            </w:r>
          </w:p>
        </w:tc>
      </w:tr>
      <w:tr w:rsidR="007B24D4" w:rsidRPr="00C35DC6" w14:paraId="615B1C47" w14:textId="77777777" w:rsidTr="5A5D2415">
        <w:trPr>
          <w:cantSplit/>
          <w:trHeight w:val="318"/>
        </w:trPr>
        <w:tc>
          <w:tcPr>
            <w:tcW w:w="0" w:type="auto"/>
            <w:gridSpan w:val="4"/>
            <w:shd w:val="clear" w:color="auto" w:fill="FFFFFF" w:themeFill="background1"/>
            <w:vAlign w:val="center"/>
          </w:tcPr>
          <w:p w14:paraId="17884210" w14:textId="0510F3CC" w:rsidR="007B24D4" w:rsidRPr="00C35DC6" w:rsidRDefault="007B24D4" w:rsidP="00776D49">
            <w:r>
              <w:t>THAT WAS THE LAST QUESTION.</w:t>
            </w:r>
            <w:r w:rsidR="0057322F">
              <w:t xml:space="preserve"> </w:t>
            </w:r>
            <w:r w:rsidRPr="00C35DC6">
              <w:t xml:space="preserve">THANK YOU FOR YOUR TIME AND INPUT. </w:t>
            </w:r>
          </w:p>
        </w:tc>
      </w:tr>
    </w:tbl>
    <w:p w14:paraId="7F58C008" w14:textId="77777777" w:rsidR="00A36AFE" w:rsidRPr="00C35DC6" w:rsidRDefault="00A36AFE" w:rsidP="00E61F15">
      <w:pPr>
        <w:pStyle w:val="BodyText"/>
      </w:pPr>
    </w:p>
    <w:p w14:paraId="0ACBF6DC" w14:textId="77777777" w:rsidR="0054372E" w:rsidRPr="008968A5" w:rsidRDefault="0054372E" w:rsidP="00E61F15">
      <w:pPr>
        <w:pStyle w:val="BodyText"/>
        <w:sectPr w:rsidR="0054372E" w:rsidRPr="008968A5" w:rsidSect="008C047B">
          <w:footerReference w:type="default" r:id="rId23"/>
          <w:pgSz w:w="15840" w:h="12240" w:orient="landscape"/>
          <w:pgMar w:top="1440" w:right="1440" w:bottom="1440" w:left="1440" w:header="720" w:footer="720" w:gutter="0"/>
          <w:pgNumType w:start="2"/>
          <w:cols w:space="720"/>
          <w:noEndnote/>
          <w:docGrid w:linePitch="299"/>
        </w:sectPr>
      </w:pPr>
    </w:p>
    <w:p w14:paraId="2314150E" w14:textId="5E79211C" w:rsidR="00E32B27" w:rsidRPr="00C35DC6" w:rsidRDefault="00E32B27" w:rsidP="00247594">
      <w:pPr>
        <w:pStyle w:val="attachmenttitle"/>
      </w:pPr>
      <w:r>
        <w:rPr>
          <w:szCs w:val="28"/>
        </w:rPr>
        <w:lastRenderedPageBreak/>
        <w:t>Attachment 5</w:t>
      </w:r>
      <w:r w:rsidR="00247594">
        <w:rPr>
          <w:szCs w:val="28"/>
        </w:rPr>
        <w:t xml:space="preserve">: </w:t>
      </w:r>
      <w:r>
        <w:t>Blind Performance Test Sample Submissions (10 CFR 26.168)</w:t>
      </w:r>
    </w:p>
    <w:p w14:paraId="242E9FCB" w14:textId="62396833" w:rsidR="00BA0CF1" w:rsidRDefault="00E32B27" w:rsidP="00FC5BC5">
      <w:pPr>
        <w:pStyle w:val="BodyText"/>
      </w:pPr>
      <w:r w:rsidRPr="00A90B91">
        <w:t xml:space="preserve">This attachment provides guidance for use by the inspector(s) when evaluating a licensee’s </w:t>
      </w:r>
      <w:r w:rsidR="00B826A9">
        <w:t>quarterly</w:t>
      </w:r>
      <w:r w:rsidR="00B826A9" w:rsidRPr="00A90B91">
        <w:t xml:space="preserve"> </w:t>
      </w:r>
      <w:r w:rsidRPr="00A90B91">
        <w:t>blind performance test sample (BPTS) submissions.</w:t>
      </w:r>
    </w:p>
    <w:p w14:paraId="2897E62A" w14:textId="0F7EECC1" w:rsidR="00BA0CF1" w:rsidRDefault="00E32B27" w:rsidP="00FC5BC5">
      <w:pPr>
        <w:pStyle w:val="BodyText"/>
      </w:pPr>
      <w:r>
        <w:t xml:space="preserve">The BPTS submissions are a </w:t>
      </w:r>
      <w:r w:rsidRPr="00A90B91">
        <w:t xml:space="preserve">critical component of the quality assurance/quality control program that ensures the accuracy of </w:t>
      </w:r>
      <w:r>
        <w:t>HHS</w:t>
      </w:r>
      <w:r>
        <w:noBreakHyphen/>
        <w:t xml:space="preserve">certified </w:t>
      </w:r>
      <w:r w:rsidRPr="00A90B91">
        <w:t>laboratory testing and MRO test result reviews</w:t>
      </w:r>
      <w:r>
        <w:t>.</w:t>
      </w:r>
    </w:p>
    <w:p w14:paraId="1615F28C" w14:textId="402C81CC" w:rsidR="00BA0CF1" w:rsidRDefault="00E32B27" w:rsidP="00552BE1">
      <w:pPr>
        <w:pStyle w:val="ListBullet"/>
      </w:pPr>
      <w:r w:rsidRPr="00FC56A9">
        <w:t>Positive results are infrequent events for most sites (industry positive rate for all t</w:t>
      </w:r>
      <w:r>
        <w:t>ests is well below 1 perc</w:t>
      </w:r>
      <w:r w:rsidRPr="00BA0CF1">
        <w:t>ent so most sites are seeing less than 1 positive in every 100 people tested)</w:t>
      </w:r>
      <w:r w:rsidR="00D2235A">
        <w:t>.</w:t>
      </w:r>
    </w:p>
    <w:p w14:paraId="4773E65A" w14:textId="014F8969" w:rsidR="00E32B27" w:rsidRDefault="00E32B27" w:rsidP="00552BE1">
      <w:pPr>
        <w:pStyle w:val="ListBullet"/>
      </w:pPr>
      <w:r>
        <w:t xml:space="preserve">The </w:t>
      </w:r>
      <w:r w:rsidRPr="00FC56A9">
        <w:t>drug-testing pane</w:t>
      </w:r>
      <w:r>
        <w:t xml:space="preserve">ls used by NRC licensees differ from </w:t>
      </w:r>
      <w:proofErr w:type="gramStart"/>
      <w:r>
        <w:t>the majority of</w:t>
      </w:r>
      <w:proofErr w:type="gramEnd"/>
      <w:r>
        <w:t xml:space="preserve"> F</w:t>
      </w:r>
      <w:r w:rsidRPr="00FC56A9">
        <w:t>ederal workplace drug</w:t>
      </w:r>
      <w:r w:rsidR="00364110">
        <w:t>-</w:t>
      </w:r>
      <w:r w:rsidRPr="00FC56A9">
        <w:t xml:space="preserve">testing programs. Therefore, NRC licensees and other entities cannot </w:t>
      </w:r>
      <w:r>
        <w:t xml:space="preserve">rely on </w:t>
      </w:r>
      <w:r w:rsidRPr="00FC56A9">
        <w:t xml:space="preserve">the </w:t>
      </w:r>
      <w:r>
        <w:t>HHS</w:t>
      </w:r>
      <w:r>
        <w:noBreakHyphen/>
      </w:r>
      <w:r w:rsidRPr="00FC56A9">
        <w:t>certification of laboratories and performance testing</w:t>
      </w:r>
      <w:r>
        <w:t xml:space="preserve"> process which is a part of the HHS laboratory certification and inspection process, in part, because:</w:t>
      </w:r>
      <w:r w:rsidR="0057322F">
        <w:t xml:space="preserve"> </w:t>
      </w:r>
    </w:p>
    <w:p w14:paraId="4458E8F5" w14:textId="1443A3F6" w:rsidR="00E32B27" w:rsidRDefault="00E32B27" w:rsidP="00552BE1">
      <w:pPr>
        <w:pStyle w:val="ListBullet3"/>
      </w:pPr>
      <w:r w:rsidRPr="00FC56A9">
        <w:t xml:space="preserve">Testing cutoff </w:t>
      </w:r>
      <w:r>
        <w:t xml:space="preserve">variability - NRC cutoffs may be different than those used by other Federal </w:t>
      </w:r>
      <w:r w:rsidRPr="00FC56A9">
        <w:t xml:space="preserve">workplace </w:t>
      </w:r>
      <w:r>
        <w:t>drug</w:t>
      </w:r>
      <w:r w:rsidR="00364110">
        <w:t>-</w:t>
      </w:r>
      <w:r w:rsidRPr="00FC56A9">
        <w:t>testing programs</w:t>
      </w:r>
      <w:r w:rsidR="000659B8">
        <w:t>.</w:t>
      </w:r>
    </w:p>
    <w:p w14:paraId="21EDD373" w14:textId="7640D92F" w:rsidR="00E32B27" w:rsidRPr="00B53E91" w:rsidRDefault="00E32B27" w:rsidP="00552BE1">
      <w:pPr>
        <w:pStyle w:val="ListBullet3"/>
      </w:pPr>
      <w:r w:rsidRPr="00B53E91">
        <w:t>No Federal workplace drug</w:t>
      </w:r>
      <w:r w:rsidR="00364110">
        <w:t>-</w:t>
      </w:r>
      <w:r w:rsidRPr="00B53E91">
        <w:t xml:space="preserve">testing program employs </w:t>
      </w:r>
      <w:r w:rsidR="00B826A9" w:rsidRPr="00B53E91">
        <w:t>special analyses testing of</w:t>
      </w:r>
      <w:r w:rsidR="0057322F">
        <w:t xml:space="preserve"> </w:t>
      </w:r>
      <w:r w:rsidRPr="00B53E91">
        <w:t>specimen</w:t>
      </w:r>
      <w:r w:rsidR="009841F9" w:rsidRPr="00B53E91">
        <w:t>s</w:t>
      </w:r>
      <w:r w:rsidR="005D232D">
        <w:t xml:space="preserve"> </w:t>
      </w:r>
      <w:r w:rsidR="00B826A9">
        <w:t>with dilute validity test results</w:t>
      </w:r>
      <w:r w:rsidR="00B826A9" w:rsidRPr="00FD25BA">
        <w:t xml:space="preserve"> and specimens collected under direct observation conditions, as specified under </w:t>
      </w:r>
      <w:r w:rsidRPr="00B53E91">
        <w:t>10 CFR 26.163(a)(2)</w:t>
      </w:r>
      <w:r w:rsidR="00164010" w:rsidRPr="00FD25BA">
        <w:t>.</w:t>
      </w:r>
    </w:p>
    <w:p w14:paraId="3BD5B174" w14:textId="77777777" w:rsidR="00E32B27" w:rsidRDefault="00E32B27" w:rsidP="00552BE1">
      <w:pPr>
        <w:pStyle w:val="ListBullet3"/>
      </w:pPr>
      <w:r>
        <w:t>NRC licensees may test</w:t>
      </w:r>
      <w:r w:rsidRPr="00FC56A9">
        <w:t xml:space="preserve"> for additional substances based on local drug use trends</w:t>
      </w:r>
      <w:r>
        <w:t>.</w:t>
      </w:r>
    </w:p>
    <w:p w14:paraId="10057E58" w14:textId="77777777" w:rsidR="00E32B27" w:rsidRDefault="00E32B27" w:rsidP="00552BE1">
      <w:pPr>
        <w:pStyle w:val="ListBullet"/>
      </w:pPr>
      <w:r w:rsidRPr="00FC56A9">
        <w:t>The BPTS program validates the M</w:t>
      </w:r>
      <w:r>
        <w:t>edical Review Officer (M</w:t>
      </w:r>
      <w:r w:rsidRPr="00FC56A9">
        <w:t>RO</w:t>
      </w:r>
      <w:r>
        <w:t>)</w:t>
      </w:r>
      <w:r w:rsidRPr="00FC56A9">
        <w:t xml:space="preserve"> review and MRO staff review of non-typical specimen test results (i.e., </w:t>
      </w:r>
      <w:r>
        <w:t>drug positive, adulterated, substituted, and dilute</w:t>
      </w:r>
      <w:r w:rsidRPr="00FC56A9">
        <w:t>)</w:t>
      </w:r>
      <w:r>
        <w:t>.</w:t>
      </w:r>
    </w:p>
    <w:p w14:paraId="3DCCA938" w14:textId="1982B270" w:rsidR="00E32B27" w:rsidRDefault="00E32B27" w:rsidP="00552BE1">
      <w:pPr>
        <w:pStyle w:val="ListBullet"/>
      </w:pPr>
      <w:r>
        <w:t>Many of the 30-day reportable events under 10 CFR 26.719 received each year by the NRC pertain to the testing of BPTSs.</w:t>
      </w:r>
    </w:p>
    <w:p w14:paraId="6F84AC79" w14:textId="47EF5F39" w:rsidR="00E32B27" w:rsidRDefault="00E32B27" w:rsidP="00552BE1">
      <w:pPr>
        <w:pStyle w:val="ListBullet"/>
      </w:pPr>
      <w:r w:rsidRPr="00BA0CF1">
        <w:t>The annual FFD program performance reports submitted under 10 CFR 26.717 also may contain information that a licensee did not meet the quarterly submission requirement for each BPTS type (e.g., did not submit the required number of adulterated BPTSs in the fourth quarter of the calendar year).</w:t>
      </w:r>
    </w:p>
    <w:p w14:paraId="4FD983B6" w14:textId="77777777" w:rsidR="00E32B27" w:rsidRDefault="00E32B27" w:rsidP="00B43642">
      <w:pPr>
        <w:pStyle w:val="BodyText"/>
      </w:pPr>
      <w:r w:rsidRPr="008B6F70">
        <w:t xml:space="preserve">Attachment 5 provides information for the inspector(s) to evaluate </w:t>
      </w:r>
      <w:r>
        <w:t xml:space="preserve">compliance with the most common </w:t>
      </w:r>
      <w:r w:rsidRPr="008B6F70">
        <w:t>10 CFR 26.168 quarterly BPTS requirement</w:t>
      </w:r>
      <w:r>
        <w:t xml:space="preserve"> </w:t>
      </w:r>
      <w:r w:rsidRPr="008B6F70">
        <w:t xml:space="preserve">for a </w:t>
      </w:r>
      <w:r>
        <w:t xml:space="preserve">site </w:t>
      </w:r>
      <w:r w:rsidRPr="008B6F70">
        <w:t xml:space="preserve">following the initial 90-day period of any </w:t>
      </w:r>
      <w:r>
        <w:t>HHS</w:t>
      </w:r>
      <w:r>
        <w:noBreakHyphen/>
      </w:r>
      <w:r w:rsidRPr="008B6F70">
        <w:t>certified laboratory contract.</w:t>
      </w:r>
    </w:p>
    <w:p w14:paraId="669EAA5E" w14:textId="0A0D46B4" w:rsidR="00E32B27" w:rsidRPr="00DA508D" w:rsidRDefault="00E32B27" w:rsidP="00B43642">
      <w:pPr>
        <w:pStyle w:val="ListBullet"/>
      </w:pPr>
      <w:r w:rsidRPr="00FC56A9">
        <w:t>The number of BPTSs submitted per</w:t>
      </w:r>
      <w:r>
        <w:t xml:space="preserve"> quarter must be a minimum of 1 percent</w:t>
      </w:r>
      <w:r w:rsidRPr="00FC56A9">
        <w:t xml:space="preserve"> of all specimens tested (up to a maximum of 100) or 10 per quarter, whichever is greater</w:t>
      </w:r>
      <w:r w:rsidRPr="00DA508D">
        <w:t>. (10 CFR 26.168(a)(2))</w:t>
      </w:r>
    </w:p>
    <w:p w14:paraId="6FFABC66" w14:textId="30DE7ADC" w:rsidR="00E32B27" w:rsidRDefault="00E32B27" w:rsidP="00B43642">
      <w:pPr>
        <w:pStyle w:val="ListBullet"/>
      </w:pPr>
      <w:r w:rsidRPr="00BA6D83">
        <w:t xml:space="preserve">Unless the FFD </w:t>
      </w:r>
      <w:r w:rsidRPr="008661B2">
        <w:t>program tests more than 1,000 specimens in a quarter (r</w:t>
      </w:r>
      <w:r w:rsidRPr="00B34D9D">
        <w:t>are event</w:t>
      </w:r>
      <w:r w:rsidRPr="00B44C14">
        <w:t>, maybe a three</w:t>
      </w:r>
      <w:r w:rsidR="001D6ED3">
        <w:t>-</w:t>
      </w:r>
      <w:r w:rsidRPr="00E71B36">
        <w:t>unit operating site in outage conditions), 10 BPTSs would be submitted per quarter as follows:</w:t>
      </w:r>
    </w:p>
    <w:p w14:paraId="35028B36" w14:textId="0E8B0407" w:rsidR="00BA0CF1" w:rsidRDefault="00E32B27" w:rsidP="00762C66">
      <w:pPr>
        <w:pStyle w:val="ListBullet2"/>
      </w:pPr>
      <w:r w:rsidRPr="002C50DE">
        <w:t xml:space="preserve">Positive for one or more drugs or drug metabolites </w:t>
      </w:r>
      <w:r w:rsidRPr="00DA508D">
        <w:t>(10 CFR 26.168(b))</w:t>
      </w:r>
      <w:r w:rsidRPr="002C50DE">
        <w:br/>
      </w:r>
      <w:r w:rsidRPr="00FC56A9">
        <w:t>(60</w:t>
      </w:r>
      <w:r>
        <w:t xml:space="preserve"> percent </w:t>
      </w:r>
      <w:r w:rsidRPr="00FC56A9">
        <w:t xml:space="preserve">of </w:t>
      </w:r>
      <w:r>
        <w:t xml:space="preserve">10 </w:t>
      </w:r>
      <w:r w:rsidRPr="00FC56A9">
        <w:t>BPTSs per quarter = 6 BPTSs per quarter)</w:t>
      </w:r>
      <w:r>
        <w:t>.</w:t>
      </w:r>
    </w:p>
    <w:p w14:paraId="74109465" w14:textId="19D43963" w:rsidR="00E32B27" w:rsidRDefault="00E32B27" w:rsidP="00762C66">
      <w:pPr>
        <w:pStyle w:val="ListBullet3"/>
      </w:pPr>
      <w:r w:rsidRPr="008B6F70">
        <w:rPr>
          <w:u w:val="single"/>
        </w:rPr>
        <w:lastRenderedPageBreak/>
        <w:t>Include all drugs in the site's drug-testing panel in each quarter</w:t>
      </w:r>
      <w:r w:rsidRPr="008B6F70">
        <w:t xml:space="preserve"> (the minimum NRC panel</w:t>
      </w:r>
      <w:r>
        <w:t xml:space="preserve"> in 10 CFR 26.133 and 26.163 </w:t>
      </w:r>
      <w:r w:rsidRPr="008B6F70">
        <w:t xml:space="preserve">includes </w:t>
      </w:r>
      <w:r w:rsidR="00B826A9">
        <w:t>14</w:t>
      </w:r>
      <w:r w:rsidR="00B82D89">
        <w:t xml:space="preserve"> </w:t>
      </w:r>
      <w:r w:rsidRPr="008B6F70">
        <w:t>substances</w:t>
      </w:r>
      <w:r>
        <w:t xml:space="preserve">: </w:t>
      </w:r>
      <w:r w:rsidRPr="008B6F70">
        <w:t>marijuana</w:t>
      </w:r>
      <w:r>
        <w:t xml:space="preserve"> metabolite</w:t>
      </w:r>
      <w:r w:rsidRPr="008B6F70">
        <w:t>, cocaine</w:t>
      </w:r>
      <w:r>
        <w:t xml:space="preserve"> metabolite</w:t>
      </w:r>
      <w:r w:rsidRPr="008B6F70">
        <w:t xml:space="preserve">, </w:t>
      </w:r>
      <w:r w:rsidR="00AB700A">
        <w:t>4 amphetamines (AMP) (</w:t>
      </w:r>
      <w:r w:rsidRPr="008B6F70">
        <w:t xml:space="preserve">amphetamine, methamphetamine, </w:t>
      </w:r>
      <w:r w:rsidR="00B826A9">
        <w:t>m</w:t>
      </w:r>
      <w:r w:rsidR="00B826A9" w:rsidRPr="002A3AAA">
        <w:t>ethylenedioxyamphetamine</w:t>
      </w:r>
      <w:r w:rsidR="00B826A9">
        <w:t xml:space="preserve"> (MDA), m</w:t>
      </w:r>
      <w:r w:rsidR="00B826A9" w:rsidRPr="00DD78E7">
        <w:t>ethylenedioxymethamphetamine</w:t>
      </w:r>
      <w:r w:rsidR="00B826A9">
        <w:t xml:space="preserve"> (MDMA)), 7</w:t>
      </w:r>
      <w:r w:rsidR="00011038">
        <w:t> </w:t>
      </w:r>
      <w:r w:rsidR="00B826A9">
        <w:t xml:space="preserve">opioids </w:t>
      </w:r>
      <w:r w:rsidR="0001561C">
        <w:t>(</w:t>
      </w:r>
      <w:r w:rsidRPr="008B6F70">
        <w:t>codeine</w:t>
      </w:r>
      <w:r w:rsidR="00C51065">
        <w:t xml:space="preserve"> (COD)</w:t>
      </w:r>
      <w:r w:rsidRPr="008B6F70">
        <w:t>, morphine, 6-</w:t>
      </w:r>
      <w:r>
        <w:t>acetylmorphine,</w:t>
      </w:r>
      <w:r w:rsidRPr="008B6F70">
        <w:t xml:space="preserve"> </w:t>
      </w:r>
      <w:r w:rsidR="00B826A9">
        <w:t xml:space="preserve">hydrocodone, hydromorphone, </w:t>
      </w:r>
      <w:r w:rsidR="00B826A9" w:rsidRPr="0054134B">
        <w:t>oxycodone</w:t>
      </w:r>
      <w:r w:rsidR="00B826A9">
        <w:t>,</w:t>
      </w:r>
      <w:r w:rsidR="00B826A9" w:rsidRPr="007A3D1E">
        <w:t xml:space="preserve"> oxymorphone</w:t>
      </w:r>
      <w:r w:rsidR="00B826A9">
        <w:t>)</w:t>
      </w:r>
      <w:r w:rsidR="007A3D1E">
        <w:t>,</w:t>
      </w:r>
      <w:r w:rsidR="0054134B">
        <w:t xml:space="preserve"> </w:t>
      </w:r>
      <w:r w:rsidRPr="008B6F70">
        <w:t xml:space="preserve">and </w:t>
      </w:r>
      <w:r>
        <w:t>phencyclidine</w:t>
      </w:r>
      <w:r w:rsidRPr="008B6F70">
        <w:t>.</w:t>
      </w:r>
    </w:p>
    <w:p w14:paraId="3369D22D" w14:textId="70091F88" w:rsidR="00AA1735" w:rsidRPr="00BA0CF1" w:rsidRDefault="00E32B27" w:rsidP="00762C66">
      <w:pPr>
        <w:pStyle w:val="ListBullet3"/>
      </w:pPr>
      <w:r w:rsidRPr="00B9353B">
        <w:rPr>
          <w:u w:val="single"/>
        </w:rPr>
        <w:t>If the site submits the minimum 6 BPTSs per quarter, this means that some BPTSs must contain more than one substance</w:t>
      </w:r>
      <w:r w:rsidRPr="00FD25BA">
        <w:t>.</w:t>
      </w:r>
      <w:r w:rsidR="00BE2702" w:rsidRPr="00FD25BA">
        <w:t xml:space="preserve"> </w:t>
      </w:r>
      <w:r w:rsidR="00B826A9" w:rsidRPr="00FD25BA">
        <w:t>Presently, no site only submits 6 BPTSs per quarter because of how BPTS suppliers formulate specimens.</w:t>
      </w:r>
    </w:p>
    <w:p w14:paraId="4D31A409" w14:textId="78DFBBC6" w:rsidR="00BA0CF1" w:rsidRDefault="00E32B27" w:rsidP="00762C66">
      <w:pPr>
        <w:pStyle w:val="ListBullet3"/>
      </w:pPr>
      <w:r w:rsidRPr="008B6F70">
        <w:t xml:space="preserve">2 BPTSs per quarter must be </w:t>
      </w:r>
      <w:r>
        <w:t xml:space="preserve">for </w:t>
      </w:r>
      <w:r w:rsidRPr="008B6F70">
        <w:t>marijuana</w:t>
      </w:r>
      <w:r>
        <w:t xml:space="preserve"> metabolite</w:t>
      </w:r>
      <w:r w:rsidR="00AE2EBA">
        <w:t>.</w:t>
      </w:r>
      <w:r>
        <w:t xml:space="preserve"> (10 CFR 26.168(b)(1))</w:t>
      </w:r>
    </w:p>
    <w:p w14:paraId="2EABD883" w14:textId="3DFBE799" w:rsidR="00E32B27" w:rsidRDefault="00E32B27" w:rsidP="00762C66">
      <w:pPr>
        <w:pStyle w:val="ListBullet3"/>
      </w:pPr>
      <w:r w:rsidRPr="008B6F70">
        <w:t xml:space="preserve">In </w:t>
      </w:r>
      <w:r>
        <w:t xml:space="preserve">a minimum of </w:t>
      </w:r>
      <w:r w:rsidRPr="008B6F70">
        <w:t>two quarters per year, replace the PCP sample with another cocaine sample</w:t>
      </w:r>
      <w:r w:rsidR="00142C40">
        <w:t>.</w:t>
      </w:r>
      <w:r w:rsidRPr="008B6F70">
        <w:t xml:space="preserve"> </w:t>
      </w:r>
      <w:r>
        <w:t>(10 CFR 26.168(b)(2))</w:t>
      </w:r>
    </w:p>
    <w:p w14:paraId="119DD9F5" w14:textId="2F64F876" w:rsidR="00E32B27" w:rsidRDefault="00E32B27" w:rsidP="00E61F15">
      <w:pPr>
        <w:pStyle w:val="ListBullet2"/>
      </w:pPr>
      <w:r w:rsidRPr="002C50DE">
        <w:t>False negative challenge</w:t>
      </w:r>
      <w:r w:rsidRPr="00FC56A9">
        <w:t xml:space="preserve"> (10</w:t>
      </w:r>
      <w:r>
        <w:t xml:space="preserve"> percent </w:t>
      </w:r>
      <w:r w:rsidRPr="00FC56A9">
        <w:t xml:space="preserve">of BPTSs per quarter, </w:t>
      </w:r>
      <w:r>
        <w:t xml:space="preserve">a </w:t>
      </w:r>
      <w:r w:rsidRPr="00FC56A9">
        <w:t>minimum of 1 BPTS).</w:t>
      </w:r>
      <w:r w:rsidR="0057322F">
        <w:t xml:space="preserve"> </w:t>
      </w:r>
      <w:r w:rsidRPr="00FC56A9">
        <w:t>This is a positive specimen</w:t>
      </w:r>
      <w:r w:rsidR="00B826A9" w:rsidRPr="00B826A9">
        <w:t xml:space="preserve"> </w:t>
      </w:r>
      <w:r w:rsidR="00B826A9">
        <w:t>that is</w:t>
      </w:r>
      <w:r w:rsidRPr="00FC56A9">
        <w:t xml:space="preserve"> formulated </w:t>
      </w:r>
      <w:r w:rsidR="00B826A9">
        <w:t xml:space="preserve">with a drug concentration </w:t>
      </w:r>
      <w:r w:rsidRPr="00FC56A9">
        <w:t>closer to the testing cutoff level.</w:t>
      </w:r>
      <w:r>
        <w:t xml:space="preserve"> (10 CFR 26.168(f))</w:t>
      </w:r>
    </w:p>
    <w:p w14:paraId="6FBF409A" w14:textId="20DC4368" w:rsidR="00E32B27" w:rsidRDefault="00E32B27" w:rsidP="00E61F15">
      <w:pPr>
        <w:pStyle w:val="ListBullet2"/>
      </w:pPr>
      <w:r w:rsidRPr="002C50DE">
        <w:t>Validity testing challenges</w:t>
      </w:r>
      <w:r w:rsidRPr="00FC56A9">
        <w:t xml:space="preserve"> (20</w:t>
      </w:r>
      <w:r>
        <w:t xml:space="preserve"> percent of </w:t>
      </w:r>
      <w:r w:rsidRPr="00FC56A9">
        <w:t xml:space="preserve">BPTSs per quarter, </w:t>
      </w:r>
      <w:r>
        <w:t xml:space="preserve">a </w:t>
      </w:r>
      <w:r w:rsidRPr="00FC56A9">
        <w:t>minimu</w:t>
      </w:r>
      <w:r>
        <w:t>m of 3 BPTSs = 1 adulterated, 1 </w:t>
      </w:r>
      <w:r w:rsidRPr="00FC56A9">
        <w:t xml:space="preserve">substituted, </w:t>
      </w:r>
      <w:r>
        <w:t>and 1 </w:t>
      </w:r>
      <w:r w:rsidRPr="00FC56A9">
        <w:t>dilute)</w:t>
      </w:r>
      <w:r>
        <w:t>. (10 CFR 26.168(e))</w:t>
      </w:r>
    </w:p>
    <w:p w14:paraId="215DFE6C" w14:textId="3DF27A3A" w:rsidR="00EA5358" w:rsidRDefault="00E32B27" w:rsidP="00E61F15">
      <w:pPr>
        <w:pStyle w:val="ListBullet2"/>
      </w:pPr>
      <w:r w:rsidRPr="002C50DE">
        <w:t xml:space="preserve">Negative test results </w:t>
      </w:r>
      <w:r>
        <w:t>(10 percent of BPTSs per quarter, must not contain a measurable amount of any drug or drug metabolites)</w:t>
      </w:r>
    </w:p>
    <w:p w14:paraId="33B8B7CA" w14:textId="40CB7672" w:rsidR="00BA0CF1" w:rsidRDefault="00E32B27" w:rsidP="00E61F15">
      <w:pPr>
        <w:pStyle w:val="BodyText"/>
      </w:pPr>
      <w:r>
        <w:t xml:space="preserve">The table on the next page provides an example BPTS submission program for a site for one calendar year. While variability </w:t>
      </w:r>
      <w:r w:rsidR="00B826A9">
        <w:t>among</w:t>
      </w:r>
      <w:r>
        <w:t xml:space="preserve"> sites will exist, what may be helpful to the inspector(s) is to evaluate the framework presented to ensure that the licensee is submitting the correct number and type of BPTS each quarter to meet the 10 CFR 26.168 requirements.</w:t>
      </w:r>
    </w:p>
    <w:p w14:paraId="365E23EA" w14:textId="20FD1B20" w:rsidR="00E32B27" w:rsidRPr="008B6F70" w:rsidRDefault="00E32B27" w:rsidP="00E61F15">
      <w:pPr>
        <w:pStyle w:val="BodyText"/>
      </w:pPr>
      <w:r>
        <w:t xml:space="preserve">The example is divided into four quarters of the calendar year (i.e., January–March; April–June; July–September, and October–December). For each quarter, the BPTSs are sequentially numbered from 01 to </w:t>
      </w:r>
      <w:r w:rsidR="00B826A9">
        <w:t>14</w:t>
      </w:r>
      <w:r>
        <w:t>.</w:t>
      </w:r>
    </w:p>
    <w:tbl>
      <w:tblPr>
        <w:tblW w:w="9475" w:type="dxa"/>
        <w:tblInd w:w="-35" w:type="dxa"/>
        <w:tblLayout w:type="fixed"/>
        <w:tblCellMar>
          <w:left w:w="0" w:type="dxa"/>
          <w:right w:w="0" w:type="dxa"/>
        </w:tblCellMar>
        <w:tblLook w:val="04A0" w:firstRow="1" w:lastRow="0" w:firstColumn="1" w:lastColumn="0" w:noHBand="0" w:noVBand="1"/>
      </w:tblPr>
      <w:tblGrid>
        <w:gridCol w:w="1915"/>
        <w:gridCol w:w="1890"/>
        <w:gridCol w:w="1890"/>
        <w:gridCol w:w="1890"/>
        <w:gridCol w:w="1890"/>
      </w:tblGrid>
      <w:tr w:rsidR="00E32B27" w:rsidRPr="002C50DE" w14:paraId="34D344F2" w14:textId="77777777" w:rsidTr="004F31B7">
        <w:trPr>
          <w:trHeight w:val="277"/>
        </w:trPr>
        <w:tc>
          <w:tcPr>
            <w:tcW w:w="1915"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29" w:type="dxa"/>
              <w:bottom w:w="0" w:type="dxa"/>
              <w:right w:w="29" w:type="dxa"/>
            </w:tcMar>
            <w:vAlign w:val="center"/>
            <w:hideMark/>
          </w:tcPr>
          <w:p w14:paraId="5494A78A" w14:textId="77777777" w:rsidR="00E32B27" w:rsidRPr="002C50DE" w:rsidRDefault="00E32B27" w:rsidP="00776D49">
            <w:pPr>
              <w:pStyle w:val="ListParagraph"/>
              <w:pageBreakBefore/>
              <w:ind w:left="0"/>
              <w:jc w:val="center"/>
              <w:rPr>
                <w:bCs/>
                <w:sz w:val="18"/>
                <w:szCs w:val="18"/>
              </w:rPr>
            </w:pPr>
            <w:r w:rsidRPr="002C50DE">
              <w:rPr>
                <w:bCs/>
                <w:sz w:val="18"/>
                <w:szCs w:val="18"/>
              </w:rPr>
              <w:lastRenderedPageBreak/>
              <w:t>BPTS Formulation Requirements</w:t>
            </w:r>
          </w:p>
        </w:tc>
        <w:tc>
          <w:tcPr>
            <w:tcW w:w="7560" w:type="dxa"/>
            <w:gridSpan w:val="4"/>
            <w:tcBorders>
              <w:top w:val="single" w:sz="8" w:space="0" w:color="auto"/>
              <w:left w:val="nil"/>
              <w:bottom w:val="single" w:sz="8" w:space="0" w:color="auto"/>
              <w:right w:val="single" w:sz="8" w:space="0" w:color="auto"/>
            </w:tcBorders>
            <w:shd w:val="clear" w:color="auto" w:fill="D9D9D9" w:themeFill="background1" w:themeFillShade="D9"/>
            <w:tcMar>
              <w:top w:w="0" w:type="dxa"/>
              <w:left w:w="29" w:type="dxa"/>
              <w:bottom w:w="0" w:type="dxa"/>
              <w:right w:w="29" w:type="dxa"/>
            </w:tcMar>
            <w:vAlign w:val="center"/>
            <w:hideMark/>
          </w:tcPr>
          <w:p w14:paraId="65EC49AC" w14:textId="77777777" w:rsidR="00E32B27" w:rsidRPr="002C50DE" w:rsidRDefault="00E32B27" w:rsidP="00776D49">
            <w:pPr>
              <w:pStyle w:val="ListParagraph"/>
              <w:ind w:left="0"/>
              <w:jc w:val="center"/>
              <w:rPr>
                <w:bCs/>
                <w:sz w:val="18"/>
                <w:szCs w:val="18"/>
              </w:rPr>
            </w:pPr>
            <w:r w:rsidRPr="002C50DE">
              <w:rPr>
                <w:bCs/>
                <w:sz w:val="18"/>
                <w:szCs w:val="18"/>
              </w:rPr>
              <w:t>BPTS submissions for a site that tests 1,000 or fewer specimens per quarter</w:t>
            </w:r>
          </w:p>
        </w:tc>
      </w:tr>
      <w:tr w:rsidR="00E32B27" w14:paraId="06C19BC9" w14:textId="77777777" w:rsidTr="004F31B7">
        <w:trPr>
          <w:trHeight w:val="313"/>
        </w:trPr>
        <w:tc>
          <w:tcPr>
            <w:tcW w:w="1915" w:type="dxa"/>
            <w:vMerge/>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2808BC40" w14:textId="77777777" w:rsidR="00E32B27" w:rsidRDefault="00E32B27">
            <w:pPr>
              <w:rPr>
                <w:sz w:val="18"/>
                <w:szCs w:val="18"/>
              </w:rPr>
            </w:pPr>
          </w:p>
        </w:tc>
        <w:tc>
          <w:tcPr>
            <w:tcW w:w="189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29" w:type="dxa"/>
              <w:bottom w:w="0" w:type="dxa"/>
              <w:right w:w="29" w:type="dxa"/>
            </w:tcMar>
            <w:vAlign w:val="center"/>
            <w:hideMark/>
          </w:tcPr>
          <w:p w14:paraId="722AAFE6" w14:textId="4EF884C9" w:rsidR="00E32B27" w:rsidRDefault="00E32B27" w:rsidP="005B44D2">
            <w:pPr>
              <w:pStyle w:val="ListParagraph"/>
              <w:ind w:left="0"/>
              <w:jc w:val="center"/>
              <w:rPr>
                <w:sz w:val="18"/>
                <w:szCs w:val="18"/>
              </w:rPr>
            </w:pPr>
            <w:r>
              <w:rPr>
                <w:sz w:val="18"/>
                <w:szCs w:val="18"/>
              </w:rPr>
              <w:t>Quarter</w:t>
            </w:r>
            <w:r w:rsidR="005B44D2">
              <w:rPr>
                <w:sz w:val="18"/>
                <w:szCs w:val="18"/>
              </w:rPr>
              <w:t xml:space="preserve"> (Q)</w:t>
            </w:r>
            <w:r>
              <w:rPr>
                <w:sz w:val="18"/>
                <w:szCs w:val="18"/>
              </w:rPr>
              <w:t>1</w:t>
            </w:r>
          </w:p>
          <w:p w14:paraId="6AAB03C9" w14:textId="77777777" w:rsidR="00E32B27" w:rsidRDefault="00E32B27" w:rsidP="005B44D2">
            <w:pPr>
              <w:pStyle w:val="ListParagraph"/>
              <w:ind w:left="0"/>
              <w:jc w:val="center"/>
              <w:rPr>
                <w:sz w:val="18"/>
                <w:szCs w:val="18"/>
              </w:rPr>
            </w:pPr>
            <w:r>
              <w:rPr>
                <w:sz w:val="18"/>
                <w:szCs w:val="18"/>
              </w:rPr>
              <w:t>(Jan - Mar)</w:t>
            </w:r>
          </w:p>
        </w:tc>
        <w:tc>
          <w:tcPr>
            <w:tcW w:w="189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29" w:type="dxa"/>
              <w:bottom w:w="0" w:type="dxa"/>
              <w:right w:w="29" w:type="dxa"/>
            </w:tcMar>
            <w:vAlign w:val="center"/>
            <w:hideMark/>
          </w:tcPr>
          <w:p w14:paraId="3DBD3253" w14:textId="2A381545" w:rsidR="00E32B27" w:rsidRDefault="00E32B27">
            <w:pPr>
              <w:pStyle w:val="ListParagraph"/>
              <w:ind w:left="0"/>
              <w:jc w:val="center"/>
              <w:rPr>
                <w:sz w:val="18"/>
                <w:szCs w:val="18"/>
              </w:rPr>
            </w:pPr>
            <w:r>
              <w:rPr>
                <w:sz w:val="18"/>
                <w:szCs w:val="18"/>
              </w:rPr>
              <w:t xml:space="preserve">Q2 </w:t>
            </w:r>
          </w:p>
          <w:p w14:paraId="1E40811B" w14:textId="77777777" w:rsidR="00E32B27" w:rsidRDefault="00E32B27" w:rsidP="003E3624">
            <w:pPr>
              <w:pStyle w:val="ListParagraph"/>
              <w:ind w:left="0"/>
              <w:jc w:val="center"/>
              <w:rPr>
                <w:sz w:val="18"/>
                <w:szCs w:val="18"/>
              </w:rPr>
            </w:pPr>
            <w:r>
              <w:rPr>
                <w:sz w:val="18"/>
                <w:szCs w:val="18"/>
              </w:rPr>
              <w:t>(Apr- Jun)</w:t>
            </w:r>
          </w:p>
        </w:tc>
        <w:tc>
          <w:tcPr>
            <w:tcW w:w="189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29" w:type="dxa"/>
              <w:bottom w:w="0" w:type="dxa"/>
              <w:right w:w="29" w:type="dxa"/>
            </w:tcMar>
            <w:vAlign w:val="center"/>
            <w:hideMark/>
          </w:tcPr>
          <w:p w14:paraId="2BA5B251" w14:textId="43AC65F3" w:rsidR="00E32B27" w:rsidRDefault="00E32B27">
            <w:pPr>
              <w:pStyle w:val="ListParagraph"/>
              <w:ind w:left="0"/>
              <w:jc w:val="center"/>
              <w:rPr>
                <w:sz w:val="18"/>
                <w:szCs w:val="18"/>
              </w:rPr>
            </w:pPr>
            <w:r>
              <w:rPr>
                <w:sz w:val="18"/>
                <w:szCs w:val="18"/>
              </w:rPr>
              <w:t xml:space="preserve">Q3 </w:t>
            </w:r>
          </w:p>
          <w:p w14:paraId="0EB6882C" w14:textId="77777777" w:rsidR="00E32B27" w:rsidRDefault="00E32B27" w:rsidP="003E3624">
            <w:pPr>
              <w:pStyle w:val="ListParagraph"/>
              <w:ind w:left="0"/>
              <w:jc w:val="center"/>
              <w:rPr>
                <w:sz w:val="18"/>
                <w:szCs w:val="18"/>
              </w:rPr>
            </w:pPr>
            <w:r>
              <w:rPr>
                <w:sz w:val="18"/>
                <w:szCs w:val="18"/>
              </w:rPr>
              <w:t>(Jul - Sept)</w:t>
            </w:r>
          </w:p>
        </w:tc>
        <w:tc>
          <w:tcPr>
            <w:tcW w:w="189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29" w:type="dxa"/>
              <w:bottom w:w="0" w:type="dxa"/>
              <w:right w:w="29" w:type="dxa"/>
            </w:tcMar>
            <w:vAlign w:val="center"/>
            <w:hideMark/>
          </w:tcPr>
          <w:p w14:paraId="0B92C30C" w14:textId="59CE9EA0" w:rsidR="00E32B27" w:rsidRDefault="00E32B27">
            <w:pPr>
              <w:pStyle w:val="ListParagraph"/>
              <w:ind w:left="0"/>
              <w:jc w:val="center"/>
              <w:rPr>
                <w:sz w:val="18"/>
                <w:szCs w:val="18"/>
              </w:rPr>
            </w:pPr>
            <w:r>
              <w:rPr>
                <w:sz w:val="18"/>
                <w:szCs w:val="18"/>
              </w:rPr>
              <w:t xml:space="preserve">Q4 </w:t>
            </w:r>
          </w:p>
          <w:p w14:paraId="18516CA4" w14:textId="77777777" w:rsidR="00E32B27" w:rsidRDefault="00E32B27" w:rsidP="003E3624">
            <w:pPr>
              <w:pStyle w:val="ListParagraph"/>
              <w:ind w:left="0"/>
              <w:jc w:val="center"/>
              <w:rPr>
                <w:sz w:val="18"/>
                <w:szCs w:val="18"/>
              </w:rPr>
            </w:pPr>
            <w:r>
              <w:rPr>
                <w:sz w:val="18"/>
                <w:szCs w:val="18"/>
              </w:rPr>
              <w:t>(Oct - Dec)</w:t>
            </w:r>
          </w:p>
        </w:tc>
      </w:tr>
      <w:tr w:rsidR="00E32B27" w14:paraId="27657EF9" w14:textId="77777777" w:rsidTr="004F31B7">
        <w:trPr>
          <w:trHeight w:val="2122"/>
        </w:trPr>
        <w:tc>
          <w:tcPr>
            <w:tcW w:w="1915" w:type="dxa"/>
            <w:tcBorders>
              <w:top w:val="nil"/>
              <w:left w:val="single" w:sz="8" w:space="0" w:color="auto"/>
              <w:bottom w:val="single" w:sz="8" w:space="0" w:color="auto"/>
              <w:right w:val="single" w:sz="8" w:space="0" w:color="auto"/>
            </w:tcBorders>
            <w:tcMar>
              <w:top w:w="0" w:type="dxa"/>
              <w:left w:w="29" w:type="dxa"/>
              <w:bottom w:w="0" w:type="dxa"/>
              <w:right w:w="29" w:type="dxa"/>
            </w:tcMar>
          </w:tcPr>
          <w:p w14:paraId="4C821714" w14:textId="77777777" w:rsidR="00E32B27" w:rsidRPr="002C50DE" w:rsidRDefault="00E32B27" w:rsidP="0075100D">
            <w:pPr>
              <w:pStyle w:val="ListParagraph"/>
              <w:ind w:left="0"/>
              <w:rPr>
                <w:bCs/>
                <w:sz w:val="18"/>
                <w:szCs w:val="18"/>
              </w:rPr>
            </w:pPr>
            <w:r w:rsidRPr="002C50DE">
              <w:rPr>
                <w:bCs/>
                <w:sz w:val="18"/>
                <w:szCs w:val="18"/>
              </w:rPr>
              <w:t>Positive BPTSs</w:t>
            </w:r>
          </w:p>
          <w:p w14:paraId="0712DA59" w14:textId="35FD772E" w:rsidR="00B826A9" w:rsidRDefault="00826A8D" w:rsidP="00B826A9">
            <w:pPr>
              <w:pStyle w:val="ListParagraph"/>
              <w:ind w:left="0"/>
              <w:rPr>
                <w:sz w:val="18"/>
                <w:szCs w:val="18"/>
              </w:rPr>
            </w:pPr>
            <w:r>
              <w:rPr>
                <w:sz w:val="18"/>
                <w:szCs w:val="18"/>
              </w:rPr>
              <w:t xml:space="preserve">- </w:t>
            </w:r>
            <w:r w:rsidR="00B826A9">
              <w:rPr>
                <w:sz w:val="18"/>
                <w:szCs w:val="18"/>
              </w:rPr>
              <w:t>All drugs in panel</w:t>
            </w:r>
          </w:p>
          <w:p w14:paraId="794F4C70" w14:textId="3DAB4430" w:rsidR="00B826A9" w:rsidRPr="002C50DE" w:rsidRDefault="00B826A9" w:rsidP="00B826A9">
            <w:pPr>
              <w:pStyle w:val="ListParagraph"/>
              <w:ind w:left="0"/>
              <w:rPr>
                <w:sz w:val="18"/>
                <w:szCs w:val="18"/>
              </w:rPr>
            </w:pPr>
            <w:r>
              <w:rPr>
                <w:sz w:val="18"/>
                <w:szCs w:val="18"/>
              </w:rPr>
              <w:t xml:space="preserve"> (1 time/quarter)</w:t>
            </w:r>
          </w:p>
          <w:p w14:paraId="096DA86F" w14:textId="72346928" w:rsidR="00826A8D" w:rsidRPr="002C50DE" w:rsidRDefault="00826A8D" w:rsidP="00B826A9">
            <w:pPr>
              <w:pStyle w:val="ListParagraph"/>
              <w:ind w:left="0"/>
              <w:rPr>
                <w:sz w:val="18"/>
                <w:szCs w:val="18"/>
              </w:rPr>
            </w:pPr>
          </w:p>
          <w:p w14:paraId="13411DCA" w14:textId="77777777" w:rsidR="00E32B27" w:rsidRDefault="00E32B27" w:rsidP="0064623F">
            <w:pPr>
              <w:pStyle w:val="ListParagraph"/>
              <w:ind w:left="0"/>
              <w:rPr>
                <w:sz w:val="18"/>
                <w:szCs w:val="18"/>
              </w:rPr>
            </w:pPr>
          </w:p>
          <w:p w14:paraId="44208EE5" w14:textId="37FA1B57" w:rsidR="00E32B27" w:rsidRDefault="00E32B27" w:rsidP="0064623F">
            <w:pPr>
              <w:pStyle w:val="ListParagraph"/>
              <w:ind w:left="86" w:hanging="86"/>
              <w:rPr>
                <w:sz w:val="18"/>
                <w:szCs w:val="18"/>
              </w:rPr>
            </w:pPr>
            <w:r>
              <w:rPr>
                <w:sz w:val="18"/>
                <w:szCs w:val="18"/>
              </w:rPr>
              <w:t>- 2 Marijuana/quarter</w:t>
            </w:r>
          </w:p>
          <w:p w14:paraId="18C7F93A" w14:textId="77777777" w:rsidR="00826A8D" w:rsidRPr="008B6F70" w:rsidRDefault="00826A8D" w:rsidP="0064623F">
            <w:pPr>
              <w:pStyle w:val="ListParagraph"/>
              <w:ind w:left="86" w:hanging="86"/>
              <w:rPr>
                <w:sz w:val="18"/>
                <w:szCs w:val="18"/>
              </w:rPr>
            </w:pPr>
          </w:p>
          <w:p w14:paraId="3016D018" w14:textId="4CEEA5EB" w:rsidR="00E32B27" w:rsidRDefault="00E32B27" w:rsidP="0064623F">
            <w:pPr>
              <w:pStyle w:val="ListParagraph"/>
              <w:ind w:left="86" w:hanging="90"/>
              <w:rPr>
                <w:sz w:val="18"/>
                <w:szCs w:val="18"/>
              </w:rPr>
            </w:pPr>
            <w:r>
              <w:rPr>
                <w:sz w:val="18"/>
                <w:szCs w:val="18"/>
              </w:rPr>
              <w:t>- Replace PCP with Cocaine in 2 quarters</w:t>
            </w:r>
          </w:p>
        </w:tc>
        <w:tc>
          <w:tcPr>
            <w:tcW w:w="1890" w:type="dxa"/>
            <w:tcBorders>
              <w:top w:val="nil"/>
              <w:left w:val="nil"/>
              <w:bottom w:val="single" w:sz="8" w:space="0" w:color="auto"/>
              <w:right w:val="single" w:sz="8" w:space="0" w:color="auto"/>
            </w:tcBorders>
            <w:tcMar>
              <w:top w:w="0" w:type="dxa"/>
              <w:left w:w="29" w:type="dxa"/>
              <w:bottom w:w="0" w:type="dxa"/>
              <w:right w:w="29" w:type="dxa"/>
            </w:tcMar>
            <w:hideMark/>
          </w:tcPr>
          <w:p w14:paraId="7639E795" w14:textId="4F9C8E6C" w:rsidR="00E32B27" w:rsidRDefault="00E32B27" w:rsidP="0064623F">
            <w:pPr>
              <w:pStyle w:val="ListParagraph"/>
              <w:ind w:left="0"/>
              <w:rPr>
                <w:sz w:val="18"/>
                <w:szCs w:val="18"/>
              </w:rPr>
            </w:pPr>
            <w:r>
              <w:rPr>
                <w:sz w:val="18"/>
                <w:szCs w:val="18"/>
              </w:rPr>
              <w:t>01:</w:t>
            </w:r>
            <w:r w:rsidR="0057322F">
              <w:rPr>
                <w:sz w:val="18"/>
                <w:szCs w:val="18"/>
              </w:rPr>
              <w:t xml:space="preserve"> </w:t>
            </w:r>
            <w:r>
              <w:rPr>
                <w:sz w:val="18"/>
                <w:szCs w:val="18"/>
              </w:rPr>
              <w:t>Marijuana</w:t>
            </w:r>
          </w:p>
          <w:p w14:paraId="2676282E" w14:textId="4410B0FB" w:rsidR="00E32B27" w:rsidRPr="00D76D4F" w:rsidRDefault="00E32B27" w:rsidP="0064623F">
            <w:pPr>
              <w:pStyle w:val="ListParagraph"/>
              <w:ind w:left="0"/>
              <w:rPr>
                <w:sz w:val="18"/>
                <w:szCs w:val="18"/>
              </w:rPr>
            </w:pPr>
            <w:r>
              <w:rPr>
                <w:sz w:val="18"/>
                <w:szCs w:val="18"/>
              </w:rPr>
              <w:t>02:</w:t>
            </w:r>
            <w:r w:rsidR="0057322F">
              <w:rPr>
                <w:sz w:val="18"/>
                <w:szCs w:val="18"/>
              </w:rPr>
              <w:t xml:space="preserve"> </w:t>
            </w:r>
            <w:r>
              <w:rPr>
                <w:sz w:val="18"/>
                <w:szCs w:val="18"/>
              </w:rPr>
              <w:t>Marijuana</w:t>
            </w:r>
          </w:p>
          <w:p w14:paraId="484AE85E" w14:textId="6724BF2D" w:rsidR="00282493" w:rsidRDefault="00E32B27" w:rsidP="00282493">
            <w:pPr>
              <w:pStyle w:val="ListParagraph"/>
              <w:ind w:left="0"/>
              <w:rPr>
                <w:sz w:val="18"/>
                <w:szCs w:val="18"/>
              </w:rPr>
            </w:pPr>
            <w:r>
              <w:rPr>
                <w:sz w:val="18"/>
                <w:szCs w:val="18"/>
              </w:rPr>
              <w:t>03:</w:t>
            </w:r>
            <w:r w:rsidR="0057322F">
              <w:rPr>
                <w:sz w:val="18"/>
                <w:szCs w:val="18"/>
              </w:rPr>
              <w:t xml:space="preserve"> </w:t>
            </w:r>
            <w:r w:rsidRPr="004F31B7">
              <w:rPr>
                <w:sz w:val="18"/>
                <w:szCs w:val="18"/>
              </w:rPr>
              <w:t>AMP</w:t>
            </w:r>
            <w:r w:rsidR="00F678EB" w:rsidRPr="004F31B7">
              <w:rPr>
                <w:sz w:val="18"/>
                <w:szCs w:val="18"/>
              </w:rPr>
              <w:t>/</w:t>
            </w:r>
            <w:r w:rsidR="00282493" w:rsidRPr="004F31B7">
              <w:rPr>
                <w:sz w:val="18"/>
                <w:szCs w:val="18"/>
              </w:rPr>
              <w:t xml:space="preserve"> MAMP</w:t>
            </w:r>
          </w:p>
          <w:p w14:paraId="7CC14326" w14:textId="0E3C55AA" w:rsidR="00282493" w:rsidRPr="009741A5" w:rsidRDefault="00282493" w:rsidP="00282493">
            <w:pPr>
              <w:pStyle w:val="ListParagraph"/>
              <w:ind w:left="0"/>
              <w:rPr>
                <w:sz w:val="18"/>
                <w:szCs w:val="18"/>
              </w:rPr>
            </w:pPr>
            <w:r w:rsidRPr="009741A5">
              <w:rPr>
                <w:sz w:val="18"/>
                <w:szCs w:val="18"/>
              </w:rPr>
              <w:t>04:</w:t>
            </w:r>
            <w:r w:rsidR="0057322F">
              <w:rPr>
                <w:sz w:val="18"/>
                <w:szCs w:val="18"/>
              </w:rPr>
              <w:t xml:space="preserve"> </w:t>
            </w:r>
            <w:r w:rsidRPr="009741A5">
              <w:rPr>
                <w:sz w:val="18"/>
                <w:szCs w:val="18"/>
              </w:rPr>
              <w:t>MDMA, MDA</w:t>
            </w:r>
          </w:p>
          <w:p w14:paraId="23E0F724" w14:textId="3BAF0F6F" w:rsidR="00E32B27" w:rsidRDefault="00E32B27" w:rsidP="0064623F">
            <w:pPr>
              <w:pStyle w:val="ListParagraph"/>
              <w:ind w:left="0"/>
              <w:rPr>
                <w:sz w:val="18"/>
                <w:szCs w:val="18"/>
              </w:rPr>
            </w:pPr>
            <w:r>
              <w:rPr>
                <w:sz w:val="18"/>
                <w:szCs w:val="18"/>
              </w:rPr>
              <w:t>0</w:t>
            </w:r>
            <w:r w:rsidR="00282493">
              <w:rPr>
                <w:sz w:val="18"/>
                <w:szCs w:val="18"/>
              </w:rPr>
              <w:t>5</w:t>
            </w:r>
            <w:r>
              <w:rPr>
                <w:sz w:val="18"/>
                <w:szCs w:val="18"/>
              </w:rPr>
              <w:t>:</w:t>
            </w:r>
            <w:r w:rsidR="0057322F">
              <w:rPr>
                <w:sz w:val="18"/>
                <w:szCs w:val="18"/>
              </w:rPr>
              <w:t xml:space="preserve"> </w:t>
            </w:r>
            <w:r>
              <w:rPr>
                <w:sz w:val="18"/>
                <w:szCs w:val="18"/>
              </w:rPr>
              <w:t>COD, MOR, 6-AM</w:t>
            </w:r>
          </w:p>
          <w:p w14:paraId="6C62AB7C" w14:textId="45EFE366" w:rsidR="004C73BE" w:rsidRPr="009741A5" w:rsidRDefault="004C73BE" w:rsidP="0064623F">
            <w:pPr>
              <w:pStyle w:val="ListParagraph"/>
              <w:ind w:left="0"/>
              <w:rPr>
                <w:sz w:val="18"/>
                <w:szCs w:val="18"/>
              </w:rPr>
            </w:pPr>
            <w:r w:rsidRPr="009741A5">
              <w:rPr>
                <w:sz w:val="18"/>
                <w:szCs w:val="18"/>
              </w:rPr>
              <w:t>06:</w:t>
            </w:r>
            <w:r w:rsidR="0057322F">
              <w:rPr>
                <w:sz w:val="18"/>
                <w:szCs w:val="18"/>
              </w:rPr>
              <w:t xml:space="preserve"> </w:t>
            </w:r>
            <w:r w:rsidRPr="009741A5">
              <w:rPr>
                <w:sz w:val="18"/>
                <w:szCs w:val="18"/>
              </w:rPr>
              <w:t>HYC, HYM</w:t>
            </w:r>
          </w:p>
          <w:p w14:paraId="76BF49D8" w14:textId="1EF3A43C" w:rsidR="004C73BE" w:rsidRPr="009741A5" w:rsidRDefault="004C73BE" w:rsidP="0064623F">
            <w:pPr>
              <w:pStyle w:val="ListParagraph"/>
              <w:ind w:left="0"/>
              <w:rPr>
                <w:sz w:val="18"/>
                <w:szCs w:val="18"/>
              </w:rPr>
            </w:pPr>
            <w:r w:rsidRPr="009741A5">
              <w:rPr>
                <w:sz w:val="18"/>
                <w:szCs w:val="18"/>
              </w:rPr>
              <w:t>07:</w:t>
            </w:r>
            <w:r w:rsidR="0057322F">
              <w:rPr>
                <w:sz w:val="18"/>
                <w:szCs w:val="18"/>
              </w:rPr>
              <w:t xml:space="preserve"> </w:t>
            </w:r>
            <w:r w:rsidRPr="009741A5">
              <w:rPr>
                <w:sz w:val="18"/>
                <w:szCs w:val="18"/>
              </w:rPr>
              <w:t>OXYC, OYXM</w:t>
            </w:r>
          </w:p>
          <w:p w14:paraId="0875E564" w14:textId="03F06605" w:rsidR="00E32B27" w:rsidRDefault="00E32B27" w:rsidP="0064623F">
            <w:pPr>
              <w:pStyle w:val="ListParagraph"/>
              <w:ind w:left="0"/>
              <w:rPr>
                <w:sz w:val="18"/>
                <w:szCs w:val="18"/>
              </w:rPr>
            </w:pPr>
            <w:r>
              <w:rPr>
                <w:sz w:val="18"/>
                <w:szCs w:val="18"/>
              </w:rPr>
              <w:t>0</w:t>
            </w:r>
            <w:r w:rsidR="002B5913">
              <w:rPr>
                <w:sz w:val="18"/>
                <w:szCs w:val="18"/>
              </w:rPr>
              <w:t>8</w:t>
            </w:r>
            <w:r>
              <w:rPr>
                <w:sz w:val="18"/>
                <w:szCs w:val="18"/>
              </w:rPr>
              <w:t>:</w:t>
            </w:r>
            <w:r w:rsidR="0057322F">
              <w:rPr>
                <w:sz w:val="18"/>
                <w:szCs w:val="18"/>
              </w:rPr>
              <w:t xml:space="preserve"> </w:t>
            </w:r>
            <w:r>
              <w:rPr>
                <w:sz w:val="18"/>
                <w:szCs w:val="18"/>
              </w:rPr>
              <w:t>Cocaine</w:t>
            </w:r>
          </w:p>
          <w:p w14:paraId="2DEDE17B" w14:textId="38868796" w:rsidR="00E32B27" w:rsidRDefault="00E32B27" w:rsidP="0064623F">
            <w:pPr>
              <w:pStyle w:val="ListParagraph"/>
              <w:ind w:left="0"/>
              <w:rPr>
                <w:sz w:val="18"/>
                <w:szCs w:val="18"/>
              </w:rPr>
            </w:pPr>
            <w:r>
              <w:rPr>
                <w:sz w:val="18"/>
                <w:szCs w:val="18"/>
              </w:rPr>
              <w:t>0</w:t>
            </w:r>
            <w:r w:rsidR="002B5913">
              <w:rPr>
                <w:sz w:val="18"/>
                <w:szCs w:val="18"/>
              </w:rPr>
              <w:t>9</w:t>
            </w:r>
            <w:r>
              <w:rPr>
                <w:sz w:val="18"/>
                <w:szCs w:val="18"/>
              </w:rPr>
              <w:t>:</w:t>
            </w:r>
            <w:r w:rsidR="0057322F">
              <w:rPr>
                <w:sz w:val="18"/>
                <w:szCs w:val="18"/>
              </w:rPr>
              <w:t xml:space="preserve"> </w:t>
            </w:r>
            <w:r>
              <w:rPr>
                <w:sz w:val="18"/>
                <w:szCs w:val="18"/>
              </w:rPr>
              <w:t>PCP</w:t>
            </w:r>
          </w:p>
        </w:tc>
        <w:tc>
          <w:tcPr>
            <w:tcW w:w="1890" w:type="dxa"/>
            <w:tcBorders>
              <w:top w:val="nil"/>
              <w:left w:val="nil"/>
              <w:bottom w:val="single" w:sz="8" w:space="0" w:color="auto"/>
              <w:right w:val="single" w:sz="8" w:space="0" w:color="auto"/>
            </w:tcBorders>
            <w:tcMar>
              <w:top w:w="0" w:type="dxa"/>
              <w:left w:w="29" w:type="dxa"/>
              <w:bottom w:w="0" w:type="dxa"/>
              <w:right w:w="29" w:type="dxa"/>
            </w:tcMar>
            <w:hideMark/>
          </w:tcPr>
          <w:p w14:paraId="19EFEF59" w14:textId="1C0C610F" w:rsidR="00E32B27" w:rsidRPr="008B6F70" w:rsidRDefault="00E32B27" w:rsidP="0064623F">
            <w:pPr>
              <w:pStyle w:val="ListParagraph"/>
              <w:ind w:left="0"/>
              <w:rPr>
                <w:sz w:val="18"/>
                <w:szCs w:val="18"/>
              </w:rPr>
            </w:pPr>
            <w:r w:rsidRPr="008B6F70">
              <w:rPr>
                <w:sz w:val="18"/>
                <w:szCs w:val="18"/>
              </w:rPr>
              <w:t>01:</w:t>
            </w:r>
            <w:r w:rsidR="0057322F">
              <w:rPr>
                <w:sz w:val="18"/>
                <w:szCs w:val="18"/>
              </w:rPr>
              <w:t xml:space="preserve"> </w:t>
            </w:r>
            <w:r w:rsidRPr="008B6F70">
              <w:rPr>
                <w:sz w:val="18"/>
                <w:szCs w:val="18"/>
              </w:rPr>
              <w:t>Marijuana</w:t>
            </w:r>
          </w:p>
          <w:p w14:paraId="24BDDDA2" w14:textId="21F42E94" w:rsidR="00E32B27" w:rsidRPr="008B6F70" w:rsidRDefault="00E32B27" w:rsidP="0064623F">
            <w:pPr>
              <w:pStyle w:val="ListParagraph"/>
              <w:ind w:left="0"/>
              <w:rPr>
                <w:sz w:val="18"/>
                <w:szCs w:val="18"/>
              </w:rPr>
            </w:pPr>
            <w:r w:rsidRPr="008B6F70">
              <w:rPr>
                <w:sz w:val="18"/>
                <w:szCs w:val="18"/>
              </w:rPr>
              <w:t>02:</w:t>
            </w:r>
            <w:r w:rsidR="0057322F">
              <w:rPr>
                <w:sz w:val="18"/>
                <w:szCs w:val="18"/>
              </w:rPr>
              <w:t xml:space="preserve"> </w:t>
            </w:r>
            <w:r w:rsidRPr="008B6F70">
              <w:rPr>
                <w:sz w:val="18"/>
                <w:szCs w:val="18"/>
              </w:rPr>
              <w:t>Marijuana</w:t>
            </w:r>
          </w:p>
          <w:p w14:paraId="22EC6173" w14:textId="2FABAB19" w:rsidR="00E32B27" w:rsidRDefault="00E32B27" w:rsidP="0064623F">
            <w:pPr>
              <w:pStyle w:val="ListParagraph"/>
              <w:ind w:left="0"/>
              <w:rPr>
                <w:sz w:val="18"/>
                <w:szCs w:val="18"/>
              </w:rPr>
            </w:pPr>
            <w:r w:rsidRPr="008B6F70">
              <w:rPr>
                <w:sz w:val="18"/>
                <w:szCs w:val="18"/>
              </w:rPr>
              <w:t>03:</w:t>
            </w:r>
            <w:r w:rsidR="0057322F">
              <w:rPr>
                <w:sz w:val="18"/>
                <w:szCs w:val="18"/>
              </w:rPr>
              <w:t xml:space="preserve"> </w:t>
            </w:r>
            <w:r w:rsidRPr="008B6F70">
              <w:rPr>
                <w:sz w:val="18"/>
                <w:szCs w:val="18"/>
              </w:rPr>
              <w:t>AMP, MAMP</w:t>
            </w:r>
          </w:p>
          <w:p w14:paraId="586F9819" w14:textId="67CFB4EC" w:rsidR="00282493" w:rsidRPr="009741A5" w:rsidRDefault="00282493" w:rsidP="00282493">
            <w:pPr>
              <w:pStyle w:val="ListParagraph"/>
              <w:ind w:left="0"/>
              <w:rPr>
                <w:sz w:val="18"/>
                <w:szCs w:val="18"/>
              </w:rPr>
            </w:pPr>
            <w:r w:rsidRPr="009741A5">
              <w:rPr>
                <w:sz w:val="18"/>
                <w:szCs w:val="18"/>
              </w:rPr>
              <w:t>04:</w:t>
            </w:r>
            <w:r w:rsidR="0057322F">
              <w:rPr>
                <w:sz w:val="18"/>
                <w:szCs w:val="18"/>
              </w:rPr>
              <w:t xml:space="preserve"> </w:t>
            </w:r>
            <w:r w:rsidRPr="009741A5">
              <w:rPr>
                <w:sz w:val="18"/>
                <w:szCs w:val="18"/>
              </w:rPr>
              <w:t>MDMA, MDA</w:t>
            </w:r>
          </w:p>
          <w:p w14:paraId="61634B32" w14:textId="4BF009A8" w:rsidR="00E32B27" w:rsidRDefault="00E32B27" w:rsidP="0064623F">
            <w:pPr>
              <w:pStyle w:val="ListParagraph"/>
              <w:ind w:left="0"/>
              <w:rPr>
                <w:sz w:val="18"/>
                <w:szCs w:val="18"/>
              </w:rPr>
            </w:pPr>
            <w:r w:rsidRPr="008B6F70">
              <w:rPr>
                <w:sz w:val="18"/>
                <w:szCs w:val="18"/>
              </w:rPr>
              <w:t>0</w:t>
            </w:r>
            <w:r w:rsidR="00282493">
              <w:rPr>
                <w:sz w:val="18"/>
                <w:szCs w:val="18"/>
              </w:rPr>
              <w:t>5</w:t>
            </w:r>
            <w:r w:rsidRPr="008B6F70">
              <w:rPr>
                <w:sz w:val="18"/>
                <w:szCs w:val="18"/>
              </w:rPr>
              <w:t xml:space="preserve">: </w:t>
            </w:r>
            <w:r w:rsidR="00282493">
              <w:rPr>
                <w:sz w:val="18"/>
                <w:szCs w:val="18"/>
              </w:rPr>
              <w:t>COD</w:t>
            </w:r>
            <w:r w:rsidR="002B5913">
              <w:rPr>
                <w:sz w:val="18"/>
                <w:szCs w:val="18"/>
              </w:rPr>
              <w:t>,</w:t>
            </w:r>
            <w:r w:rsidR="003E3624">
              <w:rPr>
                <w:sz w:val="18"/>
                <w:szCs w:val="18"/>
              </w:rPr>
              <w:t xml:space="preserve"> </w:t>
            </w:r>
            <w:r w:rsidRPr="004F31B7">
              <w:rPr>
                <w:sz w:val="18"/>
                <w:szCs w:val="18"/>
              </w:rPr>
              <w:t>MOR, 6-AM</w:t>
            </w:r>
          </w:p>
          <w:p w14:paraId="34769367" w14:textId="265CAF95" w:rsidR="00282493" w:rsidRPr="009741A5" w:rsidRDefault="00282493" w:rsidP="00282493">
            <w:pPr>
              <w:pStyle w:val="ListParagraph"/>
              <w:ind w:left="0"/>
              <w:rPr>
                <w:sz w:val="18"/>
                <w:szCs w:val="18"/>
              </w:rPr>
            </w:pPr>
            <w:r w:rsidRPr="009741A5">
              <w:rPr>
                <w:sz w:val="18"/>
                <w:szCs w:val="18"/>
              </w:rPr>
              <w:t>06:</w:t>
            </w:r>
            <w:r w:rsidR="0057322F">
              <w:rPr>
                <w:sz w:val="18"/>
                <w:szCs w:val="18"/>
              </w:rPr>
              <w:t xml:space="preserve"> </w:t>
            </w:r>
            <w:r w:rsidRPr="009741A5">
              <w:rPr>
                <w:sz w:val="18"/>
                <w:szCs w:val="18"/>
              </w:rPr>
              <w:t>HYC, HYM</w:t>
            </w:r>
          </w:p>
          <w:p w14:paraId="4401B6DA" w14:textId="4CC8A58B" w:rsidR="00282493" w:rsidRPr="009741A5" w:rsidRDefault="00282493" w:rsidP="00282493">
            <w:pPr>
              <w:pStyle w:val="ListParagraph"/>
              <w:ind w:left="0"/>
              <w:rPr>
                <w:sz w:val="18"/>
                <w:szCs w:val="18"/>
              </w:rPr>
            </w:pPr>
            <w:r w:rsidRPr="009741A5">
              <w:rPr>
                <w:sz w:val="18"/>
                <w:szCs w:val="18"/>
              </w:rPr>
              <w:t>07:</w:t>
            </w:r>
            <w:r w:rsidR="0057322F">
              <w:rPr>
                <w:sz w:val="18"/>
                <w:szCs w:val="18"/>
              </w:rPr>
              <w:t xml:space="preserve"> </w:t>
            </w:r>
            <w:r w:rsidRPr="009741A5">
              <w:rPr>
                <w:sz w:val="18"/>
                <w:szCs w:val="18"/>
              </w:rPr>
              <w:t>OXYC, OYXM</w:t>
            </w:r>
          </w:p>
          <w:p w14:paraId="3948B5E0" w14:textId="4883AB19" w:rsidR="00E32B27" w:rsidRPr="008B6F70" w:rsidRDefault="00E32B27" w:rsidP="0064623F">
            <w:pPr>
              <w:pStyle w:val="ListParagraph"/>
              <w:ind w:left="0"/>
              <w:rPr>
                <w:sz w:val="18"/>
                <w:szCs w:val="18"/>
              </w:rPr>
            </w:pPr>
            <w:r w:rsidRPr="008B6F70">
              <w:rPr>
                <w:sz w:val="18"/>
                <w:szCs w:val="18"/>
              </w:rPr>
              <w:t>0</w:t>
            </w:r>
            <w:r w:rsidR="002B5913">
              <w:rPr>
                <w:sz w:val="18"/>
                <w:szCs w:val="18"/>
              </w:rPr>
              <w:t>8</w:t>
            </w:r>
            <w:r w:rsidRPr="008B6F70">
              <w:rPr>
                <w:sz w:val="18"/>
                <w:szCs w:val="18"/>
              </w:rPr>
              <w:t>:</w:t>
            </w:r>
            <w:r w:rsidR="0057322F">
              <w:rPr>
                <w:sz w:val="18"/>
                <w:szCs w:val="18"/>
              </w:rPr>
              <w:t xml:space="preserve"> </w:t>
            </w:r>
            <w:r w:rsidRPr="008B6F70">
              <w:rPr>
                <w:sz w:val="18"/>
                <w:szCs w:val="18"/>
              </w:rPr>
              <w:t>Cocaine</w:t>
            </w:r>
          </w:p>
          <w:p w14:paraId="35761DC1" w14:textId="2228163C" w:rsidR="00E32B27" w:rsidRPr="001006DD" w:rsidRDefault="00E32B27" w:rsidP="0064623F">
            <w:pPr>
              <w:pStyle w:val="ListParagraph"/>
              <w:ind w:left="0"/>
              <w:rPr>
                <w:sz w:val="18"/>
                <w:szCs w:val="18"/>
              </w:rPr>
            </w:pPr>
            <w:r w:rsidRPr="008B6F70">
              <w:rPr>
                <w:sz w:val="18"/>
                <w:szCs w:val="18"/>
              </w:rPr>
              <w:t>0</w:t>
            </w:r>
            <w:r w:rsidR="002B5913">
              <w:rPr>
                <w:sz w:val="18"/>
                <w:szCs w:val="18"/>
              </w:rPr>
              <w:t>9</w:t>
            </w:r>
            <w:r w:rsidRPr="008B6F70">
              <w:rPr>
                <w:sz w:val="18"/>
                <w:szCs w:val="18"/>
              </w:rPr>
              <w:t>:</w:t>
            </w:r>
            <w:r w:rsidR="0057322F">
              <w:rPr>
                <w:sz w:val="18"/>
                <w:szCs w:val="18"/>
              </w:rPr>
              <w:t xml:space="preserve"> </w:t>
            </w:r>
            <w:r w:rsidRPr="008B6F70">
              <w:rPr>
                <w:sz w:val="18"/>
                <w:szCs w:val="18"/>
              </w:rPr>
              <w:t xml:space="preserve">Cocaine </w:t>
            </w:r>
            <w:r w:rsidRPr="008B6F70">
              <w:rPr>
                <w:sz w:val="18"/>
                <w:szCs w:val="18"/>
              </w:rPr>
              <w:br/>
            </w:r>
            <w:r w:rsidR="0057322F">
              <w:rPr>
                <w:sz w:val="18"/>
                <w:szCs w:val="18"/>
              </w:rPr>
              <w:t xml:space="preserve"> </w:t>
            </w:r>
            <w:r w:rsidRPr="001006DD">
              <w:rPr>
                <w:sz w:val="18"/>
                <w:szCs w:val="18"/>
              </w:rPr>
              <w:t>(replaces PCP)</w:t>
            </w:r>
          </w:p>
        </w:tc>
        <w:tc>
          <w:tcPr>
            <w:tcW w:w="1890" w:type="dxa"/>
            <w:tcBorders>
              <w:top w:val="nil"/>
              <w:left w:val="nil"/>
              <w:bottom w:val="single" w:sz="8" w:space="0" w:color="auto"/>
              <w:right w:val="single" w:sz="8" w:space="0" w:color="auto"/>
            </w:tcBorders>
            <w:tcMar>
              <w:top w:w="0" w:type="dxa"/>
              <w:left w:w="29" w:type="dxa"/>
              <w:bottom w:w="0" w:type="dxa"/>
              <w:right w:w="29" w:type="dxa"/>
            </w:tcMar>
            <w:hideMark/>
          </w:tcPr>
          <w:p w14:paraId="0F60449E" w14:textId="76E9B843" w:rsidR="00E32B27" w:rsidRPr="008B6F70" w:rsidRDefault="00E32B27" w:rsidP="0064623F">
            <w:pPr>
              <w:pStyle w:val="ListParagraph"/>
              <w:ind w:left="0"/>
              <w:rPr>
                <w:sz w:val="18"/>
                <w:szCs w:val="18"/>
              </w:rPr>
            </w:pPr>
            <w:r w:rsidRPr="008B6F70">
              <w:rPr>
                <w:sz w:val="18"/>
                <w:szCs w:val="18"/>
              </w:rPr>
              <w:t>01:</w:t>
            </w:r>
            <w:r w:rsidR="0057322F">
              <w:rPr>
                <w:sz w:val="18"/>
                <w:szCs w:val="18"/>
              </w:rPr>
              <w:t xml:space="preserve"> </w:t>
            </w:r>
            <w:r w:rsidRPr="008B6F70">
              <w:rPr>
                <w:sz w:val="18"/>
                <w:szCs w:val="18"/>
              </w:rPr>
              <w:t>Marijuana</w:t>
            </w:r>
          </w:p>
          <w:p w14:paraId="7B350A28" w14:textId="7F4ED294" w:rsidR="00E32B27" w:rsidRPr="008B6F70" w:rsidRDefault="00E32B27" w:rsidP="0064623F">
            <w:pPr>
              <w:pStyle w:val="ListParagraph"/>
              <w:ind w:left="0"/>
              <w:rPr>
                <w:sz w:val="18"/>
                <w:szCs w:val="18"/>
              </w:rPr>
            </w:pPr>
            <w:r w:rsidRPr="008B6F70">
              <w:rPr>
                <w:sz w:val="18"/>
                <w:szCs w:val="18"/>
              </w:rPr>
              <w:t>02:</w:t>
            </w:r>
            <w:r w:rsidR="0057322F">
              <w:rPr>
                <w:sz w:val="18"/>
                <w:szCs w:val="18"/>
              </w:rPr>
              <w:t xml:space="preserve"> </w:t>
            </w:r>
            <w:r w:rsidRPr="008B6F70">
              <w:rPr>
                <w:sz w:val="18"/>
                <w:szCs w:val="18"/>
              </w:rPr>
              <w:t>Marijuana</w:t>
            </w:r>
          </w:p>
          <w:p w14:paraId="5D0824EE" w14:textId="07C711B5" w:rsidR="00282493" w:rsidRDefault="00E32B27" w:rsidP="00282493">
            <w:pPr>
              <w:pStyle w:val="ListParagraph"/>
              <w:ind w:left="0"/>
              <w:rPr>
                <w:sz w:val="18"/>
                <w:szCs w:val="18"/>
              </w:rPr>
            </w:pPr>
            <w:r w:rsidRPr="008B6F70">
              <w:rPr>
                <w:sz w:val="18"/>
                <w:szCs w:val="18"/>
              </w:rPr>
              <w:t>03:</w:t>
            </w:r>
            <w:r w:rsidR="0057322F">
              <w:rPr>
                <w:sz w:val="18"/>
                <w:szCs w:val="18"/>
              </w:rPr>
              <w:t xml:space="preserve"> </w:t>
            </w:r>
            <w:r w:rsidRPr="004F31B7">
              <w:rPr>
                <w:sz w:val="18"/>
                <w:szCs w:val="18"/>
              </w:rPr>
              <w:t>AMP</w:t>
            </w:r>
            <w:r w:rsidR="00282493" w:rsidRPr="004F31B7">
              <w:rPr>
                <w:sz w:val="18"/>
                <w:szCs w:val="18"/>
              </w:rPr>
              <w:t>, MAMP</w:t>
            </w:r>
          </w:p>
          <w:p w14:paraId="1C7DA99C" w14:textId="0429B01F" w:rsidR="00282493" w:rsidRPr="009741A5" w:rsidRDefault="00282493" w:rsidP="00282493">
            <w:pPr>
              <w:pStyle w:val="ListParagraph"/>
              <w:ind w:left="0"/>
              <w:rPr>
                <w:sz w:val="18"/>
                <w:szCs w:val="18"/>
              </w:rPr>
            </w:pPr>
            <w:r w:rsidRPr="009741A5">
              <w:rPr>
                <w:sz w:val="18"/>
                <w:szCs w:val="18"/>
              </w:rPr>
              <w:t>04:</w:t>
            </w:r>
            <w:r w:rsidR="0057322F">
              <w:rPr>
                <w:sz w:val="18"/>
                <w:szCs w:val="18"/>
              </w:rPr>
              <w:t xml:space="preserve"> </w:t>
            </w:r>
            <w:r w:rsidRPr="009741A5">
              <w:rPr>
                <w:sz w:val="18"/>
                <w:szCs w:val="18"/>
              </w:rPr>
              <w:t>MDMA, MDA</w:t>
            </w:r>
          </w:p>
          <w:p w14:paraId="1CB62A76" w14:textId="4E5638C7" w:rsidR="00E32B27" w:rsidRDefault="004C73BE" w:rsidP="0064623F">
            <w:pPr>
              <w:pStyle w:val="ListParagraph"/>
              <w:ind w:left="0"/>
              <w:rPr>
                <w:sz w:val="18"/>
                <w:szCs w:val="18"/>
              </w:rPr>
            </w:pPr>
            <w:r w:rsidRPr="008B6F70">
              <w:rPr>
                <w:sz w:val="18"/>
                <w:szCs w:val="18"/>
              </w:rPr>
              <w:t>0</w:t>
            </w:r>
            <w:r>
              <w:rPr>
                <w:sz w:val="18"/>
                <w:szCs w:val="18"/>
              </w:rPr>
              <w:t>5</w:t>
            </w:r>
            <w:r w:rsidR="00E32B27" w:rsidRPr="008B6F70">
              <w:rPr>
                <w:sz w:val="18"/>
                <w:szCs w:val="18"/>
              </w:rPr>
              <w:t>:</w:t>
            </w:r>
            <w:r w:rsidR="0057322F">
              <w:rPr>
                <w:sz w:val="18"/>
                <w:szCs w:val="18"/>
              </w:rPr>
              <w:t xml:space="preserve"> </w:t>
            </w:r>
            <w:r w:rsidR="00E32B27" w:rsidRPr="008B6F70">
              <w:rPr>
                <w:sz w:val="18"/>
                <w:szCs w:val="18"/>
              </w:rPr>
              <w:t>COD, MOR, 6-AM</w:t>
            </w:r>
          </w:p>
          <w:p w14:paraId="04949EB3" w14:textId="5CCD07E1" w:rsidR="00282493" w:rsidRPr="009741A5" w:rsidRDefault="00282493" w:rsidP="00282493">
            <w:pPr>
              <w:pStyle w:val="ListParagraph"/>
              <w:ind w:left="0"/>
              <w:rPr>
                <w:sz w:val="18"/>
                <w:szCs w:val="18"/>
              </w:rPr>
            </w:pPr>
            <w:r w:rsidRPr="009741A5">
              <w:rPr>
                <w:sz w:val="18"/>
                <w:szCs w:val="18"/>
              </w:rPr>
              <w:t>06:</w:t>
            </w:r>
            <w:r w:rsidR="0057322F">
              <w:rPr>
                <w:sz w:val="18"/>
                <w:szCs w:val="18"/>
              </w:rPr>
              <w:t xml:space="preserve"> </w:t>
            </w:r>
            <w:r w:rsidRPr="009741A5">
              <w:rPr>
                <w:sz w:val="18"/>
                <w:szCs w:val="18"/>
              </w:rPr>
              <w:t>HYC, HYM</w:t>
            </w:r>
          </w:p>
          <w:p w14:paraId="5498F558" w14:textId="40B4178F" w:rsidR="00282493" w:rsidRPr="009741A5" w:rsidRDefault="00282493" w:rsidP="00282493">
            <w:pPr>
              <w:pStyle w:val="ListParagraph"/>
              <w:ind w:left="0"/>
              <w:rPr>
                <w:sz w:val="18"/>
                <w:szCs w:val="18"/>
              </w:rPr>
            </w:pPr>
            <w:r w:rsidRPr="009741A5">
              <w:rPr>
                <w:sz w:val="18"/>
                <w:szCs w:val="18"/>
              </w:rPr>
              <w:t>07:</w:t>
            </w:r>
            <w:r w:rsidR="0057322F">
              <w:rPr>
                <w:sz w:val="18"/>
                <w:szCs w:val="18"/>
              </w:rPr>
              <w:t xml:space="preserve"> </w:t>
            </w:r>
            <w:r w:rsidRPr="009741A5">
              <w:rPr>
                <w:sz w:val="18"/>
                <w:szCs w:val="18"/>
              </w:rPr>
              <w:t>OXYC, OYXM</w:t>
            </w:r>
          </w:p>
          <w:p w14:paraId="1387B6DA" w14:textId="57F8941A" w:rsidR="00E32B27" w:rsidRPr="008B6F70" w:rsidRDefault="00E32B27" w:rsidP="0064623F">
            <w:pPr>
              <w:pStyle w:val="ListParagraph"/>
              <w:ind w:left="0"/>
              <w:rPr>
                <w:sz w:val="18"/>
                <w:szCs w:val="18"/>
              </w:rPr>
            </w:pPr>
            <w:r w:rsidRPr="008B6F70">
              <w:rPr>
                <w:sz w:val="18"/>
                <w:szCs w:val="18"/>
              </w:rPr>
              <w:t>0</w:t>
            </w:r>
            <w:r w:rsidR="00504474">
              <w:rPr>
                <w:sz w:val="18"/>
                <w:szCs w:val="18"/>
              </w:rPr>
              <w:t>8</w:t>
            </w:r>
            <w:r w:rsidRPr="008B6F70">
              <w:rPr>
                <w:sz w:val="18"/>
                <w:szCs w:val="18"/>
              </w:rPr>
              <w:t>:</w:t>
            </w:r>
            <w:r w:rsidR="0057322F">
              <w:rPr>
                <w:sz w:val="18"/>
                <w:szCs w:val="18"/>
              </w:rPr>
              <w:t xml:space="preserve"> </w:t>
            </w:r>
            <w:r w:rsidRPr="008B6F70">
              <w:rPr>
                <w:sz w:val="18"/>
                <w:szCs w:val="18"/>
              </w:rPr>
              <w:t>Cocaine</w:t>
            </w:r>
          </w:p>
          <w:p w14:paraId="587E95B2" w14:textId="76568A66" w:rsidR="00E32B27" w:rsidRPr="001006DD" w:rsidRDefault="00E32B27" w:rsidP="0064623F">
            <w:pPr>
              <w:pStyle w:val="ListParagraph"/>
              <w:ind w:left="0"/>
              <w:rPr>
                <w:sz w:val="18"/>
                <w:szCs w:val="18"/>
              </w:rPr>
            </w:pPr>
            <w:r w:rsidRPr="001006DD">
              <w:rPr>
                <w:sz w:val="18"/>
                <w:szCs w:val="18"/>
              </w:rPr>
              <w:t>0</w:t>
            </w:r>
            <w:r w:rsidR="00504474">
              <w:rPr>
                <w:sz w:val="18"/>
                <w:szCs w:val="18"/>
              </w:rPr>
              <w:t>9</w:t>
            </w:r>
            <w:r w:rsidRPr="001006DD">
              <w:rPr>
                <w:sz w:val="18"/>
                <w:szCs w:val="18"/>
              </w:rPr>
              <w:t>:</w:t>
            </w:r>
            <w:r w:rsidR="0057322F">
              <w:rPr>
                <w:sz w:val="18"/>
                <w:szCs w:val="18"/>
              </w:rPr>
              <w:t xml:space="preserve"> </w:t>
            </w:r>
            <w:r w:rsidRPr="001006DD">
              <w:rPr>
                <w:sz w:val="18"/>
                <w:szCs w:val="18"/>
              </w:rPr>
              <w:t>PCP</w:t>
            </w:r>
          </w:p>
        </w:tc>
        <w:tc>
          <w:tcPr>
            <w:tcW w:w="1890" w:type="dxa"/>
            <w:tcBorders>
              <w:top w:val="nil"/>
              <w:left w:val="nil"/>
              <w:bottom w:val="single" w:sz="8" w:space="0" w:color="auto"/>
              <w:right w:val="single" w:sz="8" w:space="0" w:color="auto"/>
            </w:tcBorders>
            <w:tcMar>
              <w:top w:w="0" w:type="dxa"/>
              <w:left w:w="29" w:type="dxa"/>
              <w:bottom w:w="0" w:type="dxa"/>
              <w:right w:w="29" w:type="dxa"/>
            </w:tcMar>
            <w:hideMark/>
          </w:tcPr>
          <w:p w14:paraId="0B41B8F7" w14:textId="71086CE7" w:rsidR="00E32B27" w:rsidRPr="001006DD" w:rsidRDefault="00E32B27" w:rsidP="0064623F">
            <w:pPr>
              <w:pStyle w:val="ListParagraph"/>
              <w:ind w:left="0"/>
              <w:rPr>
                <w:sz w:val="18"/>
                <w:szCs w:val="18"/>
              </w:rPr>
            </w:pPr>
            <w:r w:rsidRPr="001006DD">
              <w:rPr>
                <w:sz w:val="18"/>
                <w:szCs w:val="18"/>
              </w:rPr>
              <w:t>01:</w:t>
            </w:r>
            <w:r w:rsidR="0057322F">
              <w:rPr>
                <w:sz w:val="18"/>
                <w:szCs w:val="18"/>
              </w:rPr>
              <w:t xml:space="preserve"> </w:t>
            </w:r>
            <w:r w:rsidRPr="001006DD">
              <w:rPr>
                <w:sz w:val="18"/>
                <w:szCs w:val="18"/>
              </w:rPr>
              <w:t>Marijuana</w:t>
            </w:r>
          </w:p>
          <w:p w14:paraId="73619366" w14:textId="6B46D1E0" w:rsidR="00E32B27" w:rsidRPr="003B10B8" w:rsidRDefault="00E32B27" w:rsidP="0064623F">
            <w:pPr>
              <w:pStyle w:val="ListParagraph"/>
              <w:ind w:left="0"/>
              <w:rPr>
                <w:sz w:val="18"/>
                <w:szCs w:val="18"/>
              </w:rPr>
            </w:pPr>
            <w:r w:rsidRPr="003B10B8">
              <w:rPr>
                <w:sz w:val="18"/>
                <w:szCs w:val="18"/>
              </w:rPr>
              <w:t>02:</w:t>
            </w:r>
            <w:r w:rsidR="0057322F">
              <w:rPr>
                <w:sz w:val="18"/>
                <w:szCs w:val="18"/>
              </w:rPr>
              <w:t xml:space="preserve"> </w:t>
            </w:r>
            <w:r w:rsidRPr="003B10B8">
              <w:rPr>
                <w:sz w:val="18"/>
                <w:szCs w:val="18"/>
              </w:rPr>
              <w:t>Marijuana</w:t>
            </w:r>
          </w:p>
          <w:p w14:paraId="0160AEB0" w14:textId="7AFEFB35" w:rsidR="00E32B27" w:rsidRDefault="00E32B27" w:rsidP="0064623F">
            <w:pPr>
              <w:pStyle w:val="ListParagraph"/>
              <w:ind w:left="0"/>
              <w:rPr>
                <w:sz w:val="18"/>
                <w:szCs w:val="18"/>
              </w:rPr>
            </w:pPr>
            <w:r w:rsidRPr="0002723C">
              <w:rPr>
                <w:sz w:val="18"/>
                <w:szCs w:val="18"/>
              </w:rPr>
              <w:t>03:</w:t>
            </w:r>
            <w:r w:rsidR="0057322F">
              <w:rPr>
                <w:sz w:val="18"/>
                <w:szCs w:val="18"/>
              </w:rPr>
              <w:t xml:space="preserve"> </w:t>
            </w:r>
            <w:r w:rsidRPr="0002723C">
              <w:rPr>
                <w:sz w:val="18"/>
                <w:szCs w:val="18"/>
              </w:rPr>
              <w:t>AMP, MAMP</w:t>
            </w:r>
          </w:p>
          <w:p w14:paraId="3ACFE9B8" w14:textId="5561122F" w:rsidR="00282493" w:rsidRPr="009741A5" w:rsidRDefault="00282493" w:rsidP="00282493">
            <w:pPr>
              <w:pStyle w:val="ListParagraph"/>
              <w:ind w:left="0"/>
              <w:rPr>
                <w:sz w:val="18"/>
                <w:szCs w:val="18"/>
              </w:rPr>
            </w:pPr>
            <w:r w:rsidRPr="009741A5">
              <w:rPr>
                <w:sz w:val="18"/>
                <w:szCs w:val="18"/>
              </w:rPr>
              <w:t>04:</w:t>
            </w:r>
            <w:r w:rsidR="0057322F">
              <w:rPr>
                <w:sz w:val="18"/>
                <w:szCs w:val="18"/>
              </w:rPr>
              <w:t xml:space="preserve"> </w:t>
            </w:r>
            <w:r w:rsidRPr="009741A5">
              <w:rPr>
                <w:sz w:val="18"/>
                <w:szCs w:val="18"/>
              </w:rPr>
              <w:t>MDMA, MDA</w:t>
            </w:r>
          </w:p>
          <w:p w14:paraId="751A4883" w14:textId="080389AB" w:rsidR="00E32B27" w:rsidRDefault="00282493" w:rsidP="0064623F">
            <w:pPr>
              <w:pStyle w:val="ListParagraph"/>
              <w:ind w:left="0"/>
              <w:rPr>
                <w:sz w:val="18"/>
                <w:szCs w:val="18"/>
              </w:rPr>
            </w:pPr>
            <w:r w:rsidRPr="0002723C">
              <w:rPr>
                <w:sz w:val="18"/>
                <w:szCs w:val="18"/>
              </w:rPr>
              <w:t>0</w:t>
            </w:r>
            <w:r>
              <w:rPr>
                <w:sz w:val="18"/>
                <w:szCs w:val="18"/>
              </w:rPr>
              <w:t>5</w:t>
            </w:r>
            <w:r w:rsidRPr="0002723C">
              <w:rPr>
                <w:sz w:val="18"/>
                <w:szCs w:val="18"/>
              </w:rPr>
              <w:t>:</w:t>
            </w:r>
            <w:r w:rsidR="0057322F">
              <w:rPr>
                <w:sz w:val="18"/>
                <w:szCs w:val="18"/>
              </w:rPr>
              <w:t xml:space="preserve"> </w:t>
            </w:r>
            <w:r>
              <w:rPr>
                <w:sz w:val="18"/>
                <w:szCs w:val="18"/>
              </w:rPr>
              <w:t>COD</w:t>
            </w:r>
            <w:r w:rsidR="003E3624">
              <w:rPr>
                <w:sz w:val="18"/>
                <w:szCs w:val="18"/>
              </w:rPr>
              <w:t>,</w:t>
            </w:r>
            <w:r w:rsidR="00F678EB">
              <w:rPr>
                <w:sz w:val="18"/>
                <w:szCs w:val="18"/>
              </w:rPr>
              <w:t xml:space="preserve"> </w:t>
            </w:r>
            <w:r w:rsidR="00E32B27" w:rsidRPr="004F31B7">
              <w:rPr>
                <w:sz w:val="18"/>
                <w:szCs w:val="18"/>
              </w:rPr>
              <w:t>MOR, 6-AM</w:t>
            </w:r>
          </w:p>
          <w:p w14:paraId="4B5BE9BE" w14:textId="0AC50A84" w:rsidR="00282493" w:rsidRPr="009741A5" w:rsidRDefault="00282493" w:rsidP="00282493">
            <w:pPr>
              <w:pStyle w:val="ListParagraph"/>
              <w:ind w:left="0"/>
              <w:rPr>
                <w:sz w:val="18"/>
                <w:szCs w:val="18"/>
              </w:rPr>
            </w:pPr>
            <w:r w:rsidRPr="009741A5">
              <w:rPr>
                <w:sz w:val="18"/>
                <w:szCs w:val="18"/>
              </w:rPr>
              <w:t>06:</w:t>
            </w:r>
            <w:r w:rsidR="0057322F">
              <w:rPr>
                <w:sz w:val="18"/>
                <w:szCs w:val="18"/>
              </w:rPr>
              <w:t xml:space="preserve"> </w:t>
            </w:r>
            <w:r w:rsidRPr="009741A5">
              <w:rPr>
                <w:sz w:val="18"/>
                <w:szCs w:val="18"/>
              </w:rPr>
              <w:t>HYC, HYM</w:t>
            </w:r>
          </w:p>
          <w:p w14:paraId="20230BA5" w14:textId="44310F91" w:rsidR="00282493" w:rsidRPr="009741A5" w:rsidRDefault="00282493" w:rsidP="00282493">
            <w:pPr>
              <w:pStyle w:val="ListParagraph"/>
              <w:ind w:left="0"/>
              <w:rPr>
                <w:sz w:val="18"/>
                <w:szCs w:val="18"/>
              </w:rPr>
            </w:pPr>
            <w:r w:rsidRPr="009741A5">
              <w:rPr>
                <w:sz w:val="18"/>
                <w:szCs w:val="18"/>
              </w:rPr>
              <w:t>07:</w:t>
            </w:r>
            <w:r w:rsidR="0057322F">
              <w:rPr>
                <w:sz w:val="18"/>
                <w:szCs w:val="18"/>
              </w:rPr>
              <w:t xml:space="preserve"> </w:t>
            </w:r>
            <w:r w:rsidRPr="009741A5">
              <w:rPr>
                <w:sz w:val="18"/>
                <w:szCs w:val="18"/>
              </w:rPr>
              <w:t>OXYC, OYXM</w:t>
            </w:r>
          </w:p>
          <w:p w14:paraId="0C5CBABC" w14:textId="292F0E8F" w:rsidR="00E32B27" w:rsidRPr="007060DE" w:rsidRDefault="00E32B27" w:rsidP="0064623F">
            <w:pPr>
              <w:pStyle w:val="ListParagraph"/>
              <w:ind w:left="0"/>
              <w:rPr>
                <w:sz w:val="18"/>
                <w:szCs w:val="18"/>
              </w:rPr>
            </w:pPr>
            <w:r w:rsidRPr="009741A5">
              <w:rPr>
                <w:sz w:val="18"/>
                <w:szCs w:val="18"/>
              </w:rPr>
              <w:t>0</w:t>
            </w:r>
            <w:r w:rsidR="00282493" w:rsidRPr="009741A5">
              <w:rPr>
                <w:sz w:val="18"/>
                <w:szCs w:val="18"/>
              </w:rPr>
              <w:t>8</w:t>
            </w:r>
            <w:r w:rsidRPr="007060DE">
              <w:rPr>
                <w:sz w:val="18"/>
                <w:szCs w:val="18"/>
              </w:rPr>
              <w:t>:</w:t>
            </w:r>
            <w:r w:rsidR="0057322F">
              <w:rPr>
                <w:sz w:val="18"/>
                <w:szCs w:val="18"/>
              </w:rPr>
              <w:t xml:space="preserve"> </w:t>
            </w:r>
            <w:r w:rsidRPr="007060DE">
              <w:rPr>
                <w:sz w:val="18"/>
                <w:szCs w:val="18"/>
              </w:rPr>
              <w:t>Cocaine</w:t>
            </w:r>
          </w:p>
          <w:p w14:paraId="5C7487F3" w14:textId="0D4E5879" w:rsidR="00E32B27" w:rsidRPr="007060DE" w:rsidRDefault="00E32B27" w:rsidP="0064623F">
            <w:pPr>
              <w:pStyle w:val="ListParagraph"/>
              <w:ind w:left="0"/>
              <w:rPr>
                <w:sz w:val="18"/>
                <w:szCs w:val="18"/>
              </w:rPr>
            </w:pPr>
            <w:r w:rsidRPr="007060DE">
              <w:rPr>
                <w:sz w:val="18"/>
                <w:szCs w:val="18"/>
              </w:rPr>
              <w:t>0</w:t>
            </w:r>
            <w:r w:rsidR="00282493">
              <w:rPr>
                <w:sz w:val="18"/>
                <w:szCs w:val="18"/>
              </w:rPr>
              <w:t>9</w:t>
            </w:r>
            <w:r w:rsidRPr="007060DE">
              <w:rPr>
                <w:sz w:val="18"/>
                <w:szCs w:val="18"/>
              </w:rPr>
              <w:t>:</w:t>
            </w:r>
            <w:r w:rsidR="0057322F">
              <w:rPr>
                <w:sz w:val="18"/>
                <w:szCs w:val="18"/>
              </w:rPr>
              <w:t xml:space="preserve"> </w:t>
            </w:r>
            <w:r w:rsidRPr="007060DE">
              <w:rPr>
                <w:sz w:val="18"/>
                <w:szCs w:val="18"/>
              </w:rPr>
              <w:t>Cocaine</w:t>
            </w:r>
          </w:p>
          <w:p w14:paraId="7D906451" w14:textId="4B623B50" w:rsidR="00E32B27" w:rsidRPr="008B6F70" w:rsidRDefault="00721E5D" w:rsidP="0064623F">
            <w:pPr>
              <w:pStyle w:val="ListParagraph"/>
              <w:ind w:left="0"/>
              <w:rPr>
                <w:sz w:val="18"/>
                <w:szCs w:val="18"/>
              </w:rPr>
            </w:pPr>
            <w:r>
              <w:rPr>
                <w:sz w:val="18"/>
                <w:szCs w:val="18"/>
              </w:rPr>
              <w:t xml:space="preserve"> </w:t>
            </w:r>
            <w:r w:rsidR="00E32B27" w:rsidRPr="008B6F70">
              <w:rPr>
                <w:sz w:val="18"/>
                <w:szCs w:val="18"/>
              </w:rPr>
              <w:t>(replaces PCP)</w:t>
            </w:r>
          </w:p>
        </w:tc>
      </w:tr>
      <w:tr w:rsidR="00E32B27" w14:paraId="35C29F3B" w14:textId="77777777" w:rsidTr="004F31B7">
        <w:trPr>
          <w:trHeight w:val="610"/>
        </w:trPr>
        <w:tc>
          <w:tcPr>
            <w:tcW w:w="1915" w:type="dxa"/>
            <w:tcBorders>
              <w:top w:val="nil"/>
              <w:left w:val="single" w:sz="8" w:space="0" w:color="auto"/>
              <w:bottom w:val="single" w:sz="8" w:space="0" w:color="auto"/>
              <w:right w:val="single" w:sz="8" w:space="0" w:color="auto"/>
            </w:tcBorders>
            <w:tcMar>
              <w:top w:w="0" w:type="dxa"/>
              <w:left w:w="29" w:type="dxa"/>
              <w:bottom w:w="0" w:type="dxa"/>
              <w:right w:w="29" w:type="dxa"/>
            </w:tcMar>
            <w:vAlign w:val="center"/>
            <w:hideMark/>
          </w:tcPr>
          <w:p w14:paraId="7BC4E08F" w14:textId="77777777" w:rsidR="00E32B27" w:rsidRPr="002C50DE" w:rsidRDefault="00E32B27" w:rsidP="0064623F">
            <w:pPr>
              <w:pStyle w:val="ListParagraph"/>
              <w:ind w:left="0"/>
              <w:rPr>
                <w:bCs/>
                <w:sz w:val="18"/>
                <w:szCs w:val="18"/>
              </w:rPr>
            </w:pPr>
            <w:r w:rsidRPr="002C50DE">
              <w:rPr>
                <w:bCs/>
                <w:sz w:val="18"/>
                <w:szCs w:val="18"/>
              </w:rPr>
              <w:t>False Negative BPTS</w:t>
            </w:r>
          </w:p>
          <w:p w14:paraId="4AE7C070" w14:textId="605AFC05" w:rsidR="00E32B27" w:rsidRDefault="00E32B27" w:rsidP="0064623F">
            <w:pPr>
              <w:pStyle w:val="ListParagraph"/>
              <w:ind w:left="0"/>
              <w:rPr>
                <w:sz w:val="18"/>
                <w:szCs w:val="18"/>
              </w:rPr>
            </w:pPr>
            <w:r>
              <w:rPr>
                <w:sz w:val="18"/>
                <w:szCs w:val="18"/>
              </w:rPr>
              <w:t>(</w:t>
            </w:r>
            <w:r w:rsidR="00846D38">
              <w:rPr>
                <w:sz w:val="18"/>
                <w:szCs w:val="18"/>
              </w:rPr>
              <w:t xml:space="preserve">min. </w:t>
            </w:r>
            <w:r>
              <w:rPr>
                <w:sz w:val="18"/>
                <w:szCs w:val="18"/>
              </w:rPr>
              <w:t>1 per quarter)</w:t>
            </w:r>
          </w:p>
        </w:tc>
        <w:tc>
          <w:tcPr>
            <w:tcW w:w="1890" w:type="dxa"/>
            <w:tcBorders>
              <w:top w:val="nil"/>
              <w:left w:val="nil"/>
              <w:bottom w:val="single" w:sz="8" w:space="0" w:color="auto"/>
              <w:right w:val="single" w:sz="8" w:space="0" w:color="auto"/>
            </w:tcBorders>
            <w:tcMar>
              <w:top w:w="0" w:type="dxa"/>
              <w:left w:w="29" w:type="dxa"/>
              <w:bottom w:w="0" w:type="dxa"/>
              <w:right w:w="29" w:type="dxa"/>
            </w:tcMar>
            <w:vAlign w:val="center"/>
            <w:hideMark/>
          </w:tcPr>
          <w:p w14:paraId="37CE7782" w14:textId="11A4C93D" w:rsidR="00E32B27" w:rsidRDefault="002B5913" w:rsidP="0064623F">
            <w:pPr>
              <w:pStyle w:val="ListParagraph"/>
              <w:ind w:left="0"/>
              <w:rPr>
                <w:sz w:val="18"/>
                <w:szCs w:val="18"/>
              </w:rPr>
            </w:pPr>
            <w:r>
              <w:rPr>
                <w:sz w:val="18"/>
                <w:szCs w:val="18"/>
              </w:rPr>
              <w:t>10</w:t>
            </w:r>
            <w:r w:rsidR="00E32B27">
              <w:rPr>
                <w:sz w:val="18"/>
                <w:szCs w:val="18"/>
              </w:rPr>
              <w:t>:</w:t>
            </w:r>
            <w:r w:rsidR="0057322F">
              <w:rPr>
                <w:sz w:val="18"/>
                <w:szCs w:val="18"/>
              </w:rPr>
              <w:t xml:space="preserve"> </w:t>
            </w:r>
            <w:r w:rsidR="00C7628F">
              <w:rPr>
                <w:sz w:val="18"/>
                <w:szCs w:val="18"/>
              </w:rPr>
              <w:t>Substance(s)</w:t>
            </w:r>
          </w:p>
        </w:tc>
        <w:tc>
          <w:tcPr>
            <w:tcW w:w="1890" w:type="dxa"/>
            <w:tcBorders>
              <w:top w:val="nil"/>
              <w:left w:val="nil"/>
              <w:bottom w:val="single" w:sz="8" w:space="0" w:color="auto"/>
              <w:right w:val="single" w:sz="8" w:space="0" w:color="auto"/>
            </w:tcBorders>
            <w:tcMar>
              <w:top w:w="0" w:type="dxa"/>
              <w:left w:w="29" w:type="dxa"/>
              <w:bottom w:w="0" w:type="dxa"/>
              <w:right w:w="29" w:type="dxa"/>
            </w:tcMar>
            <w:vAlign w:val="center"/>
            <w:hideMark/>
          </w:tcPr>
          <w:p w14:paraId="06CB8282" w14:textId="4476C9EA" w:rsidR="00E32B27" w:rsidRDefault="002B5913" w:rsidP="0064623F">
            <w:pPr>
              <w:pStyle w:val="ListParagraph"/>
              <w:ind w:left="0"/>
              <w:rPr>
                <w:sz w:val="18"/>
                <w:szCs w:val="18"/>
              </w:rPr>
            </w:pPr>
            <w:r>
              <w:rPr>
                <w:sz w:val="18"/>
                <w:szCs w:val="18"/>
              </w:rPr>
              <w:t>10</w:t>
            </w:r>
            <w:r w:rsidR="00E32B27">
              <w:rPr>
                <w:sz w:val="18"/>
                <w:szCs w:val="18"/>
              </w:rPr>
              <w:t xml:space="preserve">: </w:t>
            </w:r>
            <w:r w:rsidR="00C7628F">
              <w:rPr>
                <w:sz w:val="18"/>
                <w:szCs w:val="18"/>
              </w:rPr>
              <w:t>Substance(s)</w:t>
            </w:r>
          </w:p>
        </w:tc>
        <w:tc>
          <w:tcPr>
            <w:tcW w:w="1890" w:type="dxa"/>
            <w:tcBorders>
              <w:top w:val="nil"/>
              <w:left w:val="nil"/>
              <w:bottom w:val="single" w:sz="8" w:space="0" w:color="auto"/>
              <w:right w:val="single" w:sz="8" w:space="0" w:color="auto"/>
            </w:tcBorders>
            <w:tcMar>
              <w:top w:w="0" w:type="dxa"/>
              <w:left w:w="29" w:type="dxa"/>
              <w:bottom w:w="0" w:type="dxa"/>
              <w:right w:w="29" w:type="dxa"/>
            </w:tcMar>
            <w:vAlign w:val="center"/>
            <w:hideMark/>
          </w:tcPr>
          <w:p w14:paraId="485A6541" w14:textId="79C8F43C" w:rsidR="00E32B27" w:rsidRDefault="002B5913" w:rsidP="0064623F">
            <w:pPr>
              <w:pStyle w:val="ListParagraph"/>
              <w:ind w:left="0"/>
              <w:rPr>
                <w:sz w:val="18"/>
                <w:szCs w:val="18"/>
              </w:rPr>
            </w:pPr>
            <w:r>
              <w:rPr>
                <w:sz w:val="18"/>
                <w:szCs w:val="18"/>
              </w:rPr>
              <w:t>10</w:t>
            </w:r>
            <w:r w:rsidR="00E32B27">
              <w:rPr>
                <w:sz w:val="18"/>
                <w:szCs w:val="18"/>
              </w:rPr>
              <w:t>:</w:t>
            </w:r>
            <w:r w:rsidR="0057322F">
              <w:rPr>
                <w:sz w:val="18"/>
                <w:szCs w:val="18"/>
              </w:rPr>
              <w:t xml:space="preserve"> </w:t>
            </w:r>
            <w:r w:rsidR="00C7628F">
              <w:rPr>
                <w:sz w:val="18"/>
                <w:szCs w:val="18"/>
              </w:rPr>
              <w:t>Substance</w:t>
            </w:r>
            <w:r>
              <w:rPr>
                <w:sz w:val="18"/>
                <w:szCs w:val="18"/>
              </w:rPr>
              <w:t>(s)</w:t>
            </w:r>
          </w:p>
        </w:tc>
        <w:tc>
          <w:tcPr>
            <w:tcW w:w="1890" w:type="dxa"/>
            <w:tcBorders>
              <w:top w:val="nil"/>
              <w:left w:val="nil"/>
              <w:bottom w:val="single" w:sz="8" w:space="0" w:color="auto"/>
              <w:right w:val="single" w:sz="8" w:space="0" w:color="auto"/>
            </w:tcBorders>
            <w:tcMar>
              <w:top w:w="0" w:type="dxa"/>
              <w:left w:w="29" w:type="dxa"/>
              <w:bottom w:w="0" w:type="dxa"/>
              <w:right w:w="29" w:type="dxa"/>
            </w:tcMar>
            <w:vAlign w:val="center"/>
            <w:hideMark/>
          </w:tcPr>
          <w:p w14:paraId="4EEB5903" w14:textId="4E13DC32" w:rsidR="00E32B27" w:rsidRDefault="002B5913" w:rsidP="0064623F">
            <w:pPr>
              <w:pStyle w:val="ListParagraph"/>
              <w:ind w:left="0"/>
              <w:rPr>
                <w:sz w:val="18"/>
                <w:szCs w:val="18"/>
              </w:rPr>
            </w:pPr>
            <w:r>
              <w:rPr>
                <w:sz w:val="18"/>
                <w:szCs w:val="18"/>
              </w:rPr>
              <w:t>10</w:t>
            </w:r>
            <w:r w:rsidR="00E32B27">
              <w:rPr>
                <w:sz w:val="18"/>
                <w:szCs w:val="18"/>
              </w:rPr>
              <w:t xml:space="preserve"> = </w:t>
            </w:r>
            <w:r>
              <w:rPr>
                <w:sz w:val="18"/>
                <w:szCs w:val="18"/>
              </w:rPr>
              <w:t>Substance(s)</w:t>
            </w:r>
          </w:p>
        </w:tc>
      </w:tr>
      <w:tr w:rsidR="00E32B27" w14:paraId="2AB7B19F" w14:textId="77777777" w:rsidTr="004F31B7">
        <w:trPr>
          <w:trHeight w:val="1123"/>
        </w:trPr>
        <w:tc>
          <w:tcPr>
            <w:tcW w:w="1915" w:type="dxa"/>
            <w:tcBorders>
              <w:top w:val="nil"/>
              <w:left w:val="single" w:sz="8" w:space="0" w:color="auto"/>
              <w:bottom w:val="single" w:sz="8" w:space="0" w:color="auto"/>
              <w:right w:val="single" w:sz="8" w:space="0" w:color="auto"/>
            </w:tcBorders>
            <w:tcMar>
              <w:top w:w="0" w:type="dxa"/>
              <w:left w:w="29" w:type="dxa"/>
              <w:bottom w:w="0" w:type="dxa"/>
              <w:right w:w="29" w:type="dxa"/>
            </w:tcMar>
            <w:hideMark/>
          </w:tcPr>
          <w:p w14:paraId="06637DCB" w14:textId="77777777" w:rsidR="00E32B27" w:rsidRPr="002C50DE" w:rsidRDefault="00E32B27" w:rsidP="0064623F">
            <w:pPr>
              <w:pStyle w:val="ListParagraph"/>
              <w:ind w:left="0"/>
              <w:rPr>
                <w:bCs/>
                <w:sz w:val="18"/>
                <w:szCs w:val="18"/>
              </w:rPr>
            </w:pPr>
            <w:r w:rsidRPr="002C50DE">
              <w:rPr>
                <w:bCs/>
                <w:sz w:val="18"/>
                <w:szCs w:val="18"/>
              </w:rPr>
              <w:t>Validity Test BPTSs</w:t>
            </w:r>
          </w:p>
          <w:p w14:paraId="31DD82AE" w14:textId="0C252B5F" w:rsidR="00E32B27" w:rsidRPr="008B6F70" w:rsidRDefault="00E32B27" w:rsidP="0064623F">
            <w:pPr>
              <w:pStyle w:val="ListParagraph"/>
              <w:ind w:left="0"/>
              <w:rPr>
                <w:sz w:val="18"/>
                <w:szCs w:val="18"/>
              </w:rPr>
            </w:pPr>
            <w:r w:rsidRPr="008B6F70">
              <w:rPr>
                <w:sz w:val="18"/>
                <w:szCs w:val="18"/>
              </w:rPr>
              <w:t>(</w:t>
            </w:r>
            <w:r w:rsidR="00846D38">
              <w:rPr>
                <w:sz w:val="18"/>
                <w:szCs w:val="18"/>
              </w:rPr>
              <w:t xml:space="preserve">min. </w:t>
            </w:r>
            <w:r w:rsidRPr="008B6F70">
              <w:rPr>
                <w:sz w:val="18"/>
                <w:szCs w:val="18"/>
              </w:rPr>
              <w:t>3 per quarter)</w:t>
            </w:r>
          </w:p>
          <w:p w14:paraId="19EB0DF4" w14:textId="79AE20EC" w:rsidR="00E32B27" w:rsidRDefault="00C761FC" w:rsidP="0064623F">
            <w:pPr>
              <w:rPr>
                <w:sz w:val="18"/>
                <w:szCs w:val="18"/>
              </w:rPr>
            </w:pPr>
            <w:r>
              <w:rPr>
                <w:sz w:val="18"/>
                <w:szCs w:val="18"/>
              </w:rPr>
              <w:t xml:space="preserve">- </w:t>
            </w:r>
            <w:r w:rsidR="00E32B27">
              <w:rPr>
                <w:sz w:val="18"/>
                <w:szCs w:val="18"/>
              </w:rPr>
              <w:t>1 Adulterated</w:t>
            </w:r>
          </w:p>
          <w:p w14:paraId="6982FAB7" w14:textId="72EB48A7" w:rsidR="00E32B27" w:rsidRDefault="00C761FC" w:rsidP="0064623F">
            <w:pPr>
              <w:rPr>
                <w:sz w:val="18"/>
                <w:szCs w:val="18"/>
              </w:rPr>
            </w:pPr>
            <w:r>
              <w:rPr>
                <w:sz w:val="18"/>
                <w:szCs w:val="18"/>
              </w:rPr>
              <w:t xml:space="preserve">- </w:t>
            </w:r>
            <w:r w:rsidR="00E32B27">
              <w:rPr>
                <w:sz w:val="18"/>
                <w:szCs w:val="18"/>
              </w:rPr>
              <w:t>1 Substituted</w:t>
            </w:r>
          </w:p>
          <w:p w14:paraId="60D93DB5" w14:textId="7960FD80" w:rsidR="00E32B27" w:rsidRDefault="00C761FC" w:rsidP="0064623F">
            <w:pPr>
              <w:pStyle w:val="ListParagraph"/>
              <w:ind w:left="0"/>
              <w:rPr>
                <w:sz w:val="18"/>
                <w:szCs w:val="18"/>
              </w:rPr>
            </w:pPr>
            <w:r>
              <w:rPr>
                <w:sz w:val="18"/>
                <w:szCs w:val="18"/>
              </w:rPr>
              <w:t xml:space="preserve">- </w:t>
            </w:r>
            <w:r w:rsidR="00E32B27">
              <w:rPr>
                <w:sz w:val="18"/>
                <w:szCs w:val="18"/>
              </w:rPr>
              <w:t>1 Dilute</w:t>
            </w: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092132EE" w14:textId="77777777" w:rsidR="00E32B27" w:rsidRDefault="00E32B27" w:rsidP="0064623F">
            <w:pPr>
              <w:pStyle w:val="ListParagraph"/>
              <w:ind w:left="0"/>
              <w:rPr>
                <w:sz w:val="18"/>
                <w:szCs w:val="18"/>
              </w:rPr>
            </w:pPr>
          </w:p>
          <w:p w14:paraId="59AB96B2" w14:textId="16ECA5FE" w:rsidR="00E32B27" w:rsidRDefault="004B2A32" w:rsidP="0064623F">
            <w:pPr>
              <w:pStyle w:val="ListParagraph"/>
              <w:ind w:left="0"/>
              <w:rPr>
                <w:sz w:val="18"/>
                <w:szCs w:val="18"/>
              </w:rPr>
            </w:pPr>
            <w:r>
              <w:rPr>
                <w:sz w:val="18"/>
                <w:szCs w:val="18"/>
              </w:rPr>
              <w:t>11</w:t>
            </w:r>
            <w:r w:rsidR="00E32B27">
              <w:rPr>
                <w:sz w:val="18"/>
                <w:szCs w:val="18"/>
              </w:rPr>
              <w:t>:</w:t>
            </w:r>
            <w:r w:rsidR="0057322F">
              <w:rPr>
                <w:sz w:val="18"/>
                <w:szCs w:val="18"/>
              </w:rPr>
              <w:t xml:space="preserve"> </w:t>
            </w:r>
            <w:r w:rsidR="00E32B27">
              <w:rPr>
                <w:sz w:val="18"/>
                <w:szCs w:val="18"/>
              </w:rPr>
              <w:t>Adulterated</w:t>
            </w:r>
          </w:p>
          <w:p w14:paraId="26C11A62" w14:textId="0FA8C04B" w:rsidR="00E32B27" w:rsidRDefault="004B2A32" w:rsidP="0064623F">
            <w:pPr>
              <w:pStyle w:val="ListParagraph"/>
              <w:ind w:left="0"/>
              <w:rPr>
                <w:sz w:val="18"/>
                <w:szCs w:val="18"/>
              </w:rPr>
            </w:pPr>
            <w:r>
              <w:rPr>
                <w:sz w:val="18"/>
                <w:szCs w:val="18"/>
              </w:rPr>
              <w:t>12</w:t>
            </w:r>
            <w:r w:rsidR="00E32B27">
              <w:rPr>
                <w:sz w:val="18"/>
                <w:szCs w:val="18"/>
              </w:rPr>
              <w:t>:</w:t>
            </w:r>
            <w:r w:rsidR="0057322F">
              <w:rPr>
                <w:sz w:val="18"/>
                <w:szCs w:val="18"/>
              </w:rPr>
              <w:t xml:space="preserve"> </w:t>
            </w:r>
            <w:r w:rsidR="00E32B27">
              <w:rPr>
                <w:sz w:val="18"/>
                <w:szCs w:val="18"/>
              </w:rPr>
              <w:t>Substituted</w:t>
            </w:r>
          </w:p>
          <w:p w14:paraId="3732CF4A" w14:textId="57E5A781" w:rsidR="00E32B27" w:rsidRDefault="00E32B27" w:rsidP="0064623F">
            <w:pPr>
              <w:pStyle w:val="ListParagraph"/>
              <w:ind w:left="0"/>
              <w:rPr>
                <w:sz w:val="18"/>
                <w:szCs w:val="18"/>
              </w:rPr>
            </w:pPr>
            <w:r>
              <w:rPr>
                <w:sz w:val="18"/>
                <w:szCs w:val="18"/>
              </w:rPr>
              <w:t>1</w:t>
            </w:r>
            <w:r w:rsidR="004B2A32">
              <w:rPr>
                <w:sz w:val="18"/>
                <w:szCs w:val="18"/>
              </w:rPr>
              <w:t>3</w:t>
            </w:r>
            <w:r>
              <w:rPr>
                <w:sz w:val="18"/>
                <w:szCs w:val="18"/>
              </w:rPr>
              <w:t>:</w:t>
            </w:r>
            <w:r w:rsidR="0057322F">
              <w:rPr>
                <w:sz w:val="18"/>
                <w:szCs w:val="18"/>
              </w:rPr>
              <w:t xml:space="preserve"> </w:t>
            </w:r>
            <w:r>
              <w:rPr>
                <w:sz w:val="18"/>
                <w:szCs w:val="18"/>
              </w:rPr>
              <w:t>Dilute</w:t>
            </w:r>
          </w:p>
          <w:p w14:paraId="591DF4C5" w14:textId="01550F26" w:rsidR="007359DF" w:rsidRDefault="007359DF" w:rsidP="0064623F">
            <w:pPr>
              <w:pStyle w:val="ListParagraph"/>
              <w:ind w:left="0"/>
              <w:rPr>
                <w:sz w:val="18"/>
                <w:szCs w:val="18"/>
              </w:rPr>
            </w:pP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6D441B3B" w14:textId="77777777" w:rsidR="00E32B27" w:rsidRDefault="00E32B27" w:rsidP="0064623F">
            <w:pPr>
              <w:pStyle w:val="ListParagraph"/>
              <w:ind w:left="0"/>
              <w:rPr>
                <w:sz w:val="18"/>
                <w:szCs w:val="18"/>
              </w:rPr>
            </w:pPr>
          </w:p>
          <w:p w14:paraId="68D59553" w14:textId="73AB09DD" w:rsidR="00E32B27" w:rsidRDefault="004B2A32" w:rsidP="0064623F">
            <w:pPr>
              <w:pStyle w:val="ListParagraph"/>
              <w:ind w:left="0"/>
              <w:rPr>
                <w:sz w:val="18"/>
                <w:szCs w:val="18"/>
              </w:rPr>
            </w:pPr>
            <w:r>
              <w:rPr>
                <w:sz w:val="18"/>
                <w:szCs w:val="18"/>
              </w:rPr>
              <w:t>11</w:t>
            </w:r>
            <w:r w:rsidR="00E32B27">
              <w:rPr>
                <w:sz w:val="18"/>
                <w:szCs w:val="18"/>
              </w:rPr>
              <w:t>:</w:t>
            </w:r>
            <w:r w:rsidR="0057322F">
              <w:rPr>
                <w:sz w:val="18"/>
                <w:szCs w:val="18"/>
              </w:rPr>
              <w:t xml:space="preserve"> </w:t>
            </w:r>
            <w:r w:rsidR="00E32B27">
              <w:rPr>
                <w:sz w:val="18"/>
                <w:szCs w:val="18"/>
              </w:rPr>
              <w:t>Adulterated</w:t>
            </w:r>
          </w:p>
          <w:p w14:paraId="64CE8AC2" w14:textId="03A65A6D" w:rsidR="00E32B27" w:rsidRDefault="004B2A32" w:rsidP="0064623F">
            <w:pPr>
              <w:pStyle w:val="ListParagraph"/>
              <w:ind w:left="0"/>
              <w:rPr>
                <w:sz w:val="18"/>
                <w:szCs w:val="18"/>
              </w:rPr>
            </w:pPr>
            <w:r>
              <w:rPr>
                <w:sz w:val="18"/>
                <w:szCs w:val="18"/>
              </w:rPr>
              <w:t>12</w:t>
            </w:r>
            <w:r w:rsidR="00E32B27">
              <w:rPr>
                <w:sz w:val="18"/>
                <w:szCs w:val="18"/>
              </w:rPr>
              <w:t>:</w:t>
            </w:r>
            <w:r w:rsidR="0057322F">
              <w:rPr>
                <w:sz w:val="18"/>
                <w:szCs w:val="18"/>
              </w:rPr>
              <w:t xml:space="preserve"> </w:t>
            </w:r>
            <w:r w:rsidR="00E32B27">
              <w:rPr>
                <w:sz w:val="18"/>
                <w:szCs w:val="18"/>
              </w:rPr>
              <w:t>Substituted</w:t>
            </w:r>
          </w:p>
          <w:p w14:paraId="62AE2D1C" w14:textId="1FE7B3E2" w:rsidR="00E32B27" w:rsidRDefault="00E32B27" w:rsidP="0064623F">
            <w:pPr>
              <w:pStyle w:val="ListParagraph"/>
              <w:ind w:left="0"/>
              <w:rPr>
                <w:sz w:val="18"/>
                <w:szCs w:val="18"/>
              </w:rPr>
            </w:pPr>
            <w:r>
              <w:rPr>
                <w:sz w:val="18"/>
                <w:szCs w:val="18"/>
              </w:rPr>
              <w:t>1</w:t>
            </w:r>
            <w:r w:rsidR="004B2A32">
              <w:rPr>
                <w:sz w:val="18"/>
                <w:szCs w:val="18"/>
              </w:rPr>
              <w:t>3</w:t>
            </w:r>
            <w:r>
              <w:rPr>
                <w:sz w:val="18"/>
                <w:szCs w:val="18"/>
              </w:rPr>
              <w:t>:</w:t>
            </w:r>
            <w:r w:rsidR="0057322F">
              <w:rPr>
                <w:sz w:val="18"/>
                <w:szCs w:val="18"/>
              </w:rPr>
              <w:t xml:space="preserve"> </w:t>
            </w:r>
            <w:r>
              <w:rPr>
                <w:sz w:val="18"/>
                <w:szCs w:val="18"/>
              </w:rPr>
              <w:t>Dilute</w:t>
            </w: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4F0575F2" w14:textId="77777777" w:rsidR="00E32B27" w:rsidRDefault="00E32B27" w:rsidP="0064623F">
            <w:pPr>
              <w:pStyle w:val="ListParagraph"/>
              <w:ind w:left="0"/>
              <w:rPr>
                <w:sz w:val="18"/>
                <w:szCs w:val="18"/>
              </w:rPr>
            </w:pPr>
          </w:p>
          <w:p w14:paraId="1F8A9889" w14:textId="2057EACA" w:rsidR="00E32B27" w:rsidRDefault="004B2A32" w:rsidP="0064623F">
            <w:pPr>
              <w:pStyle w:val="ListParagraph"/>
              <w:ind w:left="0"/>
              <w:rPr>
                <w:sz w:val="18"/>
                <w:szCs w:val="18"/>
              </w:rPr>
            </w:pPr>
            <w:r>
              <w:rPr>
                <w:sz w:val="18"/>
                <w:szCs w:val="18"/>
              </w:rPr>
              <w:t>11</w:t>
            </w:r>
            <w:r w:rsidR="00E32B27">
              <w:rPr>
                <w:sz w:val="18"/>
                <w:szCs w:val="18"/>
              </w:rPr>
              <w:t>:</w:t>
            </w:r>
            <w:r w:rsidR="0057322F">
              <w:rPr>
                <w:sz w:val="18"/>
                <w:szCs w:val="18"/>
              </w:rPr>
              <w:t xml:space="preserve"> </w:t>
            </w:r>
            <w:r w:rsidR="00E32B27">
              <w:rPr>
                <w:sz w:val="18"/>
                <w:szCs w:val="18"/>
              </w:rPr>
              <w:t>Adulterated</w:t>
            </w:r>
          </w:p>
          <w:p w14:paraId="230A8E85" w14:textId="67D70293" w:rsidR="00E32B27" w:rsidRDefault="004B2A32" w:rsidP="0064623F">
            <w:pPr>
              <w:pStyle w:val="ListParagraph"/>
              <w:ind w:left="0"/>
              <w:rPr>
                <w:sz w:val="18"/>
                <w:szCs w:val="18"/>
              </w:rPr>
            </w:pPr>
            <w:r>
              <w:rPr>
                <w:sz w:val="18"/>
                <w:szCs w:val="18"/>
              </w:rPr>
              <w:t>12</w:t>
            </w:r>
            <w:r w:rsidR="00E32B27">
              <w:rPr>
                <w:sz w:val="18"/>
                <w:szCs w:val="18"/>
              </w:rPr>
              <w:t>:</w:t>
            </w:r>
            <w:r w:rsidR="0057322F">
              <w:rPr>
                <w:sz w:val="18"/>
                <w:szCs w:val="18"/>
              </w:rPr>
              <w:t xml:space="preserve"> </w:t>
            </w:r>
            <w:r w:rsidR="00E32B27">
              <w:rPr>
                <w:sz w:val="18"/>
                <w:szCs w:val="18"/>
              </w:rPr>
              <w:t>Substituted</w:t>
            </w:r>
          </w:p>
          <w:p w14:paraId="670A5A7B" w14:textId="3E8AAE46" w:rsidR="00E32B27" w:rsidRDefault="00E32B27" w:rsidP="0064623F">
            <w:pPr>
              <w:pStyle w:val="ListParagraph"/>
              <w:ind w:left="0"/>
              <w:rPr>
                <w:sz w:val="18"/>
                <w:szCs w:val="18"/>
              </w:rPr>
            </w:pPr>
            <w:r>
              <w:rPr>
                <w:sz w:val="18"/>
                <w:szCs w:val="18"/>
              </w:rPr>
              <w:t>1</w:t>
            </w:r>
            <w:r w:rsidR="004B2A32">
              <w:rPr>
                <w:sz w:val="18"/>
                <w:szCs w:val="18"/>
              </w:rPr>
              <w:t>3</w:t>
            </w:r>
            <w:r>
              <w:rPr>
                <w:sz w:val="18"/>
                <w:szCs w:val="18"/>
              </w:rPr>
              <w:t>:</w:t>
            </w:r>
            <w:r w:rsidR="0057322F">
              <w:rPr>
                <w:sz w:val="18"/>
                <w:szCs w:val="18"/>
              </w:rPr>
              <w:t xml:space="preserve"> </w:t>
            </w:r>
            <w:r>
              <w:rPr>
                <w:sz w:val="18"/>
                <w:szCs w:val="18"/>
              </w:rPr>
              <w:t>Dilute</w:t>
            </w: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133E1C8B" w14:textId="77777777" w:rsidR="00E32B27" w:rsidRDefault="00E32B27" w:rsidP="0064623F">
            <w:pPr>
              <w:pStyle w:val="ListParagraph"/>
              <w:ind w:left="0"/>
              <w:rPr>
                <w:sz w:val="18"/>
                <w:szCs w:val="18"/>
              </w:rPr>
            </w:pPr>
          </w:p>
          <w:p w14:paraId="50D9BDA3" w14:textId="694C8A58" w:rsidR="00E32B27" w:rsidRDefault="004B2A32" w:rsidP="0064623F">
            <w:pPr>
              <w:pStyle w:val="ListParagraph"/>
              <w:ind w:left="0"/>
              <w:rPr>
                <w:sz w:val="18"/>
                <w:szCs w:val="18"/>
              </w:rPr>
            </w:pPr>
            <w:r>
              <w:rPr>
                <w:sz w:val="18"/>
                <w:szCs w:val="18"/>
              </w:rPr>
              <w:t>11</w:t>
            </w:r>
            <w:r w:rsidR="00E32B27">
              <w:rPr>
                <w:sz w:val="18"/>
                <w:szCs w:val="18"/>
              </w:rPr>
              <w:t>:</w:t>
            </w:r>
            <w:r w:rsidR="0057322F">
              <w:rPr>
                <w:sz w:val="18"/>
                <w:szCs w:val="18"/>
              </w:rPr>
              <w:t xml:space="preserve"> </w:t>
            </w:r>
            <w:r w:rsidR="00E32B27">
              <w:rPr>
                <w:sz w:val="18"/>
                <w:szCs w:val="18"/>
              </w:rPr>
              <w:t>Adulterated</w:t>
            </w:r>
          </w:p>
          <w:p w14:paraId="4C4CF872" w14:textId="386446C8" w:rsidR="00E32B27" w:rsidRDefault="00846D38" w:rsidP="0064623F">
            <w:pPr>
              <w:pStyle w:val="ListParagraph"/>
              <w:ind w:left="0"/>
              <w:rPr>
                <w:sz w:val="18"/>
                <w:szCs w:val="18"/>
              </w:rPr>
            </w:pPr>
            <w:r>
              <w:rPr>
                <w:sz w:val="18"/>
                <w:szCs w:val="18"/>
              </w:rPr>
              <w:t>12</w:t>
            </w:r>
            <w:r w:rsidR="00E32B27">
              <w:rPr>
                <w:sz w:val="18"/>
                <w:szCs w:val="18"/>
              </w:rPr>
              <w:t>:</w:t>
            </w:r>
            <w:r w:rsidR="0057322F">
              <w:rPr>
                <w:sz w:val="18"/>
                <w:szCs w:val="18"/>
              </w:rPr>
              <w:t xml:space="preserve"> </w:t>
            </w:r>
            <w:r w:rsidR="00E32B27">
              <w:rPr>
                <w:sz w:val="18"/>
                <w:szCs w:val="18"/>
              </w:rPr>
              <w:t>Substituted</w:t>
            </w:r>
          </w:p>
          <w:p w14:paraId="3FE40C46" w14:textId="79FC474F" w:rsidR="00E32B27" w:rsidRDefault="00E32B27" w:rsidP="0064623F">
            <w:pPr>
              <w:pStyle w:val="ListParagraph"/>
              <w:ind w:left="0"/>
              <w:rPr>
                <w:sz w:val="18"/>
                <w:szCs w:val="18"/>
              </w:rPr>
            </w:pPr>
            <w:r>
              <w:rPr>
                <w:sz w:val="18"/>
                <w:szCs w:val="18"/>
              </w:rPr>
              <w:t>1</w:t>
            </w:r>
            <w:r w:rsidR="00846D38">
              <w:rPr>
                <w:sz w:val="18"/>
                <w:szCs w:val="18"/>
              </w:rPr>
              <w:t>3</w:t>
            </w:r>
            <w:r>
              <w:rPr>
                <w:sz w:val="18"/>
                <w:szCs w:val="18"/>
              </w:rPr>
              <w:t>:</w:t>
            </w:r>
            <w:r w:rsidR="0057322F">
              <w:rPr>
                <w:sz w:val="18"/>
                <w:szCs w:val="18"/>
              </w:rPr>
              <w:t xml:space="preserve"> </w:t>
            </w:r>
            <w:r>
              <w:rPr>
                <w:sz w:val="18"/>
                <w:szCs w:val="18"/>
              </w:rPr>
              <w:t>Dilute</w:t>
            </w:r>
          </w:p>
        </w:tc>
      </w:tr>
      <w:tr w:rsidR="00846D38" w:rsidRPr="002C50DE" w14:paraId="623C3027" w14:textId="77777777" w:rsidTr="004F31B7">
        <w:trPr>
          <w:trHeight w:val="295"/>
        </w:trPr>
        <w:tc>
          <w:tcPr>
            <w:tcW w:w="1915" w:type="dxa"/>
            <w:tcBorders>
              <w:top w:val="nil"/>
              <w:left w:val="single" w:sz="8" w:space="0" w:color="auto"/>
              <w:bottom w:val="single" w:sz="8" w:space="0" w:color="auto"/>
              <w:right w:val="single" w:sz="8" w:space="0" w:color="auto"/>
            </w:tcBorders>
            <w:tcMar>
              <w:top w:w="0" w:type="dxa"/>
              <w:left w:w="29" w:type="dxa"/>
              <w:bottom w:w="0" w:type="dxa"/>
              <w:right w:w="29" w:type="dxa"/>
            </w:tcMar>
          </w:tcPr>
          <w:p w14:paraId="56B200C9" w14:textId="16E9BAAA" w:rsidR="00846D38" w:rsidRPr="002C50DE" w:rsidRDefault="00846D38" w:rsidP="0064623F">
            <w:pPr>
              <w:pStyle w:val="ListParagraph"/>
              <w:ind w:left="0"/>
              <w:rPr>
                <w:bCs/>
                <w:sz w:val="18"/>
                <w:szCs w:val="18"/>
              </w:rPr>
            </w:pPr>
            <w:r w:rsidRPr="002C50DE">
              <w:rPr>
                <w:bCs/>
                <w:sz w:val="18"/>
                <w:szCs w:val="18"/>
              </w:rPr>
              <w:t>Negative BPTSs</w:t>
            </w: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05D50D8B" w14:textId="3AE7EE22" w:rsidR="00846D38" w:rsidRPr="002C50DE" w:rsidRDefault="00846D38" w:rsidP="0064623F">
            <w:pPr>
              <w:pStyle w:val="ListParagraph"/>
              <w:ind w:left="0"/>
              <w:rPr>
                <w:sz w:val="18"/>
                <w:szCs w:val="18"/>
              </w:rPr>
            </w:pPr>
            <w:r w:rsidRPr="002C50DE">
              <w:rPr>
                <w:sz w:val="18"/>
                <w:szCs w:val="18"/>
              </w:rPr>
              <w:t>14: Negative</w:t>
            </w: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59753DE6" w14:textId="4D5A74EF" w:rsidR="00846D38" w:rsidRPr="002C50DE" w:rsidRDefault="00846D38" w:rsidP="00695C80">
            <w:pPr>
              <w:rPr>
                <w:sz w:val="18"/>
                <w:szCs w:val="18"/>
              </w:rPr>
            </w:pPr>
            <w:r w:rsidRPr="002C50DE">
              <w:rPr>
                <w:sz w:val="18"/>
                <w:szCs w:val="18"/>
              </w:rPr>
              <w:t>14: Negative</w:t>
            </w: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01D4876F" w14:textId="2D4EA227" w:rsidR="00846D38" w:rsidRPr="002C50DE" w:rsidRDefault="00846D38" w:rsidP="0064623F">
            <w:pPr>
              <w:pStyle w:val="ListParagraph"/>
              <w:ind w:left="0"/>
              <w:rPr>
                <w:sz w:val="18"/>
                <w:szCs w:val="18"/>
              </w:rPr>
            </w:pPr>
            <w:r w:rsidRPr="002C50DE">
              <w:rPr>
                <w:sz w:val="18"/>
                <w:szCs w:val="18"/>
              </w:rPr>
              <w:t>14:</w:t>
            </w:r>
            <w:r w:rsidR="0057322F" w:rsidRPr="002C50DE">
              <w:rPr>
                <w:sz w:val="18"/>
                <w:szCs w:val="18"/>
              </w:rPr>
              <w:t xml:space="preserve"> </w:t>
            </w:r>
            <w:r w:rsidRPr="002C50DE">
              <w:rPr>
                <w:sz w:val="18"/>
                <w:szCs w:val="18"/>
              </w:rPr>
              <w:t>Negative</w:t>
            </w: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515C6FDC" w14:textId="3CAF6B7D" w:rsidR="00846D38" w:rsidRPr="002C50DE" w:rsidRDefault="00846D38" w:rsidP="0064623F">
            <w:pPr>
              <w:pStyle w:val="ListParagraph"/>
              <w:ind w:left="0"/>
              <w:rPr>
                <w:sz w:val="18"/>
                <w:szCs w:val="18"/>
              </w:rPr>
            </w:pPr>
            <w:r w:rsidRPr="002C50DE">
              <w:rPr>
                <w:sz w:val="18"/>
                <w:szCs w:val="18"/>
              </w:rPr>
              <w:t>14:</w:t>
            </w:r>
            <w:r w:rsidR="0057322F" w:rsidRPr="002C50DE">
              <w:rPr>
                <w:sz w:val="18"/>
                <w:szCs w:val="18"/>
              </w:rPr>
              <w:t xml:space="preserve"> </w:t>
            </w:r>
            <w:r w:rsidRPr="002C50DE">
              <w:rPr>
                <w:sz w:val="18"/>
                <w:szCs w:val="18"/>
              </w:rPr>
              <w:t>Negative</w:t>
            </w:r>
          </w:p>
        </w:tc>
      </w:tr>
      <w:tr w:rsidR="00E32B27" w14:paraId="5ABBEAE9" w14:textId="77777777" w:rsidTr="0054389D">
        <w:trPr>
          <w:trHeight w:val="952"/>
        </w:trPr>
        <w:tc>
          <w:tcPr>
            <w:tcW w:w="9475" w:type="dxa"/>
            <w:gridSpan w:val="5"/>
            <w:tcBorders>
              <w:top w:val="nil"/>
            </w:tcBorders>
            <w:tcMar>
              <w:top w:w="0" w:type="dxa"/>
              <w:left w:w="29" w:type="dxa"/>
              <w:bottom w:w="0" w:type="dxa"/>
              <w:right w:w="29" w:type="dxa"/>
            </w:tcMar>
          </w:tcPr>
          <w:p w14:paraId="6425F295" w14:textId="77777777" w:rsidR="00E32B27" w:rsidRDefault="00E32B27" w:rsidP="0064623F">
            <w:pPr>
              <w:rPr>
                <w:sz w:val="18"/>
                <w:szCs w:val="18"/>
              </w:rPr>
            </w:pPr>
            <w:r>
              <w:rPr>
                <w:sz w:val="18"/>
                <w:szCs w:val="18"/>
              </w:rPr>
              <w:t>Notes:</w:t>
            </w:r>
          </w:p>
          <w:p w14:paraId="6521BF7C" w14:textId="3E2097E2" w:rsidR="00EA5358" w:rsidRPr="004F31B7" w:rsidRDefault="00E32B27" w:rsidP="00990AE1">
            <w:pPr>
              <w:pStyle w:val="ListParagraph"/>
              <w:numPr>
                <w:ilvl w:val="0"/>
                <w:numId w:val="19"/>
              </w:numPr>
              <w:rPr>
                <w:rFonts w:ascii="Calibri" w:hAnsi="Calibri" w:cs="Times New Roman"/>
                <w:sz w:val="18"/>
              </w:rPr>
            </w:pPr>
            <w:r w:rsidRPr="001006DD">
              <w:rPr>
                <w:sz w:val="18"/>
              </w:rPr>
              <w:t xml:space="preserve">6-AM: 6-acetylmorphine; AMP: amphetamine; COD: codeine; </w:t>
            </w:r>
            <w:r w:rsidR="00084BCA" w:rsidRPr="009741A5">
              <w:rPr>
                <w:sz w:val="18"/>
              </w:rPr>
              <w:t>HYC: hydrocodone</w:t>
            </w:r>
            <w:r w:rsidR="00084BCA">
              <w:rPr>
                <w:sz w:val="18"/>
              </w:rPr>
              <w:t xml:space="preserve">; </w:t>
            </w:r>
            <w:r w:rsidR="00084BCA" w:rsidRPr="009741A5">
              <w:rPr>
                <w:sz w:val="18"/>
              </w:rPr>
              <w:t>HYM: hydromorphone</w:t>
            </w:r>
            <w:r w:rsidR="00084BCA">
              <w:rPr>
                <w:sz w:val="18"/>
              </w:rPr>
              <w:t xml:space="preserve">; </w:t>
            </w:r>
            <w:r w:rsidRPr="001006DD">
              <w:rPr>
                <w:sz w:val="18"/>
              </w:rPr>
              <w:t>MAMP:</w:t>
            </w:r>
            <w:r w:rsidR="00B16D8F">
              <w:rPr>
                <w:sz w:val="18"/>
              </w:rPr>
              <w:t> </w:t>
            </w:r>
            <w:r w:rsidRPr="001006DD">
              <w:rPr>
                <w:sz w:val="18"/>
              </w:rPr>
              <w:t xml:space="preserve">methamphetamine; </w:t>
            </w:r>
            <w:r w:rsidR="00B16D8F" w:rsidRPr="009741A5">
              <w:rPr>
                <w:sz w:val="18"/>
              </w:rPr>
              <w:t xml:space="preserve">MDA: </w:t>
            </w:r>
            <w:r w:rsidR="00771FDD" w:rsidRPr="009741A5">
              <w:rPr>
                <w:sz w:val="18"/>
              </w:rPr>
              <w:t>methy</w:t>
            </w:r>
            <w:r w:rsidR="00F25460" w:rsidRPr="009741A5">
              <w:rPr>
                <w:sz w:val="18"/>
              </w:rPr>
              <w:t>lenedioxyamphetamine</w:t>
            </w:r>
            <w:r w:rsidR="00B16D8F">
              <w:rPr>
                <w:sz w:val="18"/>
              </w:rPr>
              <w:t xml:space="preserve">; </w:t>
            </w:r>
            <w:r w:rsidR="00B16D8F" w:rsidRPr="005B44D2">
              <w:rPr>
                <w:sz w:val="18"/>
              </w:rPr>
              <w:t xml:space="preserve">MDMA: </w:t>
            </w:r>
            <w:r w:rsidR="00F25460" w:rsidRPr="005B44D2">
              <w:rPr>
                <w:sz w:val="18"/>
              </w:rPr>
              <w:t>methylenedioxymethamphetamine</w:t>
            </w:r>
            <w:r w:rsidR="00B16D8F">
              <w:rPr>
                <w:sz w:val="18"/>
              </w:rPr>
              <w:t xml:space="preserve">; </w:t>
            </w:r>
            <w:r w:rsidRPr="001006DD">
              <w:rPr>
                <w:sz w:val="18"/>
              </w:rPr>
              <w:t>MOR: morphine</w:t>
            </w:r>
            <w:r w:rsidR="00C7628F">
              <w:rPr>
                <w:sz w:val="18"/>
              </w:rPr>
              <w:t xml:space="preserve">; </w:t>
            </w:r>
            <w:r w:rsidR="00C7628F" w:rsidRPr="009741A5">
              <w:rPr>
                <w:sz w:val="18"/>
              </w:rPr>
              <w:t>OXYC: oxycodone</w:t>
            </w:r>
            <w:r w:rsidR="00C7628F">
              <w:rPr>
                <w:sz w:val="18"/>
              </w:rPr>
              <w:t xml:space="preserve">; </w:t>
            </w:r>
            <w:r w:rsidR="00C7628F" w:rsidRPr="009741A5">
              <w:rPr>
                <w:sz w:val="18"/>
              </w:rPr>
              <w:t>OXYM: oxymorphone</w:t>
            </w:r>
          </w:p>
        </w:tc>
      </w:tr>
      <w:tr w:rsidR="00E32B27" w:rsidRPr="00FC56A9" w14:paraId="2FBCBDEC" w14:textId="77777777" w:rsidTr="0087062A">
        <w:tc>
          <w:tcPr>
            <w:tcW w:w="9475" w:type="dxa"/>
            <w:gridSpan w:val="5"/>
            <w:shd w:val="clear" w:color="auto" w:fill="auto"/>
            <w:tcMar>
              <w:top w:w="0" w:type="dxa"/>
              <w:left w:w="108" w:type="dxa"/>
              <w:bottom w:w="0" w:type="dxa"/>
              <w:right w:w="108" w:type="dxa"/>
            </w:tcMar>
          </w:tcPr>
          <w:p w14:paraId="762FD7F0" w14:textId="77777777" w:rsidR="00E32B27" w:rsidRDefault="00E32B27" w:rsidP="0064623F">
            <w:pPr>
              <w:rPr>
                <w:u w:val="single"/>
              </w:rPr>
            </w:pPr>
            <w:r w:rsidRPr="00FC56A9">
              <w:rPr>
                <w:u w:val="single"/>
              </w:rPr>
              <w:t xml:space="preserve">Recommendations based on </w:t>
            </w:r>
            <w:r>
              <w:rPr>
                <w:u w:val="single"/>
              </w:rPr>
              <w:t xml:space="preserve">the BPTS submission </w:t>
            </w:r>
            <w:r w:rsidRPr="00FC56A9">
              <w:rPr>
                <w:u w:val="single"/>
              </w:rPr>
              <w:t>example above:</w:t>
            </w:r>
          </w:p>
          <w:p w14:paraId="247C1696" w14:textId="77777777" w:rsidR="00E32B27" w:rsidRPr="00FC56A9" w:rsidRDefault="00E32B27" w:rsidP="0064623F">
            <w:pPr>
              <w:rPr>
                <w:u w:val="single"/>
              </w:rPr>
            </w:pPr>
          </w:p>
          <w:p w14:paraId="477B50D5" w14:textId="4775F2FB" w:rsidR="00E32B27" w:rsidRPr="003617EE" w:rsidRDefault="00E32B27" w:rsidP="00B43642">
            <w:pPr>
              <w:pStyle w:val="ListBullet"/>
            </w:pPr>
            <w:r w:rsidRPr="003617EE">
              <w:t xml:space="preserve">While the same number sequence of each BPTS is presented in each quarter (01 through </w:t>
            </w:r>
            <w:r w:rsidR="00504474" w:rsidRPr="003617EE">
              <w:t>14</w:t>
            </w:r>
            <w:r w:rsidRPr="003617EE">
              <w:t>), it is NOT recommend</w:t>
            </w:r>
            <w:r w:rsidR="00F80343" w:rsidRPr="003617EE">
              <w:t>ed</w:t>
            </w:r>
            <w:r w:rsidRPr="003617EE">
              <w:t xml:space="preserve"> that a site submit the specimens in the same order throughout the quarter (would add predictability, which could alert the laboratory that these are BPTSs).</w:t>
            </w:r>
          </w:p>
          <w:p w14:paraId="3E4D1F76" w14:textId="76024CE9" w:rsidR="00E32B27" w:rsidRPr="00FC56A9" w:rsidRDefault="0007548B" w:rsidP="00762C66">
            <w:pPr>
              <w:pStyle w:val="ListBullet"/>
            </w:pPr>
            <w:r w:rsidRPr="00FD25BA">
              <w:t>For False Negative BPTS, the licensee choose</w:t>
            </w:r>
            <w:r w:rsidR="002F3C93" w:rsidRPr="00FD25BA">
              <w:t>s</w:t>
            </w:r>
            <w:r w:rsidRPr="00FD25BA">
              <w:t xml:space="preserve"> the substance or substances to be included in that specimen.</w:t>
            </w:r>
          </w:p>
        </w:tc>
      </w:tr>
    </w:tbl>
    <w:p w14:paraId="4F6327D0" w14:textId="77777777" w:rsidR="00B2097B" w:rsidRPr="00B2097B" w:rsidRDefault="00B2097B" w:rsidP="00762C66">
      <w:pPr>
        <w:pStyle w:val="BodyText"/>
      </w:pPr>
    </w:p>
    <w:p w14:paraId="07762EB5" w14:textId="5BEA87A8" w:rsidR="003A6E78" w:rsidRPr="00B2097B" w:rsidRDefault="003A6E78" w:rsidP="00762C66">
      <w:pPr>
        <w:pStyle w:val="BodyText"/>
        <w:sectPr w:rsidR="003A6E78" w:rsidRPr="00B2097B" w:rsidSect="008C047B">
          <w:footerReference w:type="default" r:id="rId24"/>
          <w:pgSz w:w="12240" w:h="15840" w:code="1"/>
          <w:pgMar w:top="1440" w:right="1440" w:bottom="1440" w:left="1440" w:header="720" w:footer="720" w:gutter="0"/>
          <w:pgNumType w:start="1"/>
          <w:cols w:space="720"/>
          <w:noEndnote/>
          <w:docGrid w:linePitch="299"/>
        </w:sectPr>
      </w:pPr>
    </w:p>
    <w:p w14:paraId="4B6CC18C" w14:textId="2D5EF354" w:rsidR="00B467F8" w:rsidRDefault="00036090" w:rsidP="000F6146">
      <w:pPr>
        <w:pStyle w:val="attachmenttitle"/>
      </w:pPr>
      <w:r w:rsidRPr="008968A5">
        <w:lastRenderedPageBreak/>
        <w:t xml:space="preserve">Attachment </w:t>
      </w:r>
      <w:r w:rsidR="00D37C35">
        <w:t>6</w:t>
      </w:r>
      <w:r w:rsidR="009C1F8F">
        <w:t xml:space="preserve">: </w:t>
      </w:r>
      <w:r w:rsidR="00B467F8" w:rsidRPr="008968A5">
        <w:t xml:space="preserve">Revision History for IP </w:t>
      </w:r>
      <w:r w:rsidR="006B5FDE">
        <w:t>81000</w:t>
      </w:r>
      <w:r w:rsidR="00B467F8" w:rsidRPr="008968A5">
        <w:t>.08</w:t>
      </w:r>
    </w:p>
    <w:tbl>
      <w:tblPr>
        <w:tblStyle w:val="IM"/>
        <w:tblW w:w="0" w:type="auto"/>
        <w:tblLayout w:type="fixed"/>
        <w:tblLook w:val="04A0" w:firstRow="1" w:lastRow="0" w:firstColumn="1" w:lastColumn="0" w:noHBand="0" w:noVBand="1"/>
      </w:tblPr>
      <w:tblGrid>
        <w:gridCol w:w="1435"/>
        <w:gridCol w:w="1800"/>
        <w:gridCol w:w="4680"/>
        <w:gridCol w:w="2430"/>
        <w:gridCol w:w="2261"/>
      </w:tblGrid>
      <w:tr w:rsidR="00EC5177" w14:paraId="6A8C0EBC" w14:textId="77777777" w:rsidTr="0009465C">
        <w:tc>
          <w:tcPr>
            <w:tcW w:w="1435" w:type="dxa"/>
            <w:hideMark/>
          </w:tcPr>
          <w:p w14:paraId="444FA7FE" w14:textId="77777777" w:rsidR="00EC5177" w:rsidRDefault="00EC5177" w:rsidP="00B94149">
            <w:pPr>
              <w:pStyle w:val="BodyText-table"/>
            </w:pPr>
            <w:r>
              <w:t>Commitment Tracking Number</w:t>
            </w:r>
          </w:p>
        </w:tc>
        <w:tc>
          <w:tcPr>
            <w:tcW w:w="1800" w:type="dxa"/>
            <w:hideMark/>
          </w:tcPr>
          <w:p w14:paraId="3EECA49F" w14:textId="77777777" w:rsidR="00EC5177" w:rsidRDefault="00EC5177" w:rsidP="00B94149">
            <w:pPr>
              <w:pStyle w:val="BodyText-table"/>
            </w:pPr>
            <w:r>
              <w:t>Accession Number</w:t>
            </w:r>
          </w:p>
          <w:p w14:paraId="17745070" w14:textId="77777777" w:rsidR="00EC5177" w:rsidRDefault="00EC5177" w:rsidP="00B94149">
            <w:pPr>
              <w:pStyle w:val="BodyText-table"/>
            </w:pPr>
            <w:r>
              <w:t>Issue Date</w:t>
            </w:r>
          </w:p>
          <w:p w14:paraId="643EA902" w14:textId="77777777" w:rsidR="00EC5177" w:rsidRDefault="00EC5177" w:rsidP="00B94149">
            <w:pPr>
              <w:pStyle w:val="BodyText-table"/>
            </w:pPr>
            <w:r>
              <w:t xml:space="preserve">Change Notice </w:t>
            </w:r>
          </w:p>
        </w:tc>
        <w:tc>
          <w:tcPr>
            <w:tcW w:w="4680" w:type="dxa"/>
            <w:hideMark/>
          </w:tcPr>
          <w:p w14:paraId="52E6A723" w14:textId="77777777" w:rsidR="00EC5177" w:rsidRDefault="00EC5177" w:rsidP="00B94149">
            <w:pPr>
              <w:pStyle w:val="BodyText-table"/>
            </w:pPr>
            <w:r>
              <w:t>Description of Change</w:t>
            </w:r>
          </w:p>
        </w:tc>
        <w:tc>
          <w:tcPr>
            <w:tcW w:w="2430" w:type="dxa"/>
            <w:hideMark/>
          </w:tcPr>
          <w:p w14:paraId="75A6DBC1" w14:textId="77777777" w:rsidR="00EC5177" w:rsidRDefault="00EC5177" w:rsidP="00B94149">
            <w:pPr>
              <w:pStyle w:val="BodyText-table"/>
            </w:pPr>
            <w:r>
              <w:t xml:space="preserve">Description of </w:t>
            </w:r>
          </w:p>
          <w:p w14:paraId="1D49667D" w14:textId="77777777" w:rsidR="00EC5177" w:rsidRDefault="00EC5177" w:rsidP="00B94149">
            <w:pPr>
              <w:pStyle w:val="BodyText-table"/>
            </w:pPr>
            <w:r>
              <w:t>Training Required and Completion Date</w:t>
            </w:r>
          </w:p>
        </w:tc>
        <w:tc>
          <w:tcPr>
            <w:tcW w:w="2261" w:type="dxa"/>
            <w:hideMark/>
          </w:tcPr>
          <w:p w14:paraId="23ED8821" w14:textId="7E7D9DA3" w:rsidR="00EC5177" w:rsidRDefault="00EC5177" w:rsidP="00B94149">
            <w:pPr>
              <w:pStyle w:val="BodyText-table"/>
            </w:pPr>
            <w:r>
              <w:t xml:space="preserve">Comment </w:t>
            </w:r>
            <w:r w:rsidR="001A414E">
              <w:t xml:space="preserve">Resolution </w:t>
            </w:r>
            <w:r>
              <w:t xml:space="preserve">and </w:t>
            </w:r>
            <w:r w:rsidR="001A414E">
              <w:t xml:space="preserve">Closed </w:t>
            </w:r>
            <w:r>
              <w:t xml:space="preserve">Feedback </w:t>
            </w:r>
            <w:r w:rsidR="001A414E">
              <w:t>Form</w:t>
            </w:r>
            <w:r>
              <w:t xml:space="preserve"> Accession Number</w:t>
            </w:r>
            <w:r w:rsidR="0009465C">
              <w:t xml:space="preserve"> (Pre-Decisional Non-Public Information)</w:t>
            </w:r>
          </w:p>
        </w:tc>
      </w:tr>
      <w:tr w:rsidR="00EC5177" w14:paraId="3F4C50B8" w14:textId="77777777" w:rsidTr="0009465C">
        <w:trPr>
          <w:tblHeader w:val="0"/>
        </w:trPr>
        <w:tc>
          <w:tcPr>
            <w:tcW w:w="1435" w:type="dxa"/>
            <w:hideMark/>
          </w:tcPr>
          <w:p w14:paraId="1A1E3DB5" w14:textId="77777777" w:rsidR="00EC5177" w:rsidRDefault="00EC5177" w:rsidP="00B94149">
            <w:pPr>
              <w:pStyle w:val="BodyText-table"/>
            </w:pPr>
            <w:r>
              <w:t>N/A</w:t>
            </w:r>
          </w:p>
        </w:tc>
        <w:tc>
          <w:tcPr>
            <w:tcW w:w="1800" w:type="dxa"/>
            <w:hideMark/>
          </w:tcPr>
          <w:p w14:paraId="15320274" w14:textId="77777777" w:rsidR="00EC5177" w:rsidRDefault="00EC5177" w:rsidP="00B94149">
            <w:pPr>
              <w:pStyle w:val="BodyText-table"/>
            </w:pPr>
            <w:r>
              <w:t>ML12114A080</w:t>
            </w:r>
          </w:p>
          <w:p w14:paraId="3A94CA5F" w14:textId="77777777" w:rsidR="00EC5177" w:rsidRDefault="00EC5177" w:rsidP="00B94149">
            <w:pPr>
              <w:pStyle w:val="BodyText-table"/>
            </w:pPr>
            <w:r>
              <w:t>09/07/12</w:t>
            </w:r>
          </w:p>
          <w:p w14:paraId="79247B1F" w14:textId="77777777" w:rsidR="00EC5177" w:rsidRDefault="00EC5177" w:rsidP="00B94149">
            <w:pPr>
              <w:pStyle w:val="BodyText-table"/>
            </w:pPr>
            <w:r>
              <w:t>CN 12-020</w:t>
            </w:r>
          </w:p>
        </w:tc>
        <w:tc>
          <w:tcPr>
            <w:tcW w:w="4680" w:type="dxa"/>
            <w:hideMark/>
          </w:tcPr>
          <w:p w14:paraId="07944196" w14:textId="77777777" w:rsidR="00EC5177" w:rsidRDefault="00EC5177" w:rsidP="00B94149">
            <w:pPr>
              <w:pStyle w:val="BodyText-table"/>
            </w:pPr>
            <w:r>
              <w:t xml:space="preserve">Researched commitments made in the last four years and found none.  IP developed to support security construction inspections under IMC 2200.  </w:t>
            </w:r>
          </w:p>
        </w:tc>
        <w:tc>
          <w:tcPr>
            <w:tcW w:w="2430" w:type="dxa"/>
            <w:hideMark/>
          </w:tcPr>
          <w:p w14:paraId="5DA4CB91" w14:textId="77777777" w:rsidR="00EC5177" w:rsidRDefault="00EC5177" w:rsidP="00B94149">
            <w:pPr>
              <w:pStyle w:val="BodyText-table"/>
            </w:pPr>
            <w:r>
              <w:t xml:space="preserve">Training to be covered at the July 2013 Annual NSIR Counterpart Meeting.  </w:t>
            </w:r>
          </w:p>
        </w:tc>
        <w:tc>
          <w:tcPr>
            <w:tcW w:w="2261" w:type="dxa"/>
            <w:hideMark/>
          </w:tcPr>
          <w:p w14:paraId="16225CBC" w14:textId="77777777" w:rsidR="00EC5177" w:rsidRDefault="00EC5177" w:rsidP="00B94149">
            <w:pPr>
              <w:pStyle w:val="BodyText-table"/>
            </w:pPr>
            <w:r>
              <w:t>N/A</w:t>
            </w:r>
          </w:p>
        </w:tc>
      </w:tr>
      <w:tr w:rsidR="00EC5177" w14:paraId="26EFFA7B" w14:textId="77777777" w:rsidTr="0009465C">
        <w:trPr>
          <w:tblHeader w:val="0"/>
        </w:trPr>
        <w:tc>
          <w:tcPr>
            <w:tcW w:w="1435" w:type="dxa"/>
          </w:tcPr>
          <w:p w14:paraId="70D4F486" w14:textId="65EDCDBA" w:rsidR="00EC5177" w:rsidRDefault="00BB0102" w:rsidP="00B94149">
            <w:pPr>
              <w:pStyle w:val="BodyText-table"/>
            </w:pPr>
            <w:r>
              <w:t>N/A</w:t>
            </w:r>
          </w:p>
        </w:tc>
        <w:tc>
          <w:tcPr>
            <w:tcW w:w="1800" w:type="dxa"/>
          </w:tcPr>
          <w:p w14:paraId="5A29798C" w14:textId="4758F1BE" w:rsidR="00EC5177" w:rsidRDefault="00FC31C9" w:rsidP="00B94149">
            <w:pPr>
              <w:pStyle w:val="BodyText-table"/>
            </w:pPr>
            <w:r>
              <w:t>ML</w:t>
            </w:r>
            <w:r w:rsidR="00D17570">
              <w:t>24152A229</w:t>
            </w:r>
          </w:p>
          <w:p w14:paraId="66F1545E" w14:textId="1E108BA1" w:rsidR="00FC31C9" w:rsidRDefault="00D17570" w:rsidP="00B94149">
            <w:pPr>
              <w:pStyle w:val="BodyText-table"/>
            </w:pPr>
            <w:r>
              <w:t>10/29/24</w:t>
            </w:r>
          </w:p>
          <w:p w14:paraId="34B5BC1B" w14:textId="40C8EEAF" w:rsidR="00FC31C9" w:rsidRDefault="00FC31C9" w:rsidP="00B94149">
            <w:pPr>
              <w:pStyle w:val="BodyText-table"/>
            </w:pPr>
            <w:r>
              <w:t xml:space="preserve">CN </w:t>
            </w:r>
            <w:r w:rsidR="00D17570">
              <w:t>24-033</w:t>
            </w:r>
          </w:p>
        </w:tc>
        <w:tc>
          <w:tcPr>
            <w:tcW w:w="4680" w:type="dxa"/>
          </w:tcPr>
          <w:p w14:paraId="3AFE225D" w14:textId="531E8471" w:rsidR="00EC5177" w:rsidRDefault="00F50562" w:rsidP="00B94149">
            <w:pPr>
              <w:pStyle w:val="BodyText-table"/>
            </w:pPr>
            <w:r>
              <w:rPr>
                <w:rStyle w:val="ui-provider"/>
              </w:rPr>
              <w:t>This document has been revised </w:t>
            </w:r>
            <w:proofErr w:type="gramStart"/>
            <w:r>
              <w:rPr>
                <w:rStyle w:val="ui-provider"/>
              </w:rPr>
              <w:t>as a result of</w:t>
            </w:r>
            <w:proofErr w:type="gramEnd"/>
            <w:r>
              <w:rPr>
                <w:rStyle w:val="ui-provider"/>
              </w:rPr>
              <w:t xml:space="preserve"> a periodic review, as well as the Palisades Restart effort. </w:t>
            </w:r>
            <w:r w:rsidR="002F4B11">
              <w:rPr>
                <w:rStyle w:val="ui-provider"/>
              </w:rPr>
              <w:t>This is</w:t>
            </w:r>
            <w:r w:rsidR="00AA4A44">
              <w:rPr>
                <w:rStyle w:val="ui-provider"/>
              </w:rPr>
              <w:t xml:space="preserve"> a major revision therefore there are no track changes. </w:t>
            </w:r>
            <w:r>
              <w:rPr>
                <w:rStyle w:val="ui-provider"/>
              </w:rPr>
              <w:t xml:space="preserve">Revisions were made to the IP to coincide with IP 71130.08, </w:t>
            </w:r>
            <w:proofErr w:type="gramStart"/>
            <w:r>
              <w:rPr>
                <w:rStyle w:val="ui-provider"/>
              </w:rPr>
              <w:t>as a result of</w:t>
            </w:r>
            <w:proofErr w:type="gramEnd"/>
            <w:r>
              <w:rPr>
                <w:rStyle w:val="ui-provider"/>
              </w:rPr>
              <w:t xml:space="preserve"> the review, editorial changes to adhere to IMC 0040, as well as the addition of IMC 2562 to the program applicability. </w:t>
            </w:r>
          </w:p>
        </w:tc>
        <w:tc>
          <w:tcPr>
            <w:tcW w:w="2430" w:type="dxa"/>
          </w:tcPr>
          <w:p w14:paraId="4279195C" w14:textId="7BFA4D91" w:rsidR="00EC5177" w:rsidRDefault="006B5FDE" w:rsidP="00B94149">
            <w:pPr>
              <w:pStyle w:val="BodyText-table"/>
            </w:pPr>
            <w:r>
              <w:t>N/A</w:t>
            </w:r>
          </w:p>
        </w:tc>
        <w:tc>
          <w:tcPr>
            <w:tcW w:w="2261" w:type="dxa"/>
          </w:tcPr>
          <w:p w14:paraId="3ACEB484" w14:textId="14E8685F" w:rsidR="00EC5177" w:rsidRDefault="00FC31C9" w:rsidP="00B94149">
            <w:pPr>
              <w:pStyle w:val="BodyText-table"/>
            </w:pPr>
            <w:r w:rsidRPr="00D17570">
              <w:t>ML</w:t>
            </w:r>
            <w:r w:rsidR="00D17570" w:rsidRPr="00D17570">
              <w:t>24</w:t>
            </w:r>
            <w:r w:rsidR="00D17570">
              <w:t>152A227</w:t>
            </w:r>
          </w:p>
        </w:tc>
      </w:tr>
    </w:tbl>
    <w:p w14:paraId="66045C84" w14:textId="77777777" w:rsidR="00EC5177" w:rsidRPr="00EC5177" w:rsidRDefault="00EC5177" w:rsidP="00EC5177">
      <w:pPr>
        <w:ind w:firstLine="720"/>
      </w:pPr>
    </w:p>
    <w:sectPr w:rsidR="00EC5177" w:rsidRPr="00EC5177" w:rsidSect="008C047B">
      <w:footerReference w:type="default" r:id="rId25"/>
      <w:pgSz w:w="15840" w:h="12240" w:orient="landscape" w:code="1"/>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6DB74E" w14:textId="77777777" w:rsidR="008B52C3" w:rsidRDefault="008B52C3">
      <w:r>
        <w:separator/>
      </w:r>
    </w:p>
  </w:endnote>
  <w:endnote w:type="continuationSeparator" w:id="0">
    <w:p w14:paraId="7DE9E7CC" w14:textId="77777777" w:rsidR="008B52C3" w:rsidRDefault="008B52C3">
      <w:r>
        <w:continuationSeparator/>
      </w:r>
    </w:p>
  </w:endnote>
  <w:endnote w:type="continuationNotice" w:id="1">
    <w:p w14:paraId="57069504" w14:textId="77777777" w:rsidR="008B52C3" w:rsidRDefault="008B52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elior">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C4512" w14:textId="73111F80" w:rsidR="008026F8" w:rsidRPr="00721E5D" w:rsidRDefault="00721E5D" w:rsidP="00721E5D">
    <w:pPr>
      <w:pStyle w:val="Footer"/>
      <w:rPr>
        <w:rFonts w:asciiTheme="minorHAnsi" w:hAnsiTheme="minorHAnsi" w:cstheme="minorHAnsi"/>
      </w:rPr>
    </w:pPr>
    <w:r>
      <w:rPr>
        <w:rFonts w:asciiTheme="minorHAnsi" w:hAnsiTheme="minorHAnsi" w:cstheme="minorHAnsi"/>
      </w:rPr>
      <w:t>Issue Date:</w:t>
    </w:r>
    <w:r w:rsidR="00EE4572">
      <w:rPr>
        <w:rFonts w:asciiTheme="minorHAnsi" w:hAnsiTheme="minorHAnsi" w:cstheme="minorHAnsi"/>
      </w:rPr>
      <w:t xml:space="preserve"> </w:t>
    </w:r>
    <w:r w:rsidR="00D17570" w:rsidRPr="00D17570">
      <w:rPr>
        <w:rFonts w:asciiTheme="minorHAnsi" w:hAnsiTheme="minorHAnsi" w:cstheme="minorHAnsi"/>
      </w:rPr>
      <w:t>10/29/24</w:t>
    </w:r>
    <w:r w:rsidRPr="00721E5D">
      <w:rPr>
        <w:rFonts w:asciiTheme="minorHAnsi" w:hAnsiTheme="minorHAnsi" w:cstheme="minorHAnsi"/>
      </w:rPr>
      <w:ptab w:relativeTo="margin" w:alignment="center" w:leader="none"/>
    </w:r>
    <w:r w:rsidRPr="00721E5D">
      <w:rPr>
        <w:rFonts w:asciiTheme="minorHAnsi" w:hAnsiTheme="minorHAnsi" w:cstheme="minorHAnsi"/>
      </w:rPr>
      <w:fldChar w:fldCharType="begin"/>
    </w:r>
    <w:r w:rsidRPr="00721E5D">
      <w:rPr>
        <w:rFonts w:asciiTheme="minorHAnsi" w:hAnsiTheme="minorHAnsi" w:cstheme="minorHAnsi"/>
      </w:rPr>
      <w:instrText xml:space="preserve"> PAGE   \* MERGEFORMAT </w:instrText>
    </w:r>
    <w:r w:rsidRPr="00721E5D">
      <w:rPr>
        <w:rFonts w:asciiTheme="minorHAnsi" w:hAnsiTheme="minorHAnsi" w:cstheme="minorHAnsi"/>
      </w:rPr>
      <w:fldChar w:fldCharType="separate"/>
    </w:r>
    <w:r w:rsidRPr="00721E5D">
      <w:rPr>
        <w:rFonts w:asciiTheme="minorHAnsi" w:hAnsiTheme="minorHAnsi" w:cstheme="minorHAnsi"/>
        <w:noProof/>
      </w:rPr>
      <w:t>1</w:t>
    </w:r>
    <w:r w:rsidRPr="00721E5D">
      <w:rPr>
        <w:rFonts w:asciiTheme="minorHAnsi" w:hAnsiTheme="minorHAnsi" w:cstheme="minorHAnsi"/>
        <w:noProof/>
      </w:rPr>
      <w:fldChar w:fldCharType="end"/>
    </w:r>
    <w:r w:rsidRPr="00721E5D">
      <w:rPr>
        <w:rFonts w:asciiTheme="minorHAnsi" w:hAnsiTheme="minorHAnsi" w:cstheme="minorHAnsi"/>
      </w:rPr>
      <w:ptab w:relativeTo="margin" w:alignment="right" w:leader="none"/>
    </w:r>
    <w:r w:rsidR="00D0028B">
      <w:rPr>
        <w:rFonts w:asciiTheme="minorHAnsi" w:hAnsiTheme="minorHAnsi" w:cstheme="minorHAnsi"/>
      </w:rPr>
      <w:t>81000</w:t>
    </w:r>
    <w:r>
      <w:rPr>
        <w:rFonts w:asciiTheme="minorHAnsi" w:hAnsiTheme="minorHAnsi" w:cstheme="minorHAnsi"/>
      </w:rPr>
      <w:t>.08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7C5AC" w14:textId="10648E1B" w:rsidR="008026F8" w:rsidRPr="00F73E4A" w:rsidRDefault="008026F8" w:rsidP="00C10851">
    <w:pPr>
      <w:tabs>
        <w:tab w:val="left" w:pos="3330"/>
        <w:tab w:val="center" w:pos="4680"/>
        <w:tab w:val="right" w:pos="9270"/>
        <w:tab w:val="right" w:pos="12960"/>
      </w:tabs>
    </w:pPr>
    <w:r w:rsidRPr="00453ABA">
      <w:t>Issue Date:</w:t>
    </w:r>
    <w:r w:rsidR="00D014C5">
      <w:t xml:space="preserve"> 01/23/24</w:t>
    </w:r>
    <w:r>
      <w:rPr>
        <w:noProof/>
      </w:rPr>
      <w:tab/>
    </w:r>
    <w:r>
      <w:rPr>
        <w:noProof/>
      </w:rPr>
      <w:tab/>
      <w:t>1</w:t>
    </w:r>
    <w:r>
      <w:rPr>
        <w:noProof/>
      </w:rPr>
      <w:tab/>
    </w:r>
    <w:r w:rsidRPr="004A7255">
      <w:t>71130.08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4752A" w14:textId="71B2CDBC" w:rsidR="008026F8" w:rsidRDefault="008026F8" w:rsidP="00C93A18">
    <w:pPr>
      <w:tabs>
        <w:tab w:val="center" w:pos="6210"/>
        <w:tab w:val="right" w:pos="12960"/>
      </w:tabs>
    </w:pPr>
    <w:r w:rsidRPr="00454DCC">
      <w:t>Issue Date:</w:t>
    </w:r>
    <w:r w:rsidR="00D17570">
      <w:t xml:space="preserve"> 10/29/24</w:t>
    </w:r>
    <w:r>
      <w:tab/>
      <w:t>Att1-</w:t>
    </w:r>
    <w:r w:rsidRPr="00C93A18">
      <w:fldChar w:fldCharType="begin"/>
    </w:r>
    <w:r w:rsidRPr="00C93A18">
      <w:instrText xml:space="preserve"> PAGE   \* MERGEFORMAT </w:instrText>
    </w:r>
    <w:r w:rsidRPr="00C93A18">
      <w:fldChar w:fldCharType="separate"/>
    </w:r>
    <w:r w:rsidR="00454F03">
      <w:rPr>
        <w:noProof/>
      </w:rPr>
      <w:t>1</w:t>
    </w:r>
    <w:r w:rsidRPr="00C93A18">
      <w:rPr>
        <w:noProof/>
      </w:rPr>
      <w:fldChar w:fldCharType="end"/>
    </w:r>
    <w:r>
      <w:rPr>
        <w:noProof/>
      </w:rPr>
      <w:tab/>
    </w:r>
    <w:r w:rsidR="005C6382">
      <w:t>81000</w:t>
    </w:r>
    <w:r w:rsidR="005C6382" w:rsidRPr="004A7255">
      <w:t>.08.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D2917" w14:textId="795921DA" w:rsidR="008026F8" w:rsidRDefault="008026F8" w:rsidP="009D5123">
    <w:pPr>
      <w:tabs>
        <w:tab w:val="center" w:pos="6480"/>
        <w:tab w:val="right" w:pos="12960"/>
      </w:tabs>
    </w:pPr>
    <w:r w:rsidRPr="000D5573">
      <w:t xml:space="preserve">Issue Date: </w:t>
    </w:r>
    <w:r w:rsidR="00D17570">
      <w:t>10/29/24</w:t>
    </w:r>
    <w:r>
      <w:tab/>
      <w:t>Att2-</w:t>
    </w:r>
    <w:r w:rsidRPr="00C93A18">
      <w:fldChar w:fldCharType="begin"/>
    </w:r>
    <w:r w:rsidRPr="00C93A18">
      <w:instrText xml:space="preserve"> PAGE   \* MERGEFORMAT </w:instrText>
    </w:r>
    <w:r w:rsidRPr="00C93A18">
      <w:fldChar w:fldCharType="separate"/>
    </w:r>
    <w:r w:rsidR="00454F03">
      <w:rPr>
        <w:noProof/>
      </w:rPr>
      <w:t>20</w:t>
    </w:r>
    <w:r w:rsidRPr="00C93A18">
      <w:rPr>
        <w:noProof/>
      </w:rPr>
      <w:fldChar w:fldCharType="end"/>
    </w:r>
    <w:r>
      <w:rPr>
        <w:noProof/>
      </w:rPr>
      <w:tab/>
    </w:r>
    <w:r w:rsidR="006516D9">
      <w:t>81000</w:t>
    </w:r>
    <w:r w:rsidR="006516D9" w:rsidRPr="004A7255">
      <w:t>.08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3D61C" w14:textId="0F277FA9" w:rsidR="008026F8" w:rsidRDefault="008026F8" w:rsidP="009D5123">
    <w:pPr>
      <w:tabs>
        <w:tab w:val="center" w:pos="6480"/>
        <w:tab w:val="right" w:pos="12960"/>
      </w:tabs>
    </w:pPr>
    <w:r w:rsidRPr="007A2F35">
      <w:t>Issue Date:</w:t>
    </w:r>
    <w:r w:rsidR="00721E5D">
      <w:t xml:space="preserve"> </w:t>
    </w:r>
    <w:r w:rsidR="00D17570">
      <w:t>10/29/24</w:t>
    </w:r>
    <w:r>
      <w:tab/>
      <w:t>Att3-</w:t>
    </w:r>
    <w:r w:rsidRPr="00C93A18">
      <w:fldChar w:fldCharType="begin"/>
    </w:r>
    <w:r w:rsidRPr="00C93A18">
      <w:instrText xml:space="preserve"> PAGE   \* MERGEFORMAT </w:instrText>
    </w:r>
    <w:r w:rsidRPr="00C93A18">
      <w:fldChar w:fldCharType="separate"/>
    </w:r>
    <w:r w:rsidR="00454F03">
      <w:rPr>
        <w:noProof/>
      </w:rPr>
      <w:t>29</w:t>
    </w:r>
    <w:r w:rsidRPr="00C93A18">
      <w:rPr>
        <w:noProof/>
      </w:rPr>
      <w:fldChar w:fldCharType="end"/>
    </w:r>
    <w:r>
      <w:rPr>
        <w:noProof/>
      </w:rPr>
      <w:tab/>
    </w:r>
    <w:r w:rsidR="0022360F">
      <w:t>81000</w:t>
    </w:r>
    <w:r w:rsidR="0022360F" w:rsidRPr="004A7255">
      <w:t>.08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8269E" w14:textId="64AAFFE2" w:rsidR="008026F8" w:rsidRDefault="008026F8" w:rsidP="009A1161">
    <w:pPr>
      <w:tabs>
        <w:tab w:val="center" w:pos="6480"/>
        <w:tab w:val="right" w:pos="12960"/>
      </w:tabs>
    </w:pPr>
    <w:r w:rsidRPr="004A7255">
      <w:t>Issue Date:</w:t>
    </w:r>
    <w:r w:rsidR="00721E5D">
      <w:t xml:space="preserve"> </w:t>
    </w:r>
    <w:r w:rsidR="00D17570">
      <w:t>10/29/24</w:t>
    </w:r>
    <w:r>
      <w:tab/>
      <w:t>Att4-</w:t>
    </w:r>
    <w:r w:rsidRPr="009D5123">
      <w:fldChar w:fldCharType="begin"/>
    </w:r>
    <w:r w:rsidRPr="009D5123">
      <w:instrText xml:space="preserve"> PAGE   \* MERGEFORMAT </w:instrText>
    </w:r>
    <w:r w:rsidRPr="009D5123">
      <w:fldChar w:fldCharType="separate"/>
    </w:r>
    <w:r w:rsidR="00454F03">
      <w:rPr>
        <w:noProof/>
      </w:rPr>
      <w:t>12</w:t>
    </w:r>
    <w:r w:rsidRPr="009D5123">
      <w:rPr>
        <w:noProof/>
      </w:rPr>
      <w:fldChar w:fldCharType="end"/>
    </w:r>
    <w:r w:rsidRPr="004A7255">
      <w:tab/>
    </w:r>
    <w:r w:rsidR="00AA052A">
      <w:t>81000</w:t>
    </w:r>
    <w:r w:rsidRPr="004A7255">
      <w:t>.08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661F4" w14:textId="42FFA6B3" w:rsidR="008026F8" w:rsidRPr="0064623F" w:rsidRDefault="008026F8" w:rsidP="00D37C35">
    <w:pPr>
      <w:tabs>
        <w:tab w:val="center" w:pos="5040"/>
        <w:tab w:val="right" w:pos="12960"/>
      </w:tabs>
    </w:pPr>
    <w:r w:rsidRPr="00FD25BA">
      <w:t>Issue Date:</w:t>
    </w:r>
    <w:r w:rsidR="00721E5D">
      <w:t xml:space="preserve"> </w:t>
    </w:r>
    <w:r w:rsidR="00D17570">
      <w:t>10/29/24</w:t>
    </w:r>
    <w:r>
      <w:tab/>
    </w:r>
    <w:r w:rsidRPr="004A7255">
      <w:t>Att5-</w:t>
    </w:r>
    <w:r w:rsidRPr="004A7255">
      <w:fldChar w:fldCharType="begin"/>
    </w:r>
    <w:r w:rsidRPr="004A7255">
      <w:instrText xml:space="preserve"> PAGE </w:instrText>
    </w:r>
    <w:r w:rsidRPr="004A7255">
      <w:fldChar w:fldCharType="separate"/>
    </w:r>
    <w:r w:rsidR="00454F03">
      <w:rPr>
        <w:noProof/>
      </w:rPr>
      <w:t>3</w:t>
    </w:r>
    <w:r w:rsidRPr="004A7255">
      <w:fldChar w:fldCharType="end"/>
    </w:r>
    <w:r w:rsidRPr="004A7255">
      <w:tab/>
    </w:r>
    <w:r w:rsidR="000F4FEA">
      <w:t>81000</w:t>
    </w:r>
    <w:r w:rsidRPr="004A7255">
      <w:t>.08</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E1162" w14:textId="43A71B13" w:rsidR="008026F8" w:rsidRPr="0064623F" w:rsidRDefault="008026F8" w:rsidP="003F305F">
    <w:pPr>
      <w:tabs>
        <w:tab w:val="center" w:pos="6480"/>
        <w:tab w:val="right" w:pos="12960"/>
      </w:tabs>
    </w:pPr>
    <w:r w:rsidRPr="0087062A">
      <w:t>Issue Date:</w:t>
    </w:r>
    <w:r w:rsidR="00D17570">
      <w:t xml:space="preserve"> 10/29/24</w:t>
    </w:r>
    <w:r>
      <w:tab/>
    </w:r>
    <w:r w:rsidRPr="004A7255">
      <w:t>Att</w:t>
    </w:r>
    <w:r>
      <w:t>6</w:t>
    </w:r>
    <w:r w:rsidRPr="004A7255">
      <w:t>-</w:t>
    </w:r>
    <w:r w:rsidRPr="004A7255">
      <w:fldChar w:fldCharType="begin"/>
    </w:r>
    <w:r w:rsidRPr="004A7255">
      <w:instrText xml:space="preserve"> PAGE </w:instrText>
    </w:r>
    <w:r w:rsidRPr="004A7255">
      <w:fldChar w:fldCharType="separate"/>
    </w:r>
    <w:r w:rsidR="00454F03">
      <w:rPr>
        <w:noProof/>
      </w:rPr>
      <w:t>2</w:t>
    </w:r>
    <w:r w:rsidRPr="004A7255">
      <w:fldChar w:fldCharType="end"/>
    </w:r>
    <w:r w:rsidRPr="004A7255">
      <w:tab/>
    </w:r>
    <w:r w:rsidR="00EF720B">
      <w:t>81000</w:t>
    </w:r>
    <w:r w:rsidRPr="004A7255">
      <w:t>.08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F5956" w14:textId="77777777" w:rsidR="008B52C3" w:rsidRDefault="008B52C3">
      <w:r>
        <w:separator/>
      </w:r>
    </w:p>
  </w:footnote>
  <w:footnote w:type="continuationSeparator" w:id="0">
    <w:p w14:paraId="7C5D95FD" w14:textId="77777777" w:rsidR="008B52C3" w:rsidRDefault="008B52C3">
      <w:r>
        <w:continuationSeparator/>
      </w:r>
    </w:p>
  </w:footnote>
  <w:footnote w:type="continuationNotice" w:id="1">
    <w:p w14:paraId="73C9DDA4" w14:textId="77777777" w:rsidR="008B52C3" w:rsidRDefault="008B52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98420" w14:textId="77777777" w:rsidR="008026F8" w:rsidRPr="00466F3A" w:rsidRDefault="008026F8" w:rsidP="00466F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867E26BC"/>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664A8D7E"/>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D03C4B9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32358C"/>
    <w:multiLevelType w:val="multilevel"/>
    <w:tmpl w:val="DE1C5F7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009C7C9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4CD4FA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63C56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CEB4EB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E2143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F7C2DC4"/>
    <w:multiLevelType w:val="hybridMultilevel"/>
    <w:tmpl w:val="D4382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6D27B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11703A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12BF5D1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141935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1539516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16F43F78"/>
    <w:multiLevelType w:val="multilevel"/>
    <w:tmpl w:val="DE1C5F7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1747451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1859341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1AC5256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color w:val="000000"/>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219474F3"/>
    <w:multiLevelType w:val="hybridMultilevel"/>
    <w:tmpl w:val="278C89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23FF1EF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25EE580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26DB4E47"/>
    <w:multiLevelType w:val="multilevel"/>
    <w:tmpl w:val="FAA43344"/>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ascii="Arial" w:eastAsiaTheme="minorHAnsi" w:hAnsi="Arial" w:cs="Arial"/>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26E4359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28532DC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290143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2A1F1F99"/>
    <w:multiLevelType w:val="multilevel"/>
    <w:tmpl w:val="DE1C5F7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2CB66CB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2E8B35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2F7900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3207004F"/>
    <w:multiLevelType w:val="multilevel"/>
    <w:tmpl w:val="41AE3604"/>
    <w:lvl w:ilvl="0">
      <w:start w:val="5"/>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ascii="Arial" w:eastAsiaTheme="minorHAnsi" w:hAnsi="Arial" w:cs="Arial"/>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331019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33BE3836"/>
    <w:multiLevelType w:val="multilevel"/>
    <w:tmpl w:val="DE1C5F7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33" w15:restartNumberingAfterBreak="0">
    <w:nsid w:val="366F0A2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37903F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389600D1"/>
    <w:multiLevelType w:val="hybridMultilevel"/>
    <w:tmpl w:val="15A600FA"/>
    <w:lvl w:ilvl="0" w:tplc="CCE891CE">
      <w:start w:val="1"/>
      <w:numFmt w:val="lowerLetter"/>
      <w:lvlText w:val="(%1)"/>
      <w:lvlJc w:val="left"/>
      <w:pPr>
        <w:tabs>
          <w:tab w:val="num" w:pos="4766"/>
        </w:tabs>
        <w:ind w:left="5400" w:hanging="634"/>
      </w:pPr>
      <w:rPr>
        <w:rFonts w:hint="default"/>
      </w:r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36" w15:restartNumberingAfterBreak="0">
    <w:nsid w:val="38EC011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color w:val="000000"/>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39EA0A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3BE91E58"/>
    <w:multiLevelType w:val="multilevel"/>
    <w:tmpl w:val="DE1C5F7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39" w15:restartNumberingAfterBreak="0">
    <w:nsid w:val="3D3B461B"/>
    <w:multiLevelType w:val="hybridMultilevel"/>
    <w:tmpl w:val="1E1205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D801481"/>
    <w:multiLevelType w:val="hybridMultilevel"/>
    <w:tmpl w:val="94FE4D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EE066E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3FB82785"/>
    <w:multiLevelType w:val="hybridMultilevel"/>
    <w:tmpl w:val="4FF003B2"/>
    <w:lvl w:ilvl="0" w:tplc="0BA643F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3" w15:restartNumberingAfterBreak="0">
    <w:nsid w:val="41DE1CD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441F0D1E"/>
    <w:multiLevelType w:val="multilevel"/>
    <w:tmpl w:val="A9E6585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720"/>
        </w:tabs>
        <w:ind w:left="720" w:hanging="360"/>
      </w:pPr>
      <w:rPr>
        <w:rFonts w:ascii="Arial" w:eastAsia="Times New Roman" w:hAnsi="Arial" w:cs="Arial"/>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45" w15:restartNumberingAfterBreak="0">
    <w:nsid w:val="44215580"/>
    <w:multiLevelType w:val="hybridMultilevel"/>
    <w:tmpl w:val="33A805C2"/>
    <w:lvl w:ilvl="0" w:tplc="75D4BD98">
      <w:start w:val="1"/>
      <w:numFmt w:val="lowerLetter"/>
      <w:lvlText w:val="(%1)"/>
      <w:lvlJc w:val="left"/>
      <w:pPr>
        <w:ind w:left="2078" w:hanging="636"/>
      </w:pPr>
      <w:rPr>
        <w:rFonts w:hint="default"/>
      </w:rPr>
    </w:lvl>
    <w:lvl w:ilvl="1" w:tplc="04090019">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46" w15:restartNumberingAfterBreak="0">
    <w:nsid w:val="44EF4E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450A64C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47CA617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496F7B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4FA408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4FE37EF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2" w15:restartNumberingAfterBreak="0">
    <w:nsid w:val="50121B3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503551F3"/>
    <w:multiLevelType w:val="hybridMultilevel"/>
    <w:tmpl w:val="226E592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07737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51434A7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color w:val="000000"/>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52303AA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color w:val="000000"/>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53C60D9D"/>
    <w:multiLevelType w:val="hybridMultilevel"/>
    <w:tmpl w:val="9AE0127C"/>
    <w:lvl w:ilvl="0" w:tplc="AE407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4C600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54D540C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55D62F7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color w:val="000000"/>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56693DE8"/>
    <w:multiLevelType w:val="hybridMultilevel"/>
    <w:tmpl w:val="E286E242"/>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73979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57F75E1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color w:val="000000"/>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5B5F05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5ED1403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654966B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65B75F9B"/>
    <w:multiLevelType w:val="hybridMultilevel"/>
    <w:tmpl w:val="2C1A4420"/>
    <w:lvl w:ilvl="0" w:tplc="0BA643FA">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8123EA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6ABC06C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0" w15:restartNumberingAfterBreak="0">
    <w:nsid w:val="6BB256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6C45610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6CB23EA0"/>
    <w:multiLevelType w:val="hybridMultilevel"/>
    <w:tmpl w:val="844829F6"/>
    <w:lvl w:ilvl="0" w:tplc="CCE891C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6DD4403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color w:val="000000"/>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6E725011"/>
    <w:multiLevelType w:val="hybridMultilevel"/>
    <w:tmpl w:val="0BFC004E"/>
    <w:lvl w:ilvl="0" w:tplc="0764C63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FD4579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6" w15:restartNumberingAfterBreak="0">
    <w:nsid w:val="700675F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7" w15:restartNumberingAfterBreak="0">
    <w:nsid w:val="708455C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751216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9" w15:restartNumberingAfterBreak="0">
    <w:nsid w:val="76E73DE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781B01A1"/>
    <w:multiLevelType w:val="hybridMultilevel"/>
    <w:tmpl w:val="9F225C1C"/>
    <w:lvl w:ilvl="0" w:tplc="914CAE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AE879ED"/>
    <w:multiLevelType w:val="hybridMultilevel"/>
    <w:tmpl w:val="E71A6B42"/>
    <w:lvl w:ilvl="0" w:tplc="CCE891CE">
      <w:start w:val="1"/>
      <w:numFmt w:val="lowerLetter"/>
      <w:lvlText w:val="(%1)"/>
      <w:lvlJc w:val="left"/>
      <w:pPr>
        <w:tabs>
          <w:tab w:val="num" w:pos="3960"/>
        </w:tabs>
        <w:ind w:left="4594" w:hanging="634"/>
      </w:pPr>
      <w:rPr>
        <w:rFonts w:hint="default"/>
      </w:rPr>
    </w:lvl>
    <w:lvl w:ilvl="1" w:tplc="AFE2FA7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7AEF7A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7D5E649D"/>
    <w:multiLevelType w:val="hybridMultilevel"/>
    <w:tmpl w:val="67300342"/>
    <w:lvl w:ilvl="0" w:tplc="CCE891CE">
      <w:start w:val="1"/>
      <w:numFmt w:val="lowerLetter"/>
      <w:lvlText w:val="(%1)"/>
      <w:lvlJc w:val="left"/>
      <w:pPr>
        <w:tabs>
          <w:tab w:val="num" w:pos="3960"/>
        </w:tabs>
        <w:ind w:left="4594"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7FB3567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951618545">
    <w:abstractNumId w:val="39"/>
  </w:num>
  <w:num w:numId="2" w16cid:durableId="1681083215">
    <w:abstractNumId w:val="9"/>
  </w:num>
  <w:num w:numId="3" w16cid:durableId="541939149">
    <w:abstractNumId w:val="61"/>
  </w:num>
  <w:num w:numId="4" w16cid:durableId="768355868">
    <w:abstractNumId w:val="67"/>
  </w:num>
  <w:num w:numId="5" w16cid:durableId="1395733210">
    <w:abstractNumId w:val="38"/>
  </w:num>
  <w:num w:numId="6" w16cid:durableId="1528132638">
    <w:abstractNumId w:val="42"/>
  </w:num>
  <w:num w:numId="7" w16cid:durableId="1422991930">
    <w:abstractNumId w:val="35"/>
  </w:num>
  <w:num w:numId="8" w16cid:durableId="470949213">
    <w:abstractNumId w:val="81"/>
  </w:num>
  <w:num w:numId="9" w16cid:durableId="531694020">
    <w:abstractNumId w:val="83"/>
  </w:num>
  <w:num w:numId="10" w16cid:durableId="301808033">
    <w:abstractNumId w:val="36"/>
  </w:num>
  <w:num w:numId="11" w16cid:durableId="626861127">
    <w:abstractNumId w:val="25"/>
  </w:num>
  <w:num w:numId="12" w16cid:durableId="44179409">
    <w:abstractNumId w:val="13"/>
  </w:num>
  <w:num w:numId="13" w16cid:durableId="493759685">
    <w:abstractNumId w:val="45"/>
  </w:num>
  <w:num w:numId="14" w16cid:durableId="1027872306">
    <w:abstractNumId w:val="31"/>
  </w:num>
  <w:num w:numId="15" w16cid:durableId="1869026841">
    <w:abstractNumId w:val="57"/>
  </w:num>
  <w:num w:numId="16" w16cid:durableId="751200002">
    <w:abstractNumId w:val="80"/>
  </w:num>
  <w:num w:numId="17" w16cid:durableId="712585365">
    <w:abstractNumId w:val="74"/>
  </w:num>
  <w:num w:numId="18" w16cid:durableId="786003338">
    <w:abstractNumId w:val="47"/>
  </w:num>
  <w:num w:numId="19" w16cid:durableId="560944804">
    <w:abstractNumId w:val="19"/>
  </w:num>
  <w:num w:numId="20" w16cid:durableId="109394307">
    <w:abstractNumId w:val="26"/>
  </w:num>
  <w:num w:numId="21" w16cid:durableId="808207596">
    <w:abstractNumId w:val="3"/>
  </w:num>
  <w:num w:numId="22" w16cid:durableId="700714118">
    <w:abstractNumId w:val="15"/>
  </w:num>
  <w:num w:numId="23" w16cid:durableId="1249460768">
    <w:abstractNumId w:val="32"/>
  </w:num>
  <w:num w:numId="24" w16cid:durableId="2029746061">
    <w:abstractNumId w:val="69"/>
  </w:num>
  <w:num w:numId="25" w16cid:durableId="1865440938">
    <w:abstractNumId w:val="44"/>
  </w:num>
  <w:num w:numId="26" w16cid:durableId="1984654260">
    <w:abstractNumId w:val="21"/>
  </w:num>
  <w:num w:numId="27" w16cid:durableId="961227609">
    <w:abstractNumId w:val="28"/>
  </w:num>
  <w:num w:numId="28" w16cid:durableId="1589659431">
    <w:abstractNumId w:val="79"/>
  </w:num>
  <w:num w:numId="29" w16cid:durableId="2023897813">
    <w:abstractNumId w:val="37"/>
  </w:num>
  <w:num w:numId="30" w16cid:durableId="104930454">
    <w:abstractNumId w:val="52"/>
  </w:num>
  <w:num w:numId="31" w16cid:durableId="1890265666">
    <w:abstractNumId w:val="58"/>
  </w:num>
  <w:num w:numId="32" w16cid:durableId="1747527959">
    <w:abstractNumId w:val="70"/>
  </w:num>
  <w:num w:numId="33" w16cid:durableId="38020340">
    <w:abstractNumId w:val="63"/>
  </w:num>
  <w:num w:numId="34" w16cid:durableId="327516126">
    <w:abstractNumId w:val="56"/>
  </w:num>
  <w:num w:numId="35" w16cid:durableId="641739478">
    <w:abstractNumId w:val="18"/>
  </w:num>
  <w:num w:numId="36" w16cid:durableId="1293052613">
    <w:abstractNumId w:val="55"/>
  </w:num>
  <w:num w:numId="37" w16cid:durableId="1157649837">
    <w:abstractNumId w:val="60"/>
  </w:num>
  <w:num w:numId="38" w16cid:durableId="359548398">
    <w:abstractNumId w:val="73"/>
  </w:num>
  <w:num w:numId="39" w16cid:durableId="303589126">
    <w:abstractNumId w:val="12"/>
  </w:num>
  <w:num w:numId="40" w16cid:durableId="1321929421">
    <w:abstractNumId w:val="82"/>
  </w:num>
  <w:num w:numId="41" w16cid:durableId="347217596">
    <w:abstractNumId w:val="4"/>
  </w:num>
  <w:num w:numId="42" w16cid:durableId="1219903380">
    <w:abstractNumId w:val="65"/>
  </w:num>
  <w:num w:numId="43" w16cid:durableId="1197548756">
    <w:abstractNumId w:val="29"/>
  </w:num>
  <w:num w:numId="44" w16cid:durableId="1291940434">
    <w:abstractNumId w:val="27"/>
  </w:num>
  <w:num w:numId="45" w16cid:durableId="1181816768">
    <w:abstractNumId w:val="5"/>
  </w:num>
  <w:num w:numId="46" w16cid:durableId="760103169">
    <w:abstractNumId w:val="14"/>
  </w:num>
  <w:num w:numId="47" w16cid:durableId="1210991765">
    <w:abstractNumId w:val="43"/>
  </w:num>
  <w:num w:numId="48" w16cid:durableId="1664550103">
    <w:abstractNumId w:val="84"/>
  </w:num>
  <w:num w:numId="49" w16cid:durableId="75521728">
    <w:abstractNumId w:val="66"/>
  </w:num>
  <w:num w:numId="50" w16cid:durableId="1198081023">
    <w:abstractNumId w:val="16"/>
  </w:num>
  <w:num w:numId="51" w16cid:durableId="1135870962">
    <w:abstractNumId w:val="50"/>
  </w:num>
  <w:num w:numId="52" w16cid:durableId="1071543661">
    <w:abstractNumId w:val="11"/>
  </w:num>
  <w:num w:numId="53" w16cid:durableId="641160346">
    <w:abstractNumId w:val="33"/>
  </w:num>
  <w:num w:numId="54" w16cid:durableId="197476589">
    <w:abstractNumId w:val="78"/>
  </w:num>
  <w:num w:numId="55" w16cid:durableId="829373524">
    <w:abstractNumId w:val="7"/>
  </w:num>
  <w:num w:numId="56" w16cid:durableId="1384865867">
    <w:abstractNumId w:val="77"/>
  </w:num>
  <w:num w:numId="57" w16cid:durableId="1824421379">
    <w:abstractNumId w:val="34"/>
  </w:num>
  <w:num w:numId="58" w16cid:durableId="1698890977">
    <w:abstractNumId w:val="23"/>
  </w:num>
  <w:num w:numId="59" w16cid:durableId="1845319804">
    <w:abstractNumId w:val="71"/>
  </w:num>
  <w:num w:numId="60" w16cid:durableId="12737">
    <w:abstractNumId w:val="46"/>
  </w:num>
  <w:num w:numId="61" w16cid:durableId="1869023727">
    <w:abstractNumId w:val="51"/>
  </w:num>
  <w:num w:numId="62" w16cid:durableId="398938102">
    <w:abstractNumId w:val="54"/>
  </w:num>
  <w:num w:numId="63" w16cid:durableId="2105884069">
    <w:abstractNumId w:val="75"/>
  </w:num>
  <w:num w:numId="64" w16cid:durableId="625627668">
    <w:abstractNumId w:val="64"/>
  </w:num>
  <w:num w:numId="65" w16cid:durableId="1854613854">
    <w:abstractNumId w:val="24"/>
  </w:num>
  <w:num w:numId="66" w16cid:durableId="437414120">
    <w:abstractNumId w:val="49"/>
  </w:num>
  <w:num w:numId="67" w16cid:durableId="2116248905">
    <w:abstractNumId w:val="10"/>
  </w:num>
  <w:num w:numId="68" w16cid:durableId="668825616">
    <w:abstractNumId w:val="48"/>
  </w:num>
  <w:num w:numId="69" w16cid:durableId="1314217675">
    <w:abstractNumId w:val="62"/>
  </w:num>
  <w:num w:numId="70" w16cid:durableId="934289782">
    <w:abstractNumId w:val="59"/>
  </w:num>
  <w:num w:numId="71" w16cid:durableId="224267395">
    <w:abstractNumId w:val="8"/>
  </w:num>
  <w:num w:numId="72" w16cid:durableId="1316566202">
    <w:abstractNumId w:val="41"/>
  </w:num>
  <w:num w:numId="73" w16cid:durableId="431433294">
    <w:abstractNumId w:val="76"/>
  </w:num>
  <w:num w:numId="74" w16cid:durableId="1815171544">
    <w:abstractNumId w:val="17"/>
  </w:num>
  <w:num w:numId="75" w16cid:durableId="1326127111">
    <w:abstractNumId w:val="20"/>
  </w:num>
  <w:num w:numId="76" w16cid:durableId="1463887258">
    <w:abstractNumId w:val="6"/>
  </w:num>
  <w:num w:numId="77" w16cid:durableId="968317240">
    <w:abstractNumId w:val="68"/>
  </w:num>
  <w:num w:numId="78" w16cid:durableId="566109221">
    <w:abstractNumId w:val="2"/>
  </w:num>
  <w:num w:numId="79" w16cid:durableId="1625307782">
    <w:abstractNumId w:val="1"/>
  </w:num>
  <w:num w:numId="80" w16cid:durableId="1526750973">
    <w:abstractNumId w:val="0"/>
  </w:num>
  <w:num w:numId="81" w16cid:durableId="741483642">
    <w:abstractNumId w:val="22"/>
  </w:num>
  <w:num w:numId="82" w16cid:durableId="1011108129">
    <w:abstractNumId w:val="30"/>
  </w:num>
  <w:num w:numId="83" w16cid:durableId="1835144565">
    <w:abstractNumId w:val="53"/>
  </w:num>
  <w:num w:numId="84" w16cid:durableId="735396769">
    <w:abstractNumId w:val="40"/>
  </w:num>
  <w:num w:numId="85" w16cid:durableId="1515920044">
    <w:abstractNumId w:val="7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E12"/>
    <w:rsid w:val="0000107D"/>
    <w:rsid w:val="000012C7"/>
    <w:rsid w:val="000018AC"/>
    <w:rsid w:val="000018F8"/>
    <w:rsid w:val="00002612"/>
    <w:rsid w:val="000027B9"/>
    <w:rsid w:val="00002C2C"/>
    <w:rsid w:val="00002C7C"/>
    <w:rsid w:val="00002E5E"/>
    <w:rsid w:val="00003025"/>
    <w:rsid w:val="00003406"/>
    <w:rsid w:val="00003481"/>
    <w:rsid w:val="00003809"/>
    <w:rsid w:val="00003B66"/>
    <w:rsid w:val="00003C2D"/>
    <w:rsid w:val="000041B6"/>
    <w:rsid w:val="00004D87"/>
    <w:rsid w:val="00005366"/>
    <w:rsid w:val="00005370"/>
    <w:rsid w:val="0000560B"/>
    <w:rsid w:val="00005F8B"/>
    <w:rsid w:val="00006989"/>
    <w:rsid w:val="000073A0"/>
    <w:rsid w:val="000074B5"/>
    <w:rsid w:val="000074D1"/>
    <w:rsid w:val="0000777B"/>
    <w:rsid w:val="000078CA"/>
    <w:rsid w:val="00007AF1"/>
    <w:rsid w:val="000103F6"/>
    <w:rsid w:val="00010444"/>
    <w:rsid w:val="000107F7"/>
    <w:rsid w:val="00011038"/>
    <w:rsid w:val="00011512"/>
    <w:rsid w:val="00011CF3"/>
    <w:rsid w:val="00011D52"/>
    <w:rsid w:val="00012066"/>
    <w:rsid w:val="0001213F"/>
    <w:rsid w:val="00012307"/>
    <w:rsid w:val="000136D4"/>
    <w:rsid w:val="0001370B"/>
    <w:rsid w:val="000137FC"/>
    <w:rsid w:val="00013872"/>
    <w:rsid w:val="0001447E"/>
    <w:rsid w:val="00014594"/>
    <w:rsid w:val="000148DB"/>
    <w:rsid w:val="00014961"/>
    <w:rsid w:val="00014B50"/>
    <w:rsid w:val="00014BE7"/>
    <w:rsid w:val="00014E0A"/>
    <w:rsid w:val="00014F99"/>
    <w:rsid w:val="0001561C"/>
    <w:rsid w:val="000160E1"/>
    <w:rsid w:val="00016A0D"/>
    <w:rsid w:val="00016E6C"/>
    <w:rsid w:val="00017584"/>
    <w:rsid w:val="00017EC0"/>
    <w:rsid w:val="000200F3"/>
    <w:rsid w:val="0002056A"/>
    <w:rsid w:val="0002058D"/>
    <w:rsid w:val="00020A4C"/>
    <w:rsid w:val="00020D0E"/>
    <w:rsid w:val="00020D3F"/>
    <w:rsid w:val="000227BE"/>
    <w:rsid w:val="000234C5"/>
    <w:rsid w:val="00023FB4"/>
    <w:rsid w:val="0002439D"/>
    <w:rsid w:val="000252A7"/>
    <w:rsid w:val="00025F4A"/>
    <w:rsid w:val="00025F90"/>
    <w:rsid w:val="00026506"/>
    <w:rsid w:val="0002656F"/>
    <w:rsid w:val="00026927"/>
    <w:rsid w:val="00026F9B"/>
    <w:rsid w:val="0002723C"/>
    <w:rsid w:val="00027251"/>
    <w:rsid w:val="00027375"/>
    <w:rsid w:val="000273BC"/>
    <w:rsid w:val="00027708"/>
    <w:rsid w:val="00027817"/>
    <w:rsid w:val="000278B9"/>
    <w:rsid w:val="00027C7C"/>
    <w:rsid w:val="0003007C"/>
    <w:rsid w:val="000303B2"/>
    <w:rsid w:val="000305EF"/>
    <w:rsid w:val="00030AF3"/>
    <w:rsid w:val="00030EDB"/>
    <w:rsid w:val="00031032"/>
    <w:rsid w:val="000315A1"/>
    <w:rsid w:val="00031779"/>
    <w:rsid w:val="0003237C"/>
    <w:rsid w:val="00032E5D"/>
    <w:rsid w:val="00032F0A"/>
    <w:rsid w:val="000336AD"/>
    <w:rsid w:val="00033DD6"/>
    <w:rsid w:val="00034B84"/>
    <w:rsid w:val="00034E63"/>
    <w:rsid w:val="00035480"/>
    <w:rsid w:val="00035DCE"/>
    <w:rsid w:val="00035FCB"/>
    <w:rsid w:val="00036090"/>
    <w:rsid w:val="000378AF"/>
    <w:rsid w:val="00037BAC"/>
    <w:rsid w:val="00037D1D"/>
    <w:rsid w:val="0004060E"/>
    <w:rsid w:val="0004073D"/>
    <w:rsid w:val="00040825"/>
    <w:rsid w:val="00040A35"/>
    <w:rsid w:val="00040F30"/>
    <w:rsid w:val="00042A9D"/>
    <w:rsid w:val="00043124"/>
    <w:rsid w:val="000433F5"/>
    <w:rsid w:val="00043E34"/>
    <w:rsid w:val="0004476C"/>
    <w:rsid w:val="00044861"/>
    <w:rsid w:val="00044865"/>
    <w:rsid w:val="00044E2C"/>
    <w:rsid w:val="0004519A"/>
    <w:rsid w:val="000451C2"/>
    <w:rsid w:val="00046963"/>
    <w:rsid w:val="0004696E"/>
    <w:rsid w:val="0004721F"/>
    <w:rsid w:val="00047B81"/>
    <w:rsid w:val="00047DF0"/>
    <w:rsid w:val="00047F40"/>
    <w:rsid w:val="00050BA8"/>
    <w:rsid w:val="000515ED"/>
    <w:rsid w:val="0005170C"/>
    <w:rsid w:val="00052081"/>
    <w:rsid w:val="00052657"/>
    <w:rsid w:val="00052867"/>
    <w:rsid w:val="00053488"/>
    <w:rsid w:val="00053591"/>
    <w:rsid w:val="00053DCC"/>
    <w:rsid w:val="00053F0E"/>
    <w:rsid w:val="00053F71"/>
    <w:rsid w:val="000546AF"/>
    <w:rsid w:val="00054E5F"/>
    <w:rsid w:val="00055546"/>
    <w:rsid w:val="000557CB"/>
    <w:rsid w:val="00055DCA"/>
    <w:rsid w:val="00056052"/>
    <w:rsid w:val="000560C9"/>
    <w:rsid w:val="00056189"/>
    <w:rsid w:val="00057BEF"/>
    <w:rsid w:val="00057C1C"/>
    <w:rsid w:val="00057EAE"/>
    <w:rsid w:val="0006095A"/>
    <w:rsid w:val="00061481"/>
    <w:rsid w:val="00061DCE"/>
    <w:rsid w:val="0006237A"/>
    <w:rsid w:val="00062445"/>
    <w:rsid w:val="00062529"/>
    <w:rsid w:val="00062B7E"/>
    <w:rsid w:val="00063099"/>
    <w:rsid w:val="00063CC4"/>
    <w:rsid w:val="0006426B"/>
    <w:rsid w:val="00065238"/>
    <w:rsid w:val="00065561"/>
    <w:rsid w:val="000659B8"/>
    <w:rsid w:val="00066084"/>
    <w:rsid w:val="00066510"/>
    <w:rsid w:val="0006747C"/>
    <w:rsid w:val="00067620"/>
    <w:rsid w:val="0006764B"/>
    <w:rsid w:val="00067656"/>
    <w:rsid w:val="000679CB"/>
    <w:rsid w:val="00067D69"/>
    <w:rsid w:val="00067F26"/>
    <w:rsid w:val="00070C9B"/>
    <w:rsid w:val="000710DB"/>
    <w:rsid w:val="0007183D"/>
    <w:rsid w:val="00071AC7"/>
    <w:rsid w:val="00071E4B"/>
    <w:rsid w:val="00072117"/>
    <w:rsid w:val="000722D5"/>
    <w:rsid w:val="0007298E"/>
    <w:rsid w:val="000736AE"/>
    <w:rsid w:val="00073F80"/>
    <w:rsid w:val="00074184"/>
    <w:rsid w:val="000744F6"/>
    <w:rsid w:val="00074B58"/>
    <w:rsid w:val="00074E3F"/>
    <w:rsid w:val="0007548B"/>
    <w:rsid w:val="00075B8B"/>
    <w:rsid w:val="00075BC1"/>
    <w:rsid w:val="00075F41"/>
    <w:rsid w:val="0007602E"/>
    <w:rsid w:val="000765E0"/>
    <w:rsid w:val="0007697B"/>
    <w:rsid w:val="00076A4E"/>
    <w:rsid w:val="00077A71"/>
    <w:rsid w:val="000808B5"/>
    <w:rsid w:val="0008141C"/>
    <w:rsid w:val="00081447"/>
    <w:rsid w:val="00081E39"/>
    <w:rsid w:val="000822AF"/>
    <w:rsid w:val="000825F4"/>
    <w:rsid w:val="0008288F"/>
    <w:rsid w:val="00082A01"/>
    <w:rsid w:val="00082A85"/>
    <w:rsid w:val="00082D01"/>
    <w:rsid w:val="00082D14"/>
    <w:rsid w:val="00082F1B"/>
    <w:rsid w:val="000830A4"/>
    <w:rsid w:val="00083125"/>
    <w:rsid w:val="000831BA"/>
    <w:rsid w:val="0008331E"/>
    <w:rsid w:val="000834FD"/>
    <w:rsid w:val="000837BB"/>
    <w:rsid w:val="00083A05"/>
    <w:rsid w:val="00083D22"/>
    <w:rsid w:val="000840B5"/>
    <w:rsid w:val="00084BCA"/>
    <w:rsid w:val="00084CD7"/>
    <w:rsid w:val="00085214"/>
    <w:rsid w:val="00085455"/>
    <w:rsid w:val="000857FF"/>
    <w:rsid w:val="00085C20"/>
    <w:rsid w:val="00085E3B"/>
    <w:rsid w:val="000861CF"/>
    <w:rsid w:val="00086464"/>
    <w:rsid w:val="00086D8E"/>
    <w:rsid w:val="0008759F"/>
    <w:rsid w:val="00087CEE"/>
    <w:rsid w:val="00087D99"/>
    <w:rsid w:val="00090637"/>
    <w:rsid w:val="000906AC"/>
    <w:rsid w:val="00090FC0"/>
    <w:rsid w:val="000920FA"/>
    <w:rsid w:val="0009273A"/>
    <w:rsid w:val="00092878"/>
    <w:rsid w:val="00093570"/>
    <w:rsid w:val="0009385E"/>
    <w:rsid w:val="00093906"/>
    <w:rsid w:val="00093A6A"/>
    <w:rsid w:val="00093C64"/>
    <w:rsid w:val="0009417D"/>
    <w:rsid w:val="0009465C"/>
    <w:rsid w:val="000951D0"/>
    <w:rsid w:val="00095919"/>
    <w:rsid w:val="00095A48"/>
    <w:rsid w:val="00095A9F"/>
    <w:rsid w:val="00095DC4"/>
    <w:rsid w:val="00095FD6"/>
    <w:rsid w:val="0009622D"/>
    <w:rsid w:val="00096D70"/>
    <w:rsid w:val="0009732A"/>
    <w:rsid w:val="000A0224"/>
    <w:rsid w:val="000A0965"/>
    <w:rsid w:val="000A0B09"/>
    <w:rsid w:val="000A13AE"/>
    <w:rsid w:val="000A1D78"/>
    <w:rsid w:val="000A2589"/>
    <w:rsid w:val="000A2949"/>
    <w:rsid w:val="000A2AE0"/>
    <w:rsid w:val="000A39F4"/>
    <w:rsid w:val="000A49E3"/>
    <w:rsid w:val="000A503C"/>
    <w:rsid w:val="000A5087"/>
    <w:rsid w:val="000A52BB"/>
    <w:rsid w:val="000A5495"/>
    <w:rsid w:val="000A5894"/>
    <w:rsid w:val="000A58B8"/>
    <w:rsid w:val="000A5B32"/>
    <w:rsid w:val="000A6440"/>
    <w:rsid w:val="000A6627"/>
    <w:rsid w:val="000A798F"/>
    <w:rsid w:val="000B091F"/>
    <w:rsid w:val="000B0C7B"/>
    <w:rsid w:val="000B0DD7"/>
    <w:rsid w:val="000B0FC9"/>
    <w:rsid w:val="000B12E7"/>
    <w:rsid w:val="000B16AF"/>
    <w:rsid w:val="000B193B"/>
    <w:rsid w:val="000B1B9A"/>
    <w:rsid w:val="000B2270"/>
    <w:rsid w:val="000B254B"/>
    <w:rsid w:val="000B2745"/>
    <w:rsid w:val="000B28BD"/>
    <w:rsid w:val="000B2AB2"/>
    <w:rsid w:val="000B381F"/>
    <w:rsid w:val="000B3CEB"/>
    <w:rsid w:val="000B3EDC"/>
    <w:rsid w:val="000B411F"/>
    <w:rsid w:val="000B46F6"/>
    <w:rsid w:val="000B49D3"/>
    <w:rsid w:val="000B50A1"/>
    <w:rsid w:val="000B5F37"/>
    <w:rsid w:val="000B62D0"/>
    <w:rsid w:val="000B684E"/>
    <w:rsid w:val="000B6942"/>
    <w:rsid w:val="000C00BD"/>
    <w:rsid w:val="000C0107"/>
    <w:rsid w:val="000C02B8"/>
    <w:rsid w:val="000C0BAC"/>
    <w:rsid w:val="000C0C4E"/>
    <w:rsid w:val="000C0F04"/>
    <w:rsid w:val="000C1688"/>
    <w:rsid w:val="000C1ACC"/>
    <w:rsid w:val="000C1C74"/>
    <w:rsid w:val="000C1E14"/>
    <w:rsid w:val="000C2304"/>
    <w:rsid w:val="000C2578"/>
    <w:rsid w:val="000C2C72"/>
    <w:rsid w:val="000C2F8F"/>
    <w:rsid w:val="000C37EC"/>
    <w:rsid w:val="000C39F0"/>
    <w:rsid w:val="000C3B89"/>
    <w:rsid w:val="000C46DB"/>
    <w:rsid w:val="000C4A9A"/>
    <w:rsid w:val="000C4E22"/>
    <w:rsid w:val="000C584A"/>
    <w:rsid w:val="000C6585"/>
    <w:rsid w:val="000C6C8B"/>
    <w:rsid w:val="000C703F"/>
    <w:rsid w:val="000C7530"/>
    <w:rsid w:val="000C79ED"/>
    <w:rsid w:val="000D0AF9"/>
    <w:rsid w:val="000D0D05"/>
    <w:rsid w:val="000D0E03"/>
    <w:rsid w:val="000D190D"/>
    <w:rsid w:val="000D1FCE"/>
    <w:rsid w:val="000D2608"/>
    <w:rsid w:val="000D2855"/>
    <w:rsid w:val="000D33A2"/>
    <w:rsid w:val="000D3614"/>
    <w:rsid w:val="000D482A"/>
    <w:rsid w:val="000D5573"/>
    <w:rsid w:val="000D67E3"/>
    <w:rsid w:val="000D6EF5"/>
    <w:rsid w:val="000D7EDD"/>
    <w:rsid w:val="000E007E"/>
    <w:rsid w:val="000E0978"/>
    <w:rsid w:val="000E0A9B"/>
    <w:rsid w:val="000E0D29"/>
    <w:rsid w:val="000E12A1"/>
    <w:rsid w:val="000E1353"/>
    <w:rsid w:val="000E16AE"/>
    <w:rsid w:val="000E1AD6"/>
    <w:rsid w:val="000E2E22"/>
    <w:rsid w:val="000E30FC"/>
    <w:rsid w:val="000E32BB"/>
    <w:rsid w:val="000E332D"/>
    <w:rsid w:val="000E33FE"/>
    <w:rsid w:val="000E3CA1"/>
    <w:rsid w:val="000E4612"/>
    <w:rsid w:val="000E48E2"/>
    <w:rsid w:val="000E5A88"/>
    <w:rsid w:val="000E6D16"/>
    <w:rsid w:val="000E76B4"/>
    <w:rsid w:val="000F0274"/>
    <w:rsid w:val="000F0507"/>
    <w:rsid w:val="000F0B1B"/>
    <w:rsid w:val="000F1155"/>
    <w:rsid w:val="000F17FE"/>
    <w:rsid w:val="000F1CA3"/>
    <w:rsid w:val="000F1D39"/>
    <w:rsid w:val="000F1DEB"/>
    <w:rsid w:val="000F2D2B"/>
    <w:rsid w:val="000F2F2D"/>
    <w:rsid w:val="000F304F"/>
    <w:rsid w:val="000F381E"/>
    <w:rsid w:val="000F411A"/>
    <w:rsid w:val="000F4237"/>
    <w:rsid w:val="000F42A5"/>
    <w:rsid w:val="000F46E0"/>
    <w:rsid w:val="000F4AC3"/>
    <w:rsid w:val="000F4D83"/>
    <w:rsid w:val="000F4FEA"/>
    <w:rsid w:val="000F5B01"/>
    <w:rsid w:val="000F6146"/>
    <w:rsid w:val="000F6272"/>
    <w:rsid w:val="000F637D"/>
    <w:rsid w:val="000F6CB4"/>
    <w:rsid w:val="000F6E81"/>
    <w:rsid w:val="000F72C5"/>
    <w:rsid w:val="000F7552"/>
    <w:rsid w:val="000F75E1"/>
    <w:rsid w:val="000F797F"/>
    <w:rsid w:val="00100625"/>
    <w:rsid w:val="0010067B"/>
    <w:rsid w:val="001006DD"/>
    <w:rsid w:val="00100C6E"/>
    <w:rsid w:val="00101248"/>
    <w:rsid w:val="00101749"/>
    <w:rsid w:val="00101B2D"/>
    <w:rsid w:val="00101C3A"/>
    <w:rsid w:val="00101C5F"/>
    <w:rsid w:val="0010231C"/>
    <w:rsid w:val="001031E7"/>
    <w:rsid w:val="00103538"/>
    <w:rsid w:val="00103DD3"/>
    <w:rsid w:val="001040C9"/>
    <w:rsid w:val="0010414A"/>
    <w:rsid w:val="00104E7B"/>
    <w:rsid w:val="00104EC3"/>
    <w:rsid w:val="001058F9"/>
    <w:rsid w:val="00106036"/>
    <w:rsid w:val="001065DB"/>
    <w:rsid w:val="0010664B"/>
    <w:rsid w:val="00106AA0"/>
    <w:rsid w:val="0010738C"/>
    <w:rsid w:val="001074AE"/>
    <w:rsid w:val="001103EC"/>
    <w:rsid w:val="001109B2"/>
    <w:rsid w:val="00111D5D"/>
    <w:rsid w:val="00111EAA"/>
    <w:rsid w:val="001124C8"/>
    <w:rsid w:val="00112F8F"/>
    <w:rsid w:val="00112FB8"/>
    <w:rsid w:val="001147DE"/>
    <w:rsid w:val="001151F7"/>
    <w:rsid w:val="0011562A"/>
    <w:rsid w:val="001158E0"/>
    <w:rsid w:val="00115E2D"/>
    <w:rsid w:val="001170D9"/>
    <w:rsid w:val="001171DD"/>
    <w:rsid w:val="00117268"/>
    <w:rsid w:val="001176F4"/>
    <w:rsid w:val="00117ECB"/>
    <w:rsid w:val="0012011F"/>
    <w:rsid w:val="0012096C"/>
    <w:rsid w:val="001212CF"/>
    <w:rsid w:val="001218EE"/>
    <w:rsid w:val="001222CF"/>
    <w:rsid w:val="00123B7E"/>
    <w:rsid w:val="00123C50"/>
    <w:rsid w:val="00124404"/>
    <w:rsid w:val="00124D7C"/>
    <w:rsid w:val="001252DE"/>
    <w:rsid w:val="00125D9B"/>
    <w:rsid w:val="00125F39"/>
    <w:rsid w:val="00125FE2"/>
    <w:rsid w:val="0012653E"/>
    <w:rsid w:val="00126F51"/>
    <w:rsid w:val="00126FE9"/>
    <w:rsid w:val="0012713A"/>
    <w:rsid w:val="001276A0"/>
    <w:rsid w:val="00127AE6"/>
    <w:rsid w:val="00127CB4"/>
    <w:rsid w:val="00127E97"/>
    <w:rsid w:val="00130431"/>
    <w:rsid w:val="001304C6"/>
    <w:rsid w:val="00130920"/>
    <w:rsid w:val="00130AED"/>
    <w:rsid w:val="00130AFD"/>
    <w:rsid w:val="00130EA2"/>
    <w:rsid w:val="00131640"/>
    <w:rsid w:val="00131646"/>
    <w:rsid w:val="00131666"/>
    <w:rsid w:val="00131A84"/>
    <w:rsid w:val="00131C3D"/>
    <w:rsid w:val="00132B89"/>
    <w:rsid w:val="00132F14"/>
    <w:rsid w:val="0013324C"/>
    <w:rsid w:val="00134810"/>
    <w:rsid w:val="00134A2B"/>
    <w:rsid w:val="00134E42"/>
    <w:rsid w:val="001350FB"/>
    <w:rsid w:val="00135207"/>
    <w:rsid w:val="0013554D"/>
    <w:rsid w:val="00135605"/>
    <w:rsid w:val="00135DF0"/>
    <w:rsid w:val="00136E9B"/>
    <w:rsid w:val="0014009A"/>
    <w:rsid w:val="001405FC"/>
    <w:rsid w:val="00140F7F"/>
    <w:rsid w:val="00141779"/>
    <w:rsid w:val="00141AA1"/>
    <w:rsid w:val="00142C3C"/>
    <w:rsid w:val="00142C40"/>
    <w:rsid w:val="001435C9"/>
    <w:rsid w:val="00143F28"/>
    <w:rsid w:val="00144533"/>
    <w:rsid w:val="00144538"/>
    <w:rsid w:val="001447B4"/>
    <w:rsid w:val="00144CB6"/>
    <w:rsid w:val="00144EFD"/>
    <w:rsid w:val="00145232"/>
    <w:rsid w:val="00145FA1"/>
    <w:rsid w:val="0014672B"/>
    <w:rsid w:val="001475A7"/>
    <w:rsid w:val="0014778B"/>
    <w:rsid w:val="001503A6"/>
    <w:rsid w:val="001525F8"/>
    <w:rsid w:val="00152A9F"/>
    <w:rsid w:val="00152CBE"/>
    <w:rsid w:val="00152E0C"/>
    <w:rsid w:val="0015323C"/>
    <w:rsid w:val="00153A68"/>
    <w:rsid w:val="00153B61"/>
    <w:rsid w:val="00153CD2"/>
    <w:rsid w:val="00153ED6"/>
    <w:rsid w:val="00153FDD"/>
    <w:rsid w:val="001542C1"/>
    <w:rsid w:val="001545E2"/>
    <w:rsid w:val="0015493B"/>
    <w:rsid w:val="001550B8"/>
    <w:rsid w:val="00155696"/>
    <w:rsid w:val="0015656C"/>
    <w:rsid w:val="00157D32"/>
    <w:rsid w:val="00157F6D"/>
    <w:rsid w:val="0016004A"/>
    <w:rsid w:val="00160464"/>
    <w:rsid w:val="00160BFB"/>
    <w:rsid w:val="001610AE"/>
    <w:rsid w:val="001612EE"/>
    <w:rsid w:val="00161CED"/>
    <w:rsid w:val="00161D00"/>
    <w:rsid w:val="00161E49"/>
    <w:rsid w:val="00162318"/>
    <w:rsid w:val="00162831"/>
    <w:rsid w:val="0016311E"/>
    <w:rsid w:val="001634B3"/>
    <w:rsid w:val="00163BA6"/>
    <w:rsid w:val="00163C23"/>
    <w:rsid w:val="00163CED"/>
    <w:rsid w:val="00164010"/>
    <w:rsid w:val="001645A1"/>
    <w:rsid w:val="00164BEE"/>
    <w:rsid w:val="00164C22"/>
    <w:rsid w:val="001654CE"/>
    <w:rsid w:val="00166706"/>
    <w:rsid w:val="0016752D"/>
    <w:rsid w:val="00167D3D"/>
    <w:rsid w:val="00170032"/>
    <w:rsid w:val="00170873"/>
    <w:rsid w:val="00170CCF"/>
    <w:rsid w:val="00170F7A"/>
    <w:rsid w:val="0017105D"/>
    <w:rsid w:val="00171450"/>
    <w:rsid w:val="001714A4"/>
    <w:rsid w:val="001716FC"/>
    <w:rsid w:val="00171835"/>
    <w:rsid w:val="00171998"/>
    <w:rsid w:val="00171CFF"/>
    <w:rsid w:val="00171E16"/>
    <w:rsid w:val="001726F0"/>
    <w:rsid w:val="0017365D"/>
    <w:rsid w:val="001738A1"/>
    <w:rsid w:val="00174537"/>
    <w:rsid w:val="001748C1"/>
    <w:rsid w:val="00174A3C"/>
    <w:rsid w:val="00174FE5"/>
    <w:rsid w:val="00175DEE"/>
    <w:rsid w:val="00175EBA"/>
    <w:rsid w:val="00176A7F"/>
    <w:rsid w:val="00177854"/>
    <w:rsid w:val="00177988"/>
    <w:rsid w:val="0018032F"/>
    <w:rsid w:val="00180347"/>
    <w:rsid w:val="0018068A"/>
    <w:rsid w:val="001807CA"/>
    <w:rsid w:val="001809CC"/>
    <w:rsid w:val="00180D05"/>
    <w:rsid w:val="00180E65"/>
    <w:rsid w:val="00181028"/>
    <w:rsid w:val="00181A63"/>
    <w:rsid w:val="0018208A"/>
    <w:rsid w:val="001822E7"/>
    <w:rsid w:val="00182BF2"/>
    <w:rsid w:val="00183620"/>
    <w:rsid w:val="00183CFC"/>
    <w:rsid w:val="00183E00"/>
    <w:rsid w:val="0018456D"/>
    <w:rsid w:val="001851F3"/>
    <w:rsid w:val="00185347"/>
    <w:rsid w:val="0018567D"/>
    <w:rsid w:val="0018592F"/>
    <w:rsid w:val="00185D00"/>
    <w:rsid w:val="00186054"/>
    <w:rsid w:val="001867CA"/>
    <w:rsid w:val="001868C3"/>
    <w:rsid w:val="00186AAE"/>
    <w:rsid w:val="00187794"/>
    <w:rsid w:val="00187CAC"/>
    <w:rsid w:val="00187CDC"/>
    <w:rsid w:val="0019150C"/>
    <w:rsid w:val="00191776"/>
    <w:rsid w:val="0019195D"/>
    <w:rsid w:val="00192180"/>
    <w:rsid w:val="00192959"/>
    <w:rsid w:val="00192C2C"/>
    <w:rsid w:val="00192CEB"/>
    <w:rsid w:val="00192F3B"/>
    <w:rsid w:val="0019322A"/>
    <w:rsid w:val="001933BA"/>
    <w:rsid w:val="00193612"/>
    <w:rsid w:val="001944D4"/>
    <w:rsid w:val="0019456E"/>
    <w:rsid w:val="00194773"/>
    <w:rsid w:val="00194960"/>
    <w:rsid w:val="00194FF0"/>
    <w:rsid w:val="00196163"/>
    <w:rsid w:val="0019633A"/>
    <w:rsid w:val="001973F2"/>
    <w:rsid w:val="001A0003"/>
    <w:rsid w:val="001A0896"/>
    <w:rsid w:val="001A12E2"/>
    <w:rsid w:val="001A2139"/>
    <w:rsid w:val="001A2533"/>
    <w:rsid w:val="001A272E"/>
    <w:rsid w:val="001A2A9E"/>
    <w:rsid w:val="001A30E7"/>
    <w:rsid w:val="001A3860"/>
    <w:rsid w:val="001A3900"/>
    <w:rsid w:val="001A3BB8"/>
    <w:rsid w:val="001A3EF8"/>
    <w:rsid w:val="001A414E"/>
    <w:rsid w:val="001A4D2B"/>
    <w:rsid w:val="001A5612"/>
    <w:rsid w:val="001A5881"/>
    <w:rsid w:val="001A66F1"/>
    <w:rsid w:val="001A686D"/>
    <w:rsid w:val="001A69B6"/>
    <w:rsid w:val="001A6D59"/>
    <w:rsid w:val="001A6F82"/>
    <w:rsid w:val="001A7B65"/>
    <w:rsid w:val="001A7EA5"/>
    <w:rsid w:val="001B0669"/>
    <w:rsid w:val="001B0828"/>
    <w:rsid w:val="001B0839"/>
    <w:rsid w:val="001B09AE"/>
    <w:rsid w:val="001B09C7"/>
    <w:rsid w:val="001B0BEB"/>
    <w:rsid w:val="001B123D"/>
    <w:rsid w:val="001B19E3"/>
    <w:rsid w:val="001B1E3E"/>
    <w:rsid w:val="001B3089"/>
    <w:rsid w:val="001B36DD"/>
    <w:rsid w:val="001B3816"/>
    <w:rsid w:val="001B3C03"/>
    <w:rsid w:val="001B3F84"/>
    <w:rsid w:val="001B410F"/>
    <w:rsid w:val="001B415A"/>
    <w:rsid w:val="001B439A"/>
    <w:rsid w:val="001B452C"/>
    <w:rsid w:val="001B491F"/>
    <w:rsid w:val="001B5103"/>
    <w:rsid w:val="001B61A6"/>
    <w:rsid w:val="001B6324"/>
    <w:rsid w:val="001B6576"/>
    <w:rsid w:val="001B672E"/>
    <w:rsid w:val="001B696A"/>
    <w:rsid w:val="001B6CB6"/>
    <w:rsid w:val="001B6FF3"/>
    <w:rsid w:val="001B71B1"/>
    <w:rsid w:val="001B76D0"/>
    <w:rsid w:val="001B7B15"/>
    <w:rsid w:val="001C05D1"/>
    <w:rsid w:val="001C075C"/>
    <w:rsid w:val="001C138F"/>
    <w:rsid w:val="001C179E"/>
    <w:rsid w:val="001C19A3"/>
    <w:rsid w:val="001C1C93"/>
    <w:rsid w:val="001C215F"/>
    <w:rsid w:val="001C288A"/>
    <w:rsid w:val="001C29E9"/>
    <w:rsid w:val="001C2D66"/>
    <w:rsid w:val="001C2E51"/>
    <w:rsid w:val="001C3165"/>
    <w:rsid w:val="001C3C07"/>
    <w:rsid w:val="001C3F89"/>
    <w:rsid w:val="001C4081"/>
    <w:rsid w:val="001C4689"/>
    <w:rsid w:val="001C4DA5"/>
    <w:rsid w:val="001C5185"/>
    <w:rsid w:val="001C62BA"/>
    <w:rsid w:val="001C671D"/>
    <w:rsid w:val="001C6A87"/>
    <w:rsid w:val="001C6FE6"/>
    <w:rsid w:val="001C77B9"/>
    <w:rsid w:val="001C7A74"/>
    <w:rsid w:val="001D00B0"/>
    <w:rsid w:val="001D06AF"/>
    <w:rsid w:val="001D1E71"/>
    <w:rsid w:val="001D1F8F"/>
    <w:rsid w:val="001D2AF2"/>
    <w:rsid w:val="001D2C45"/>
    <w:rsid w:val="001D2FE0"/>
    <w:rsid w:val="001D4668"/>
    <w:rsid w:val="001D47F5"/>
    <w:rsid w:val="001D490F"/>
    <w:rsid w:val="001D4DDE"/>
    <w:rsid w:val="001D4F78"/>
    <w:rsid w:val="001D51F7"/>
    <w:rsid w:val="001D5923"/>
    <w:rsid w:val="001D5AE3"/>
    <w:rsid w:val="001D5C3A"/>
    <w:rsid w:val="001D60F5"/>
    <w:rsid w:val="001D6301"/>
    <w:rsid w:val="001D6ED3"/>
    <w:rsid w:val="001D6FBD"/>
    <w:rsid w:val="001D7436"/>
    <w:rsid w:val="001D773E"/>
    <w:rsid w:val="001E0CE7"/>
    <w:rsid w:val="001E0F43"/>
    <w:rsid w:val="001E14B6"/>
    <w:rsid w:val="001E169E"/>
    <w:rsid w:val="001E2085"/>
    <w:rsid w:val="001E273C"/>
    <w:rsid w:val="001E2D79"/>
    <w:rsid w:val="001E310B"/>
    <w:rsid w:val="001E3ADA"/>
    <w:rsid w:val="001E408D"/>
    <w:rsid w:val="001E444C"/>
    <w:rsid w:val="001E4F0F"/>
    <w:rsid w:val="001E4FA6"/>
    <w:rsid w:val="001E5230"/>
    <w:rsid w:val="001E65B8"/>
    <w:rsid w:val="001E6A01"/>
    <w:rsid w:val="001E7210"/>
    <w:rsid w:val="001E759E"/>
    <w:rsid w:val="001E7BC2"/>
    <w:rsid w:val="001E7F9E"/>
    <w:rsid w:val="001F02E0"/>
    <w:rsid w:val="001F041A"/>
    <w:rsid w:val="001F0758"/>
    <w:rsid w:val="001F0879"/>
    <w:rsid w:val="001F0B53"/>
    <w:rsid w:val="001F14F1"/>
    <w:rsid w:val="001F1561"/>
    <w:rsid w:val="001F1586"/>
    <w:rsid w:val="001F210D"/>
    <w:rsid w:val="001F3787"/>
    <w:rsid w:val="001F3CB1"/>
    <w:rsid w:val="001F4144"/>
    <w:rsid w:val="001F4A77"/>
    <w:rsid w:val="001F4C06"/>
    <w:rsid w:val="001F54B4"/>
    <w:rsid w:val="001F553D"/>
    <w:rsid w:val="001F5ABE"/>
    <w:rsid w:val="001F5BE5"/>
    <w:rsid w:val="001F5F37"/>
    <w:rsid w:val="001F68FA"/>
    <w:rsid w:val="001F6F2F"/>
    <w:rsid w:val="001F746F"/>
    <w:rsid w:val="001F786E"/>
    <w:rsid w:val="001F7BD5"/>
    <w:rsid w:val="001F7E2E"/>
    <w:rsid w:val="002001FD"/>
    <w:rsid w:val="00200573"/>
    <w:rsid w:val="002006C2"/>
    <w:rsid w:val="0020070B"/>
    <w:rsid w:val="00200C4E"/>
    <w:rsid w:val="00200C8C"/>
    <w:rsid w:val="0020126C"/>
    <w:rsid w:val="00201A18"/>
    <w:rsid w:val="00202079"/>
    <w:rsid w:val="00202EDE"/>
    <w:rsid w:val="00204230"/>
    <w:rsid w:val="00204DE0"/>
    <w:rsid w:val="00204FA5"/>
    <w:rsid w:val="00205255"/>
    <w:rsid w:val="00205557"/>
    <w:rsid w:val="002057E6"/>
    <w:rsid w:val="00206314"/>
    <w:rsid w:val="00206546"/>
    <w:rsid w:val="00206645"/>
    <w:rsid w:val="00207642"/>
    <w:rsid w:val="00207B3E"/>
    <w:rsid w:val="00207D71"/>
    <w:rsid w:val="00210BB5"/>
    <w:rsid w:val="00211A6E"/>
    <w:rsid w:val="00211E30"/>
    <w:rsid w:val="00211E76"/>
    <w:rsid w:val="00211FA8"/>
    <w:rsid w:val="00212361"/>
    <w:rsid w:val="00212CAA"/>
    <w:rsid w:val="00213474"/>
    <w:rsid w:val="002139D4"/>
    <w:rsid w:val="00213B05"/>
    <w:rsid w:val="0021495B"/>
    <w:rsid w:val="00214A6C"/>
    <w:rsid w:val="00214B83"/>
    <w:rsid w:val="0021524A"/>
    <w:rsid w:val="00215A56"/>
    <w:rsid w:val="0021698B"/>
    <w:rsid w:val="002170D3"/>
    <w:rsid w:val="00217446"/>
    <w:rsid w:val="0021745F"/>
    <w:rsid w:val="00217519"/>
    <w:rsid w:val="0021771A"/>
    <w:rsid w:val="002177BA"/>
    <w:rsid w:val="00220163"/>
    <w:rsid w:val="00220C77"/>
    <w:rsid w:val="00220DAE"/>
    <w:rsid w:val="00221A1F"/>
    <w:rsid w:val="00222A82"/>
    <w:rsid w:val="0022360F"/>
    <w:rsid w:val="002236D4"/>
    <w:rsid w:val="0022372D"/>
    <w:rsid w:val="00223BA8"/>
    <w:rsid w:val="00223C3E"/>
    <w:rsid w:val="00223D1D"/>
    <w:rsid w:val="00223F54"/>
    <w:rsid w:val="0022433D"/>
    <w:rsid w:val="00224532"/>
    <w:rsid w:val="002246FA"/>
    <w:rsid w:val="00225370"/>
    <w:rsid w:val="00225706"/>
    <w:rsid w:val="00225CF8"/>
    <w:rsid w:val="00226148"/>
    <w:rsid w:val="00227024"/>
    <w:rsid w:val="0022784C"/>
    <w:rsid w:val="002279AD"/>
    <w:rsid w:val="002301B5"/>
    <w:rsid w:val="0023031D"/>
    <w:rsid w:val="00230A0B"/>
    <w:rsid w:val="00231370"/>
    <w:rsid w:val="00231ED4"/>
    <w:rsid w:val="002324DD"/>
    <w:rsid w:val="002324FC"/>
    <w:rsid w:val="0023293A"/>
    <w:rsid w:val="00233229"/>
    <w:rsid w:val="002335A7"/>
    <w:rsid w:val="002335C3"/>
    <w:rsid w:val="00233601"/>
    <w:rsid w:val="0023367C"/>
    <w:rsid w:val="00234372"/>
    <w:rsid w:val="00234403"/>
    <w:rsid w:val="002346C4"/>
    <w:rsid w:val="00234C54"/>
    <w:rsid w:val="002358FA"/>
    <w:rsid w:val="0023592A"/>
    <w:rsid w:val="00235BF9"/>
    <w:rsid w:val="00236726"/>
    <w:rsid w:val="0023676C"/>
    <w:rsid w:val="0024018B"/>
    <w:rsid w:val="002408C6"/>
    <w:rsid w:val="00240971"/>
    <w:rsid w:val="002411C3"/>
    <w:rsid w:val="002417E2"/>
    <w:rsid w:val="00241D59"/>
    <w:rsid w:val="00242104"/>
    <w:rsid w:val="00242C2F"/>
    <w:rsid w:val="00242C76"/>
    <w:rsid w:val="0024339C"/>
    <w:rsid w:val="00243ECA"/>
    <w:rsid w:val="00244927"/>
    <w:rsid w:val="002449DF"/>
    <w:rsid w:val="00245D14"/>
    <w:rsid w:val="002461E1"/>
    <w:rsid w:val="002472A4"/>
    <w:rsid w:val="0024739E"/>
    <w:rsid w:val="002474E4"/>
    <w:rsid w:val="00247594"/>
    <w:rsid w:val="00247957"/>
    <w:rsid w:val="00247FF8"/>
    <w:rsid w:val="00251693"/>
    <w:rsid w:val="002517A8"/>
    <w:rsid w:val="00251C6D"/>
    <w:rsid w:val="00251FF8"/>
    <w:rsid w:val="002527B9"/>
    <w:rsid w:val="00252968"/>
    <w:rsid w:val="00253709"/>
    <w:rsid w:val="0025396B"/>
    <w:rsid w:val="00253990"/>
    <w:rsid w:val="00253D87"/>
    <w:rsid w:val="00254C62"/>
    <w:rsid w:val="00254F6F"/>
    <w:rsid w:val="00255A1D"/>
    <w:rsid w:val="002563EF"/>
    <w:rsid w:val="002565CD"/>
    <w:rsid w:val="0025664E"/>
    <w:rsid w:val="00257C51"/>
    <w:rsid w:val="0026043D"/>
    <w:rsid w:val="002609F7"/>
    <w:rsid w:val="00260A84"/>
    <w:rsid w:val="0026101D"/>
    <w:rsid w:val="0026113F"/>
    <w:rsid w:val="00261597"/>
    <w:rsid w:val="00261928"/>
    <w:rsid w:val="0026251F"/>
    <w:rsid w:val="00262CD0"/>
    <w:rsid w:val="00262F7A"/>
    <w:rsid w:val="00263BF0"/>
    <w:rsid w:val="00263E18"/>
    <w:rsid w:val="00263FB7"/>
    <w:rsid w:val="00265B04"/>
    <w:rsid w:val="002661A2"/>
    <w:rsid w:val="002666ED"/>
    <w:rsid w:val="00266BFB"/>
    <w:rsid w:val="00266EA2"/>
    <w:rsid w:val="002708F7"/>
    <w:rsid w:val="00270DCB"/>
    <w:rsid w:val="00271020"/>
    <w:rsid w:val="0027168A"/>
    <w:rsid w:val="002718AF"/>
    <w:rsid w:val="00272B23"/>
    <w:rsid w:val="00272DD9"/>
    <w:rsid w:val="00273165"/>
    <w:rsid w:val="00274033"/>
    <w:rsid w:val="00274445"/>
    <w:rsid w:val="00274664"/>
    <w:rsid w:val="0027513A"/>
    <w:rsid w:val="002753BB"/>
    <w:rsid w:val="00275875"/>
    <w:rsid w:val="002779EE"/>
    <w:rsid w:val="00277EAA"/>
    <w:rsid w:val="002804A9"/>
    <w:rsid w:val="002808EA"/>
    <w:rsid w:val="0028109D"/>
    <w:rsid w:val="00282211"/>
    <w:rsid w:val="0028221F"/>
    <w:rsid w:val="00282493"/>
    <w:rsid w:val="00282798"/>
    <w:rsid w:val="002827DF"/>
    <w:rsid w:val="00282A90"/>
    <w:rsid w:val="00283C8E"/>
    <w:rsid w:val="00284251"/>
    <w:rsid w:val="002847D6"/>
    <w:rsid w:val="0028493A"/>
    <w:rsid w:val="002853F1"/>
    <w:rsid w:val="002854CF"/>
    <w:rsid w:val="00285C41"/>
    <w:rsid w:val="00286F52"/>
    <w:rsid w:val="00287059"/>
    <w:rsid w:val="00287245"/>
    <w:rsid w:val="00287426"/>
    <w:rsid w:val="00287CF4"/>
    <w:rsid w:val="002902E0"/>
    <w:rsid w:val="0029085A"/>
    <w:rsid w:val="00290906"/>
    <w:rsid w:val="00290AF8"/>
    <w:rsid w:val="00291C2E"/>
    <w:rsid w:val="00291EE6"/>
    <w:rsid w:val="00292074"/>
    <w:rsid w:val="00292714"/>
    <w:rsid w:val="0029365D"/>
    <w:rsid w:val="002939FF"/>
    <w:rsid w:val="00293B77"/>
    <w:rsid w:val="00293CAD"/>
    <w:rsid w:val="002940BA"/>
    <w:rsid w:val="00294AFD"/>
    <w:rsid w:val="00294FAD"/>
    <w:rsid w:val="002957C0"/>
    <w:rsid w:val="00295A0D"/>
    <w:rsid w:val="00295ABE"/>
    <w:rsid w:val="00295C03"/>
    <w:rsid w:val="00295D22"/>
    <w:rsid w:val="00295F28"/>
    <w:rsid w:val="00296303"/>
    <w:rsid w:val="0029633E"/>
    <w:rsid w:val="0029642B"/>
    <w:rsid w:val="00296462"/>
    <w:rsid w:val="00296802"/>
    <w:rsid w:val="002974FD"/>
    <w:rsid w:val="00297EC7"/>
    <w:rsid w:val="002A0464"/>
    <w:rsid w:val="002A04CB"/>
    <w:rsid w:val="002A0ABF"/>
    <w:rsid w:val="002A0E6C"/>
    <w:rsid w:val="002A1E0A"/>
    <w:rsid w:val="002A20F7"/>
    <w:rsid w:val="002A281A"/>
    <w:rsid w:val="002A299A"/>
    <w:rsid w:val="002A3548"/>
    <w:rsid w:val="002A3AAA"/>
    <w:rsid w:val="002A3B67"/>
    <w:rsid w:val="002A3E59"/>
    <w:rsid w:val="002A4743"/>
    <w:rsid w:val="002A48F2"/>
    <w:rsid w:val="002A4976"/>
    <w:rsid w:val="002A4B02"/>
    <w:rsid w:val="002A4F3D"/>
    <w:rsid w:val="002A4F77"/>
    <w:rsid w:val="002A4FCD"/>
    <w:rsid w:val="002A5CE3"/>
    <w:rsid w:val="002A5E90"/>
    <w:rsid w:val="002A5FA5"/>
    <w:rsid w:val="002A621A"/>
    <w:rsid w:val="002A6CBD"/>
    <w:rsid w:val="002A6F9E"/>
    <w:rsid w:val="002A725A"/>
    <w:rsid w:val="002A786C"/>
    <w:rsid w:val="002B043C"/>
    <w:rsid w:val="002B0457"/>
    <w:rsid w:val="002B06A5"/>
    <w:rsid w:val="002B07A2"/>
    <w:rsid w:val="002B07AC"/>
    <w:rsid w:val="002B092F"/>
    <w:rsid w:val="002B0B91"/>
    <w:rsid w:val="002B0E67"/>
    <w:rsid w:val="002B15B2"/>
    <w:rsid w:val="002B1B2A"/>
    <w:rsid w:val="002B1CB1"/>
    <w:rsid w:val="002B1CF7"/>
    <w:rsid w:val="002B211B"/>
    <w:rsid w:val="002B2230"/>
    <w:rsid w:val="002B22A1"/>
    <w:rsid w:val="002B2415"/>
    <w:rsid w:val="002B246C"/>
    <w:rsid w:val="002B26FC"/>
    <w:rsid w:val="002B2BC2"/>
    <w:rsid w:val="002B3299"/>
    <w:rsid w:val="002B32F4"/>
    <w:rsid w:val="002B351E"/>
    <w:rsid w:val="002B40C3"/>
    <w:rsid w:val="002B4205"/>
    <w:rsid w:val="002B44F2"/>
    <w:rsid w:val="002B452E"/>
    <w:rsid w:val="002B4E4B"/>
    <w:rsid w:val="002B4E90"/>
    <w:rsid w:val="002B4EBA"/>
    <w:rsid w:val="002B53C8"/>
    <w:rsid w:val="002B5529"/>
    <w:rsid w:val="002B5913"/>
    <w:rsid w:val="002B5914"/>
    <w:rsid w:val="002B6378"/>
    <w:rsid w:val="002B650B"/>
    <w:rsid w:val="002B687E"/>
    <w:rsid w:val="002B6952"/>
    <w:rsid w:val="002B7015"/>
    <w:rsid w:val="002B7E7B"/>
    <w:rsid w:val="002C01C9"/>
    <w:rsid w:val="002C03D7"/>
    <w:rsid w:val="002C0D3B"/>
    <w:rsid w:val="002C13E0"/>
    <w:rsid w:val="002C1782"/>
    <w:rsid w:val="002C1B78"/>
    <w:rsid w:val="002C1C74"/>
    <w:rsid w:val="002C20F8"/>
    <w:rsid w:val="002C2B6D"/>
    <w:rsid w:val="002C3159"/>
    <w:rsid w:val="002C318D"/>
    <w:rsid w:val="002C3D51"/>
    <w:rsid w:val="002C4CB7"/>
    <w:rsid w:val="002C501E"/>
    <w:rsid w:val="002C50DE"/>
    <w:rsid w:val="002C52F0"/>
    <w:rsid w:val="002C69A0"/>
    <w:rsid w:val="002C6AD1"/>
    <w:rsid w:val="002C7ECB"/>
    <w:rsid w:val="002D0143"/>
    <w:rsid w:val="002D031B"/>
    <w:rsid w:val="002D0414"/>
    <w:rsid w:val="002D0A3F"/>
    <w:rsid w:val="002D0AD4"/>
    <w:rsid w:val="002D10A3"/>
    <w:rsid w:val="002D172E"/>
    <w:rsid w:val="002D1914"/>
    <w:rsid w:val="002D1B01"/>
    <w:rsid w:val="002D249B"/>
    <w:rsid w:val="002D2EB7"/>
    <w:rsid w:val="002D31AF"/>
    <w:rsid w:val="002D3536"/>
    <w:rsid w:val="002D377C"/>
    <w:rsid w:val="002D476E"/>
    <w:rsid w:val="002D48E7"/>
    <w:rsid w:val="002D4C45"/>
    <w:rsid w:val="002D4D7C"/>
    <w:rsid w:val="002D51ED"/>
    <w:rsid w:val="002D57E3"/>
    <w:rsid w:val="002D5E5C"/>
    <w:rsid w:val="002D6989"/>
    <w:rsid w:val="002D741C"/>
    <w:rsid w:val="002D7854"/>
    <w:rsid w:val="002E03F8"/>
    <w:rsid w:val="002E0D0F"/>
    <w:rsid w:val="002E1043"/>
    <w:rsid w:val="002E182C"/>
    <w:rsid w:val="002E2010"/>
    <w:rsid w:val="002E25B8"/>
    <w:rsid w:val="002E28CD"/>
    <w:rsid w:val="002E3291"/>
    <w:rsid w:val="002E3A23"/>
    <w:rsid w:val="002E3B02"/>
    <w:rsid w:val="002E3C93"/>
    <w:rsid w:val="002E3F3A"/>
    <w:rsid w:val="002E3F8F"/>
    <w:rsid w:val="002E4621"/>
    <w:rsid w:val="002E4964"/>
    <w:rsid w:val="002E4FC6"/>
    <w:rsid w:val="002E52C7"/>
    <w:rsid w:val="002E53AE"/>
    <w:rsid w:val="002E548A"/>
    <w:rsid w:val="002E5FC1"/>
    <w:rsid w:val="002E677A"/>
    <w:rsid w:val="002E6BFB"/>
    <w:rsid w:val="002E6CF2"/>
    <w:rsid w:val="002E6D46"/>
    <w:rsid w:val="002E70A7"/>
    <w:rsid w:val="002E7206"/>
    <w:rsid w:val="002E78CD"/>
    <w:rsid w:val="002E7C96"/>
    <w:rsid w:val="002E7D8A"/>
    <w:rsid w:val="002F0188"/>
    <w:rsid w:val="002F059A"/>
    <w:rsid w:val="002F0974"/>
    <w:rsid w:val="002F0E97"/>
    <w:rsid w:val="002F14E4"/>
    <w:rsid w:val="002F24E4"/>
    <w:rsid w:val="002F3299"/>
    <w:rsid w:val="002F380B"/>
    <w:rsid w:val="002F39DE"/>
    <w:rsid w:val="002F3C93"/>
    <w:rsid w:val="002F47CE"/>
    <w:rsid w:val="002F4B11"/>
    <w:rsid w:val="002F4F70"/>
    <w:rsid w:val="002F5075"/>
    <w:rsid w:val="002F516F"/>
    <w:rsid w:val="002F555B"/>
    <w:rsid w:val="002F584D"/>
    <w:rsid w:val="002F59A3"/>
    <w:rsid w:val="002F5AB6"/>
    <w:rsid w:val="002F5C4A"/>
    <w:rsid w:val="002F5E77"/>
    <w:rsid w:val="002F6652"/>
    <w:rsid w:val="002F6A26"/>
    <w:rsid w:val="002F6EAC"/>
    <w:rsid w:val="002F7293"/>
    <w:rsid w:val="002F7C0C"/>
    <w:rsid w:val="002F7D1E"/>
    <w:rsid w:val="002F7DA1"/>
    <w:rsid w:val="003000D5"/>
    <w:rsid w:val="00300B26"/>
    <w:rsid w:val="00300C19"/>
    <w:rsid w:val="00301ACB"/>
    <w:rsid w:val="00301E85"/>
    <w:rsid w:val="0030215C"/>
    <w:rsid w:val="00302265"/>
    <w:rsid w:val="003025E0"/>
    <w:rsid w:val="00302DBB"/>
    <w:rsid w:val="00305083"/>
    <w:rsid w:val="0030542F"/>
    <w:rsid w:val="003056E5"/>
    <w:rsid w:val="003057B7"/>
    <w:rsid w:val="00305948"/>
    <w:rsid w:val="003064B8"/>
    <w:rsid w:val="0030673B"/>
    <w:rsid w:val="00306C0D"/>
    <w:rsid w:val="0030730A"/>
    <w:rsid w:val="003076A3"/>
    <w:rsid w:val="00307AFE"/>
    <w:rsid w:val="00307B2C"/>
    <w:rsid w:val="00310735"/>
    <w:rsid w:val="00310E61"/>
    <w:rsid w:val="00311853"/>
    <w:rsid w:val="00311A3E"/>
    <w:rsid w:val="00311FDE"/>
    <w:rsid w:val="00312C98"/>
    <w:rsid w:val="0031349E"/>
    <w:rsid w:val="00313B76"/>
    <w:rsid w:val="00313C63"/>
    <w:rsid w:val="00313EF5"/>
    <w:rsid w:val="00314053"/>
    <w:rsid w:val="0031491E"/>
    <w:rsid w:val="0031521C"/>
    <w:rsid w:val="00316828"/>
    <w:rsid w:val="00316A7F"/>
    <w:rsid w:val="00316B7C"/>
    <w:rsid w:val="0032001E"/>
    <w:rsid w:val="00320511"/>
    <w:rsid w:val="00320669"/>
    <w:rsid w:val="00320A61"/>
    <w:rsid w:val="003215CE"/>
    <w:rsid w:val="00321686"/>
    <w:rsid w:val="00322D39"/>
    <w:rsid w:val="00323925"/>
    <w:rsid w:val="00323EF8"/>
    <w:rsid w:val="00324120"/>
    <w:rsid w:val="003244FE"/>
    <w:rsid w:val="003249D0"/>
    <w:rsid w:val="00324B05"/>
    <w:rsid w:val="00324C58"/>
    <w:rsid w:val="00324D3D"/>
    <w:rsid w:val="00325070"/>
    <w:rsid w:val="00325867"/>
    <w:rsid w:val="00325E18"/>
    <w:rsid w:val="00326389"/>
    <w:rsid w:val="00326445"/>
    <w:rsid w:val="0032709B"/>
    <w:rsid w:val="003275E2"/>
    <w:rsid w:val="00327A13"/>
    <w:rsid w:val="0033069D"/>
    <w:rsid w:val="003306A8"/>
    <w:rsid w:val="003307E9"/>
    <w:rsid w:val="00330E27"/>
    <w:rsid w:val="0033100B"/>
    <w:rsid w:val="00331283"/>
    <w:rsid w:val="00331682"/>
    <w:rsid w:val="003317E3"/>
    <w:rsid w:val="00331B77"/>
    <w:rsid w:val="0033222A"/>
    <w:rsid w:val="0033359F"/>
    <w:rsid w:val="00333E94"/>
    <w:rsid w:val="00334645"/>
    <w:rsid w:val="0033499F"/>
    <w:rsid w:val="00334FC9"/>
    <w:rsid w:val="003350FC"/>
    <w:rsid w:val="00335105"/>
    <w:rsid w:val="00335DAB"/>
    <w:rsid w:val="00335E46"/>
    <w:rsid w:val="00336676"/>
    <w:rsid w:val="0033669F"/>
    <w:rsid w:val="003366DD"/>
    <w:rsid w:val="0033696F"/>
    <w:rsid w:val="0033728C"/>
    <w:rsid w:val="00337706"/>
    <w:rsid w:val="00337C77"/>
    <w:rsid w:val="00340BCE"/>
    <w:rsid w:val="00341432"/>
    <w:rsid w:val="00341CDC"/>
    <w:rsid w:val="00341D0D"/>
    <w:rsid w:val="00342046"/>
    <w:rsid w:val="00342582"/>
    <w:rsid w:val="0034276A"/>
    <w:rsid w:val="00343962"/>
    <w:rsid w:val="00344201"/>
    <w:rsid w:val="003448E4"/>
    <w:rsid w:val="00344AC3"/>
    <w:rsid w:val="00344E1C"/>
    <w:rsid w:val="003457D2"/>
    <w:rsid w:val="00346413"/>
    <w:rsid w:val="00346761"/>
    <w:rsid w:val="00346FDE"/>
    <w:rsid w:val="00347CEE"/>
    <w:rsid w:val="00347DF8"/>
    <w:rsid w:val="00351000"/>
    <w:rsid w:val="0035173D"/>
    <w:rsid w:val="0035184F"/>
    <w:rsid w:val="003525FA"/>
    <w:rsid w:val="00352EC8"/>
    <w:rsid w:val="00354054"/>
    <w:rsid w:val="003542F4"/>
    <w:rsid w:val="00354C7E"/>
    <w:rsid w:val="003562FE"/>
    <w:rsid w:val="00356A85"/>
    <w:rsid w:val="00356B88"/>
    <w:rsid w:val="0035753F"/>
    <w:rsid w:val="003576A8"/>
    <w:rsid w:val="00357917"/>
    <w:rsid w:val="00357D06"/>
    <w:rsid w:val="00357FCD"/>
    <w:rsid w:val="003605EB"/>
    <w:rsid w:val="00360CE9"/>
    <w:rsid w:val="003617EE"/>
    <w:rsid w:val="00361912"/>
    <w:rsid w:val="003625E2"/>
    <w:rsid w:val="0036276A"/>
    <w:rsid w:val="00362A8F"/>
    <w:rsid w:val="00362C97"/>
    <w:rsid w:val="00362D69"/>
    <w:rsid w:val="00363380"/>
    <w:rsid w:val="00363B62"/>
    <w:rsid w:val="00364110"/>
    <w:rsid w:val="0036463B"/>
    <w:rsid w:val="003647BF"/>
    <w:rsid w:val="00364BDD"/>
    <w:rsid w:val="0036597D"/>
    <w:rsid w:val="00365C93"/>
    <w:rsid w:val="0036609E"/>
    <w:rsid w:val="00366B47"/>
    <w:rsid w:val="00366CDD"/>
    <w:rsid w:val="0036755E"/>
    <w:rsid w:val="003675D6"/>
    <w:rsid w:val="00367A61"/>
    <w:rsid w:val="00367A83"/>
    <w:rsid w:val="00367C62"/>
    <w:rsid w:val="00367C79"/>
    <w:rsid w:val="00367E09"/>
    <w:rsid w:val="00370615"/>
    <w:rsid w:val="00371567"/>
    <w:rsid w:val="003717D1"/>
    <w:rsid w:val="00371A98"/>
    <w:rsid w:val="00371D51"/>
    <w:rsid w:val="00371F15"/>
    <w:rsid w:val="0037351B"/>
    <w:rsid w:val="00374BDF"/>
    <w:rsid w:val="00374D87"/>
    <w:rsid w:val="00374D8E"/>
    <w:rsid w:val="00375169"/>
    <w:rsid w:val="00375378"/>
    <w:rsid w:val="00375E71"/>
    <w:rsid w:val="00376E74"/>
    <w:rsid w:val="00377F96"/>
    <w:rsid w:val="00380B4B"/>
    <w:rsid w:val="003810F8"/>
    <w:rsid w:val="003812A8"/>
    <w:rsid w:val="003812FF"/>
    <w:rsid w:val="003816C7"/>
    <w:rsid w:val="003817AA"/>
    <w:rsid w:val="00381806"/>
    <w:rsid w:val="00381DEA"/>
    <w:rsid w:val="00382654"/>
    <w:rsid w:val="00382708"/>
    <w:rsid w:val="003829F7"/>
    <w:rsid w:val="003831D6"/>
    <w:rsid w:val="00383F24"/>
    <w:rsid w:val="00384142"/>
    <w:rsid w:val="00385A49"/>
    <w:rsid w:val="00385B81"/>
    <w:rsid w:val="00385FB2"/>
    <w:rsid w:val="0038610F"/>
    <w:rsid w:val="003861EB"/>
    <w:rsid w:val="00386641"/>
    <w:rsid w:val="003869C6"/>
    <w:rsid w:val="00387596"/>
    <w:rsid w:val="003875DE"/>
    <w:rsid w:val="00387805"/>
    <w:rsid w:val="00387828"/>
    <w:rsid w:val="0039008A"/>
    <w:rsid w:val="003905C5"/>
    <w:rsid w:val="0039085B"/>
    <w:rsid w:val="003910CC"/>
    <w:rsid w:val="003919A4"/>
    <w:rsid w:val="00392168"/>
    <w:rsid w:val="00392270"/>
    <w:rsid w:val="00392E7C"/>
    <w:rsid w:val="00392FE5"/>
    <w:rsid w:val="003936A8"/>
    <w:rsid w:val="0039371D"/>
    <w:rsid w:val="00394881"/>
    <w:rsid w:val="003948FC"/>
    <w:rsid w:val="00394BE6"/>
    <w:rsid w:val="00394BF5"/>
    <w:rsid w:val="00394FE0"/>
    <w:rsid w:val="0039589B"/>
    <w:rsid w:val="003958C2"/>
    <w:rsid w:val="00396277"/>
    <w:rsid w:val="003962C7"/>
    <w:rsid w:val="00396398"/>
    <w:rsid w:val="00397305"/>
    <w:rsid w:val="00397445"/>
    <w:rsid w:val="00397C99"/>
    <w:rsid w:val="003A1339"/>
    <w:rsid w:val="003A1A2C"/>
    <w:rsid w:val="003A1D22"/>
    <w:rsid w:val="003A2307"/>
    <w:rsid w:val="003A2C03"/>
    <w:rsid w:val="003A2CB7"/>
    <w:rsid w:val="003A314A"/>
    <w:rsid w:val="003A3B89"/>
    <w:rsid w:val="003A3FDC"/>
    <w:rsid w:val="003A3FE1"/>
    <w:rsid w:val="003A4144"/>
    <w:rsid w:val="003A4AA4"/>
    <w:rsid w:val="003A4BA1"/>
    <w:rsid w:val="003A4DD8"/>
    <w:rsid w:val="003A5122"/>
    <w:rsid w:val="003A58F0"/>
    <w:rsid w:val="003A5EDD"/>
    <w:rsid w:val="003A6A25"/>
    <w:rsid w:val="003A6E78"/>
    <w:rsid w:val="003A71E2"/>
    <w:rsid w:val="003A751A"/>
    <w:rsid w:val="003A752B"/>
    <w:rsid w:val="003A7B4C"/>
    <w:rsid w:val="003A7DA9"/>
    <w:rsid w:val="003A7DD0"/>
    <w:rsid w:val="003A7F74"/>
    <w:rsid w:val="003B01CC"/>
    <w:rsid w:val="003B0338"/>
    <w:rsid w:val="003B090D"/>
    <w:rsid w:val="003B0BEC"/>
    <w:rsid w:val="003B10B8"/>
    <w:rsid w:val="003B1D48"/>
    <w:rsid w:val="003B2806"/>
    <w:rsid w:val="003B298A"/>
    <w:rsid w:val="003B3211"/>
    <w:rsid w:val="003B3654"/>
    <w:rsid w:val="003B3855"/>
    <w:rsid w:val="003B461B"/>
    <w:rsid w:val="003B4683"/>
    <w:rsid w:val="003B4DAD"/>
    <w:rsid w:val="003B668D"/>
    <w:rsid w:val="003B7A2F"/>
    <w:rsid w:val="003B7E65"/>
    <w:rsid w:val="003B7EC9"/>
    <w:rsid w:val="003C0438"/>
    <w:rsid w:val="003C0440"/>
    <w:rsid w:val="003C2016"/>
    <w:rsid w:val="003C224C"/>
    <w:rsid w:val="003C327E"/>
    <w:rsid w:val="003C328B"/>
    <w:rsid w:val="003C38CE"/>
    <w:rsid w:val="003C39B9"/>
    <w:rsid w:val="003C4159"/>
    <w:rsid w:val="003C42E3"/>
    <w:rsid w:val="003C440B"/>
    <w:rsid w:val="003C44FB"/>
    <w:rsid w:val="003C4852"/>
    <w:rsid w:val="003C5458"/>
    <w:rsid w:val="003C597A"/>
    <w:rsid w:val="003C628F"/>
    <w:rsid w:val="003C643B"/>
    <w:rsid w:val="003C6445"/>
    <w:rsid w:val="003C6B0D"/>
    <w:rsid w:val="003C725E"/>
    <w:rsid w:val="003C7301"/>
    <w:rsid w:val="003C77F9"/>
    <w:rsid w:val="003C7F79"/>
    <w:rsid w:val="003D0365"/>
    <w:rsid w:val="003D0F71"/>
    <w:rsid w:val="003D1635"/>
    <w:rsid w:val="003D1D4E"/>
    <w:rsid w:val="003D2A82"/>
    <w:rsid w:val="003D2B2D"/>
    <w:rsid w:val="003D2BC4"/>
    <w:rsid w:val="003D2CE2"/>
    <w:rsid w:val="003D312E"/>
    <w:rsid w:val="003D32A3"/>
    <w:rsid w:val="003D3740"/>
    <w:rsid w:val="003D3F7D"/>
    <w:rsid w:val="003D4C2C"/>
    <w:rsid w:val="003D4E75"/>
    <w:rsid w:val="003D56AA"/>
    <w:rsid w:val="003D5D1D"/>
    <w:rsid w:val="003D620D"/>
    <w:rsid w:val="003D77F6"/>
    <w:rsid w:val="003E0407"/>
    <w:rsid w:val="003E0B21"/>
    <w:rsid w:val="003E18E4"/>
    <w:rsid w:val="003E199E"/>
    <w:rsid w:val="003E1C0E"/>
    <w:rsid w:val="003E1DBF"/>
    <w:rsid w:val="003E1E49"/>
    <w:rsid w:val="003E2609"/>
    <w:rsid w:val="003E2839"/>
    <w:rsid w:val="003E2BE4"/>
    <w:rsid w:val="003E3624"/>
    <w:rsid w:val="003E387E"/>
    <w:rsid w:val="003E3ADF"/>
    <w:rsid w:val="003E3DC9"/>
    <w:rsid w:val="003E3F2D"/>
    <w:rsid w:val="003E42E9"/>
    <w:rsid w:val="003E43D1"/>
    <w:rsid w:val="003E4B54"/>
    <w:rsid w:val="003E4D38"/>
    <w:rsid w:val="003E4E3B"/>
    <w:rsid w:val="003E52CF"/>
    <w:rsid w:val="003E5A6F"/>
    <w:rsid w:val="003E5A95"/>
    <w:rsid w:val="003E600C"/>
    <w:rsid w:val="003E6672"/>
    <w:rsid w:val="003E6C54"/>
    <w:rsid w:val="003E6D7A"/>
    <w:rsid w:val="003F05E5"/>
    <w:rsid w:val="003F0AB2"/>
    <w:rsid w:val="003F0E21"/>
    <w:rsid w:val="003F1278"/>
    <w:rsid w:val="003F1578"/>
    <w:rsid w:val="003F1C1E"/>
    <w:rsid w:val="003F200D"/>
    <w:rsid w:val="003F224D"/>
    <w:rsid w:val="003F2344"/>
    <w:rsid w:val="003F23E9"/>
    <w:rsid w:val="003F305F"/>
    <w:rsid w:val="003F329E"/>
    <w:rsid w:val="003F48AF"/>
    <w:rsid w:val="003F4D1E"/>
    <w:rsid w:val="003F4D45"/>
    <w:rsid w:val="003F5329"/>
    <w:rsid w:val="003F58F5"/>
    <w:rsid w:val="003F5CFF"/>
    <w:rsid w:val="003F5F67"/>
    <w:rsid w:val="003F603D"/>
    <w:rsid w:val="003F6504"/>
    <w:rsid w:val="003F6B64"/>
    <w:rsid w:val="003F720B"/>
    <w:rsid w:val="003F747A"/>
    <w:rsid w:val="003F7489"/>
    <w:rsid w:val="003F7F8A"/>
    <w:rsid w:val="00400A02"/>
    <w:rsid w:val="0040137C"/>
    <w:rsid w:val="004015A9"/>
    <w:rsid w:val="004018B6"/>
    <w:rsid w:val="004022A8"/>
    <w:rsid w:val="004026A2"/>
    <w:rsid w:val="00402D06"/>
    <w:rsid w:val="00403B04"/>
    <w:rsid w:val="00403B45"/>
    <w:rsid w:val="004042AC"/>
    <w:rsid w:val="00404A79"/>
    <w:rsid w:val="00404D8B"/>
    <w:rsid w:val="00405699"/>
    <w:rsid w:val="004056E8"/>
    <w:rsid w:val="00405D62"/>
    <w:rsid w:val="00406283"/>
    <w:rsid w:val="00406447"/>
    <w:rsid w:val="00406664"/>
    <w:rsid w:val="004067AF"/>
    <w:rsid w:val="00406963"/>
    <w:rsid w:val="00406C83"/>
    <w:rsid w:val="00406CFD"/>
    <w:rsid w:val="00406E36"/>
    <w:rsid w:val="00406F3D"/>
    <w:rsid w:val="00407516"/>
    <w:rsid w:val="00410B6D"/>
    <w:rsid w:val="00410C8F"/>
    <w:rsid w:val="00410D31"/>
    <w:rsid w:val="00410EBB"/>
    <w:rsid w:val="0041173C"/>
    <w:rsid w:val="004120C9"/>
    <w:rsid w:val="004122E0"/>
    <w:rsid w:val="004129C4"/>
    <w:rsid w:val="00412B3C"/>
    <w:rsid w:val="00413005"/>
    <w:rsid w:val="0041326D"/>
    <w:rsid w:val="004132A5"/>
    <w:rsid w:val="00413CC2"/>
    <w:rsid w:val="00413DE8"/>
    <w:rsid w:val="00413E39"/>
    <w:rsid w:val="00414235"/>
    <w:rsid w:val="0041432A"/>
    <w:rsid w:val="004150E5"/>
    <w:rsid w:val="004151D5"/>
    <w:rsid w:val="00415F5D"/>
    <w:rsid w:val="00416002"/>
    <w:rsid w:val="004166E7"/>
    <w:rsid w:val="00416819"/>
    <w:rsid w:val="00416A9E"/>
    <w:rsid w:val="00416D22"/>
    <w:rsid w:val="004175E3"/>
    <w:rsid w:val="00417B20"/>
    <w:rsid w:val="00417CB6"/>
    <w:rsid w:val="0042021B"/>
    <w:rsid w:val="0042089C"/>
    <w:rsid w:val="004208A6"/>
    <w:rsid w:val="004212B4"/>
    <w:rsid w:val="0042193A"/>
    <w:rsid w:val="004220EC"/>
    <w:rsid w:val="00422647"/>
    <w:rsid w:val="00422F0E"/>
    <w:rsid w:val="00423097"/>
    <w:rsid w:val="00424081"/>
    <w:rsid w:val="00424662"/>
    <w:rsid w:val="00424FD6"/>
    <w:rsid w:val="004250E8"/>
    <w:rsid w:val="004253E1"/>
    <w:rsid w:val="0042588F"/>
    <w:rsid w:val="00425A79"/>
    <w:rsid w:val="00425DCA"/>
    <w:rsid w:val="00425E3A"/>
    <w:rsid w:val="00426344"/>
    <w:rsid w:val="004272E6"/>
    <w:rsid w:val="004279B4"/>
    <w:rsid w:val="00427C44"/>
    <w:rsid w:val="004304B8"/>
    <w:rsid w:val="004310E1"/>
    <w:rsid w:val="004313D4"/>
    <w:rsid w:val="00431735"/>
    <w:rsid w:val="004319DF"/>
    <w:rsid w:val="00431D5C"/>
    <w:rsid w:val="00431D66"/>
    <w:rsid w:val="00431E09"/>
    <w:rsid w:val="0043204E"/>
    <w:rsid w:val="004323F8"/>
    <w:rsid w:val="00432D5B"/>
    <w:rsid w:val="004331DC"/>
    <w:rsid w:val="00433424"/>
    <w:rsid w:val="0043395F"/>
    <w:rsid w:val="004343DF"/>
    <w:rsid w:val="004344FD"/>
    <w:rsid w:val="00434AB2"/>
    <w:rsid w:val="00434DA8"/>
    <w:rsid w:val="00435D5B"/>
    <w:rsid w:val="00435DF5"/>
    <w:rsid w:val="00436135"/>
    <w:rsid w:val="00436DE7"/>
    <w:rsid w:val="00436EEB"/>
    <w:rsid w:val="004370B5"/>
    <w:rsid w:val="00437F4B"/>
    <w:rsid w:val="00441123"/>
    <w:rsid w:val="00441FF9"/>
    <w:rsid w:val="00442EA7"/>
    <w:rsid w:val="0044309D"/>
    <w:rsid w:val="004431AE"/>
    <w:rsid w:val="0044333D"/>
    <w:rsid w:val="00443454"/>
    <w:rsid w:val="00443704"/>
    <w:rsid w:val="00443870"/>
    <w:rsid w:val="00443905"/>
    <w:rsid w:val="00444FB4"/>
    <w:rsid w:val="004452C0"/>
    <w:rsid w:val="00445555"/>
    <w:rsid w:val="0044557C"/>
    <w:rsid w:val="004457DE"/>
    <w:rsid w:val="004459D8"/>
    <w:rsid w:val="00445A32"/>
    <w:rsid w:val="00445B26"/>
    <w:rsid w:val="004461D8"/>
    <w:rsid w:val="00446675"/>
    <w:rsid w:val="004468DD"/>
    <w:rsid w:val="00446BF2"/>
    <w:rsid w:val="00446EAC"/>
    <w:rsid w:val="00447051"/>
    <w:rsid w:val="004474B1"/>
    <w:rsid w:val="00447A4C"/>
    <w:rsid w:val="00447DF4"/>
    <w:rsid w:val="00450744"/>
    <w:rsid w:val="00450CA0"/>
    <w:rsid w:val="00451777"/>
    <w:rsid w:val="00451AD1"/>
    <w:rsid w:val="0045256E"/>
    <w:rsid w:val="004533F0"/>
    <w:rsid w:val="00453ABA"/>
    <w:rsid w:val="00454351"/>
    <w:rsid w:val="00454DCC"/>
    <w:rsid w:val="00454E29"/>
    <w:rsid w:val="00454F03"/>
    <w:rsid w:val="00455353"/>
    <w:rsid w:val="0045574A"/>
    <w:rsid w:val="0045657D"/>
    <w:rsid w:val="00456B4A"/>
    <w:rsid w:val="00457FC2"/>
    <w:rsid w:val="004602B6"/>
    <w:rsid w:val="0046037B"/>
    <w:rsid w:val="00460C76"/>
    <w:rsid w:val="004610F6"/>
    <w:rsid w:val="004612E3"/>
    <w:rsid w:val="00461445"/>
    <w:rsid w:val="004614EF"/>
    <w:rsid w:val="00461632"/>
    <w:rsid w:val="004618D4"/>
    <w:rsid w:val="004619AB"/>
    <w:rsid w:val="00461AF3"/>
    <w:rsid w:val="00461D7B"/>
    <w:rsid w:val="00462379"/>
    <w:rsid w:val="00462529"/>
    <w:rsid w:val="00462F98"/>
    <w:rsid w:val="004634A3"/>
    <w:rsid w:val="00465385"/>
    <w:rsid w:val="004657DC"/>
    <w:rsid w:val="00465941"/>
    <w:rsid w:val="00465AC2"/>
    <w:rsid w:val="00465D21"/>
    <w:rsid w:val="004660C5"/>
    <w:rsid w:val="00466AEE"/>
    <w:rsid w:val="00466F3A"/>
    <w:rsid w:val="00467577"/>
    <w:rsid w:val="00467F83"/>
    <w:rsid w:val="00470BF0"/>
    <w:rsid w:val="00470F3D"/>
    <w:rsid w:val="004710AD"/>
    <w:rsid w:val="004720B2"/>
    <w:rsid w:val="004722A7"/>
    <w:rsid w:val="00472D95"/>
    <w:rsid w:val="00473C5D"/>
    <w:rsid w:val="00473EC9"/>
    <w:rsid w:val="004740FD"/>
    <w:rsid w:val="0047444B"/>
    <w:rsid w:val="004745B8"/>
    <w:rsid w:val="00474756"/>
    <w:rsid w:val="004754E0"/>
    <w:rsid w:val="00475531"/>
    <w:rsid w:val="004759DC"/>
    <w:rsid w:val="00475BA4"/>
    <w:rsid w:val="00476A81"/>
    <w:rsid w:val="00476B48"/>
    <w:rsid w:val="00476F58"/>
    <w:rsid w:val="00476F7A"/>
    <w:rsid w:val="0047771D"/>
    <w:rsid w:val="00477792"/>
    <w:rsid w:val="00477837"/>
    <w:rsid w:val="00477920"/>
    <w:rsid w:val="00480FF2"/>
    <w:rsid w:val="00481068"/>
    <w:rsid w:val="00481ACB"/>
    <w:rsid w:val="004823A3"/>
    <w:rsid w:val="00482493"/>
    <w:rsid w:val="00482B96"/>
    <w:rsid w:val="004831AB"/>
    <w:rsid w:val="00483391"/>
    <w:rsid w:val="00483421"/>
    <w:rsid w:val="00483424"/>
    <w:rsid w:val="0048380F"/>
    <w:rsid w:val="00483BBB"/>
    <w:rsid w:val="00484F9F"/>
    <w:rsid w:val="004853FE"/>
    <w:rsid w:val="00485ABB"/>
    <w:rsid w:val="004862BF"/>
    <w:rsid w:val="00486A80"/>
    <w:rsid w:val="00487262"/>
    <w:rsid w:val="00487D0D"/>
    <w:rsid w:val="0049012E"/>
    <w:rsid w:val="004916E8"/>
    <w:rsid w:val="0049180D"/>
    <w:rsid w:val="0049244B"/>
    <w:rsid w:val="0049254B"/>
    <w:rsid w:val="0049255A"/>
    <w:rsid w:val="00492746"/>
    <w:rsid w:val="0049294C"/>
    <w:rsid w:val="00492C8C"/>
    <w:rsid w:val="00492E06"/>
    <w:rsid w:val="0049426E"/>
    <w:rsid w:val="00494346"/>
    <w:rsid w:val="004945ED"/>
    <w:rsid w:val="00495A4E"/>
    <w:rsid w:val="00495BC8"/>
    <w:rsid w:val="00496144"/>
    <w:rsid w:val="0049672C"/>
    <w:rsid w:val="00496AAE"/>
    <w:rsid w:val="00496BCA"/>
    <w:rsid w:val="0049707A"/>
    <w:rsid w:val="00497360"/>
    <w:rsid w:val="00497525"/>
    <w:rsid w:val="00497BB9"/>
    <w:rsid w:val="00497D07"/>
    <w:rsid w:val="00497EAF"/>
    <w:rsid w:val="004A09A6"/>
    <w:rsid w:val="004A1220"/>
    <w:rsid w:val="004A1275"/>
    <w:rsid w:val="004A129F"/>
    <w:rsid w:val="004A1A46"/>
    <w:rsid w:val="004A2463"/>
    <w:rsid w:val="004A2AB9"/>
    <w:rsid w:val="004A2BAF"/>
    <w:rsid w:val="004A32C6"/>
    <w:rsid w:val="004A35DE"/>
    <w:rsid w:val="004A3823"/>
    <w:rsid w:val="004A3ABD"/>
    <w:rsid w:val="004A3AC4"/>
    <w:rsid w:val="004A4362"/>
    <w:rsid w:val="004A4898"/>
    <w:rsid w:val="004A5051"/>
    <w:rsid w:val="004A5184"/>
    <w:rsid w:val="004A5320"/>
    <w:rsid w:val="004A551B"/>
    <w:rsid w:val="004A574A"/>
    <w:rsid w:val="004A5A90"/>
    <w:rsid w:val="004A5E26"/>
    <w:rsid w:val="004A5ECD"/>
    <w:rsid w:val="004A6264"/>
    <w:rsid w:val="004A63FB"/>
    <w:rsid w:val="004A64DE"/>
    <w:rsid w:val="004A7255"/>
    <w:rsid w:val="004A75FA"/>
    <w:rsid w:val="004A7A9D"/>
    <w:rsid w:val="004A7AEE"/>
    <w:rsid w:val="004A7BF1"/>
    <w:rsid w:val="004B0384"/>
    <w:rsid w:val="004B0639"/>
    <w:rsid w:val="004B0A3D"/>
    <w:rsid w:val="004B0DD5"/>
    <w:rsid w:val="004B1A0C"/>
    <w:rsid w:val="004B1A81"/>
    <w:rsid w:val="004B2165"/>
    <w:rsid w:val="004B238B"/>
    <w:rsid w:val="004B280A"/>
    <w:rsid w:val="004B2A01"/>
    <w:rsid w:val="004B2A32"/>
    <w:rsid w:val="004B2B14"/>
    <w:rsid w:val="004B2C35"/>
    <w:rsid w:val="004B337E"/>
    <w:rsid w:val="004B522F"/>
    <w:rsid w:val="004B6049"/>
    <w:rsid w:val="004B61F6"/>
    <w:rsid w:val="004B6564"/>
    <w:rsid w:val="004B65ED"/>
    <w:rsid w:val="004B6D99"/>
    <w:rsid w:val="004B703A"/>
    <w:rsid w:val="004B7092"/>
    <w:rsid w:val="004B73B0"/>
    <w:rsid w:val="004B7744"/>
    <w:rsid w:val="004C0649"/>
    <w:rsid w:val="004C10AF"/>
    <w:rsid w:val="004C1BB2"/>
    <w:rsid w:val="004C1C26"/>
    <w:rsid w:val="004C1C2B"/>
    <w:rsid w:val="004C1D7A"/>
    <w:rsid w:val="004C2CA3"/>
    <w:rsid w:val="004C2CAC"/>
    <w:rsid w:val="004C2DC7"/>
    <w:rsid w:val="004C3020"/>
    <w:rsid w:val="004C33BD"/>
    <w:rsid w:val="004C370D"/>
    <w:rsid w:val="004C39C6"/>
    <w:rsid w:val="004C3CA4"/>
    <w:rsid w:val="004C42C4"/>
    <w:rsid w:val="004C4D20"/>
    <w:rsid w:val="004C4DDF"/>
    <w:rsid w:val="004C4F18"/>
    <w:rsid w:val="004C5207"/>
    <w:rsid w:val="004C52B2"/>
    <w:rsid w:val="004C58A4"/>
    <w:rsid w:val="004C616C"/>
    <w:rsid w:val="004C63A0"/>
    <w:rsid w:val="004C6808"/>
    <w:rsid w:val="004C6D03"/>
    <w:rsid w:val="004C6DC7"/>
    <w:rsid w:val="004C73BE"/>
    <w:rsid w:val="004C7976"/>
    <w:rsid w:val="004C7AF4"/>
    <w:rsid w:val="004C7F50"/>
    <w:rsid w:val="004D0A80"/>
    <w:rsid w:val="004D0E94"/>
    <w:rsid w:val="004D1053"/>
    <w:rsid w:val="004D10B5"/>
    <w:rsid w:val="004D1410"/>
    <w:rsid w:val="004D165C"/>
    <w:rsid w:val="004D21CD"/>
    <w:rsid w:val="004D2470"/>
    <w:rsid w:val="004D259D"/>
    <w:rsid w:val="004D26CA"/>
    <w:rsid w:val="004D282D"/>
    <w:rsid w:val="004D29D1"/>
    <w:rsid w:val="004D3402"/>
    <w:rsid w:val="004D412D"/>
    <w:rsid w:val="004D44A7"/>
    <w:rsid w:val="004D453C"/>
    <w:rsid w:val="004D4AD7"/>
    <w:rsid w:val="004D4F04"/>
    <w:rsid w:val="004D6C29"/>
    <w:rsid w:val="004D6E03"/>
    <w:rsid w:val="004D710D"/>
    <w:rsid w:val="004D752D"/>
    <w:rsid w:val="004D778C"/>
    <w:rsid w:val="004D7AF0"/>
    <w:rsid w:val="004D7F12"/>
    <w:rsid w:val="004E01D9"/>
    <w:rsid w:val="004E103A"/>
    <w:rsid w:val="004E1A8F"/>
    <w:rsid w:val="004E2161"/>
    <w:rsid w:val="004E26C8"/>
    <w:rsid w:val="004E27F1"/>
    <w:rsid w:val="004E2A57"/>
    <w:rsid w:val="004E35CE"/>
    <w:rsid w:val="004E3749"/>
    <w:rsid w:val="004E3C56"/>
    <w:rsid w:val="004E3F3C"/>
    <w:rsid w:val="004E4388"/>
    <w:rsid w:val="004E4698"/>
    <w:rsid w:val="004E478E"/>
    <w:rsid w:val="004E4B46"/>
    <w:rsid w:val="004E5CD9"/>
    <w:rsid w:val="004E5D04"/>
    <w:rsid w:val="004E5E31"/>
    <w:rsid w:val="004E64AD"/>
    <w:rsid w:val="004E64D2"/>
    <w:rsid w:val="004E79B0"/>
    <w:rsid w:val="004E7A38"/>
    <w:rsid w:val="004E7AE2"/>
    <w:rsid w:val="004E7C28"/>
    <w:rsid w:val="004F030C"/>
    <w:rsid w:val="004F038F"/>
    <w:rsid w:val="004F05FE"/>
    <w:rsid w:val="004F1132"/>
    <w:rsid w:val="004F16B3"/>
    <w:rsid w:val="004F1B66"/>
    <w:rsid w:val="004F315C"/>
    <w:rsid w:val="004F31B7"/>
    <w:rsid w:val="004F3937"/>
    <w:rsid w:val="004F3978"/>
    <w:rsid w:val="004F4140"/>
    <w:rsid w:val="004F44CF"/>
    <w:rsid w:val="004F4A3A"/>
    <w:rsid w:val="004F4AAD"/>
    <w:rsid w:val="004F4C37"/>
    <w:rsid w:val="004F530C"/>
    <w:rsid w:val="004F5A25"/>
    <w:rsid w:val="004F5A7C"/>
    <w:rsid w:val="004F5D22"/>
    <w:rsid w:val="004F60EC"/>
    <w:rsid w:val="004F6281"/>
    <w:rsid w:val="004F6B89"/>
    <w:rsid w:val="004F7709"/>
    <w:rsid w:val="004F7CB1"/>
    <w:rsid w:val="005000E0"/>
    <w:rsid w:val="005006A5"/>
    <w:rsid w:val="00500E25"/>
    <w:rsid w:val="005013A0"/>
    <w:rsid w:val="00501725"/>
    <w:rsid w:val="00502476"/>
    <w:rsid w:val="0050270A"/>
    <w:rsid w:val="00502BA0"/>
    <w:rsid w:val="005034B1"/>
    <w:rsid w:val="005038B7"/>
    <w:rsid w:val="00503D25"/>
    <w:rsid w:val="00504474"/>
    <w:rsid w:val="00505707"/>
    <w:rsid w:val="00505723"/>
    <w:rsid w:val="0050583C"/>
    <w:rsid w:val="00505B42"/>
    <w:rsid w:val="00506506"/>
    <w:rsid w:val="00506C6F"/>
    <w:rsid w:val="00506D0A"/>
    <w:rsid w:val="00506F19"/>
    <w:rsid w:val="0050741A"/>
    <w:rsid w:val="005078F6"/>
    <w:rsid w:val="0050799D"/>
    <w:rsid w:val="00507E6D"/>
    <w:rsid w:val="005107A5"/>
    <w:rsid w:val="00510BFB"/>
    <w:rsid w:val="005117FD"/>
    <w:rsid w:val="005118B7"/>
    <w:rsid w:val="00511C7C"/>
    <w:rsid w:val="00511E2D"/>
    <w:rsid w:val="0051227C"/>
    <w:rsid w:val="0051292A"/>
    <w:rsid w:val="005129DA"/>
    <w:rsid w:val="00512B42"/>
    <w:rsid w:val="00512D19"/>
    <w:rsid w:val="005138DF"/>
    <w:rsid w:val="00513ABB"/>
    <w:rsid w:val="00513B88"/>
    <w:rsid w:val="00513B99"/>
    <w:rsid w:val="00513DBE"/>
    <w:rsid w:val="00513F98"/>
    <w:rsid w:val="00514839"/>
    <w:rsid w:val="005153A9"/>
    <w:rsid w:val="005153DB"/>
    <w:rsid w:val="005163F6"/>
    <w:rsid w:val="0051692D"/>
    <w:rsid w:val="00516D64"/>
    <w:rsid w:val="00517898"/>
    <w:rsid w:val="00517913"/>
    <w:rsid w:val="00520672"/>
    <w:rsid w:val="00520D04"/>
    <w:rsid w:val="005212FD"/>
    <w:rsid w:val="005224F7"/>
    <w:rsid w:val="00522C8B"/>
    <w:rsid w:val="0052383D"/>
    <w:rsid w:val="00523A9A"/>
    <w:rsid w:val="005248FB"/>
    <w:rsid w:val="00524BAC"/>
    <w:rsid w:val="00524D1B"/>
    <w:rsid w:val="00524F67"/>
    <w:rsid w:val="005255DE"/>
    <w:rsid w:val="00525637"/>
    <w:rsid w:val="0052605C"/>
    <w:rsid w:val="0052665D"/>
    <w:rsid w:val="00527068"/>
    <w:rsid w:val="0052726B"/>
    <w:rsid w:val="005275AD"/>
    <w:rsid w:val="00527A80"/>
    <w:rsid w:val="00527CCB"/>
    <w:rsid w:val="005300E5"/>
    <w:rsid w:val="00530140"/>
    <w:rsid w:val="00530711"/>
    <w:rsid w:val="00530B38"/>
    <w:rsid w:val="00531340"/>
    <w:rsid w:val="005324E8"/>
    <w:rsid w:val="00532A15"/>
    <w:rsid w:val="00532AEB"/>
    <w:rsid w:val="005334DB"/>
    <w:rsid w:val="0053472A"/>
    <w:rsid w:val="00535859"/>
    <w:rsid w:val="00535FBE"/>
    <w:rsid w:val="0053603E"/>
    <w:rsid w:val="00536918"/>
    <w:rsid w:val="00536ED2"/>
    <w:rsid w:val="005373CF"/>
    <w:rsid w:val="0054078F"/>
    <w:rsid w:val="00540C8D"/>
    <w:rsid w:val="00541344"/>
    <w:rsid w:val="0054134B"/>
    <w:rsid w:val="00541907"/>
    <w:rsid w:val="00541ACE"/>
    <w:rsid w:val="00541D10"/>
    <w:rsid w:val="005425B6"/>
    <w:rsid w:val="005426A4"/>
    <w:rsid w:val="005426E8"/>
    <w:rsid w:val="0054286B"/>
    <w:rsid w:val="0054372E"/>
    <w:rsid w:val="0054380C"/>
    <w:rsid w:val="00543815"/>
    <w:rsid w:val="0054389D"/>
    <w:rsid w:val="00543C5F"/>
    <w:rsid w:val="00544065"/>
    <w:rsid w:val="005440B0"/>
    <w:rsid w:val="00544BEE"/>
    <w:rsid w:val="00545767"/>
    <w:rsid w:val="00545AFF"/>
    <w:rsid w:val="0054625D"/>
    <w:rsid w:val="005465E9"/>
    <w:rsid w:val="00547D1C"/>
    <w:rsid w:val="00547DD7"/>
    <w:rsid w:val="0055001C"/>
    <w:rsid w:val="00550367"/>
    <w:rsid w:val="0055048F"/>
    <w:rsid w:val="0055052F"/>
    <w:rsid w:val="005505FC"/>
    <w:rsid w:val="005507FF"/>
    <w:rsid w:val="00550B6C"/>
    <w:rsid w:val="00551958"/>
    <w:rsid w:val="00551E7A"/>
    <w:rsid w:val="00552BE1"/>
    <w:rsid w:val="00552CB9"/>
    <w:rsid w:val="00553099"/>
    <w:rsid w:val="00553A04"/>
    <w:rsid w:val="005543A2"/>
    <w:rsid w:val="005546C3"/>
    <w:rsid w:val="005547D9"/>
    <w:rsid w:val="00554E35"/>
    <w:rsid w:val="00554E88"/>
    <w:rsid w:val="0055507F"/>
    <w:rsid w:val="0055572D"/>
    <w:rsid w:val="00556476"/>
    <w:rsid w:val="005568AC"/>
    <w:rsid w:val="00560706"/>
    <w:rsid w:val="00560D58"/>
    <w:rsid w:val="005615A1"/>
    <w:rsid w:val="005621D8"/>
    <w:rsid w:val="005623B7"/>
    <w:rsid w:val="00562EEB"/>
    <w:rsid w:val="0056314B"/>
    <w:rsid w:val="005635C0"/>
    <w:rsid w:val="0056491B"/>
    <w:rsid w:val="00564D92"/>
    <w:rsid w:val="00564F03"/>
    <w:rsid w:val="00565159"/>
    <w:rsid w:val="005651DD"/>
    <w:rsid w:val="0056551B"/>
    <w:rsid w:val="00565BC8"/>
    <w:rsid w:val="00565EE8"/>
    <w:rsid w:val="00566523"/>
    <w:rsid w:val="00566ADC"/>
    <w:rsid w:val="00566AE4"/>
    <w:rsid w:val="0056752D"/>
    <w:rsid w:val="005701CB"/>
    <w:rsid w:val="0057124C"/>
    <w:rsid w:val="0057129F"/>
    <w:rsid w:val="005714F4"/>
    <w:rsid w:val="00571893"/>
    <w:rsid w:val="005718BA"/>
    <w:rsid w:val="0057199B"/>
    <w:rsid w:val="00572811"/>
    <w:rsid w:val="00572858"/>
    <w:rsid w:val="00572D58"/>
    <w:rsid w:val="00572D6A"/>
    <w:rsid w:val="0057322F"/>
    <w:rsid w:val="00573871"/>
    <w:rsid w:val="005738C8"/>
    <w:rsid w:val="0057446A"/>
    <w:rsid w:val="00574C4A"/>
    <w:rsid w:val="00574CCD"/>
    <w:rsid w:val="0057509B"/>
    <w:rsid w:val="0057538E"/>
    <w:rsid w:val="00575582"/>
    <w:rsid w:val="0057568D"/>
    <w:rsid w:val="00575C72"/>
    <w:rsid w:val="0057619F"/>
    <w:rsid w:val="00576388"/>
    <w:rsid w:val="005765FE"/>
    <w:rsid w:val="0057666A"/>
    <w:rsid w:val="005766F3"/>
    <w:rsid w:val="00576700"/>
    <w:rsid w:val="005768FA"/>
    <w:rsid w:val="0057733E"/>
    <w:rsid w:val="005802B2"/>
    <w:rsid w:val="005803DB"/>
    <w:rsid w:val="005804D4"/>
    <w:rsid w:val="00580DA0"/>
    <w:rsid w:val="005817E7"/>
    <w:rsid w:val="00582690"/>
    <w:rsid w:val="00582BF7"/>
    <w:rsid w:val="005832F9"/>
    <w:rsid w:val="0058384D"/>
    <w:rsid w:val="00583859"/>
    <w:rsid w:val="005844D9"/>
    <w:rsid w:val="00584B6B"/>
    <w:rsid w:val="00584C38"/>
    <w:rsid w:val="00584DC9"/>
    <w:rsid w:val="00584FB7"/>
    <w:rsid w:val="00585675"/>
    <w:rsid w:val="005856B9"/>
    <w:rsid w:val="005858FB"/>
    <w:rsid w:val="00586740"/>
    <w:rsid w:val="00587626"/>
    <w:rsid w:val="00587A61"/>
    <w:rsid w:val="00587AA9"/>
    <w:rsid w:val="00587E99"/>
    <w:rsid w:val="005909E6"/>
    <w:rsid w:val="00590BF7"/>
    <w:rsid w:val="00590CD2"/>
    <w:rsid w:val="00591866"/>
    <w:rsid w:val="00591996"/>
    <w:rsid w:val="00591C3C"/>
    <w:rsid w:val="00591D14"/>
    <w:rsid w:val="00592165"/>
    <w:rsid w:val="0059290C"/>
    <w:rsid w:val="00592FAB"/>
    <w:rsid w:val="00593195"/>
    <w:rsid w:val="00593A77"/>
    <w:rsid w:val="00593ABA"/>
    <w:rsid w:val="00593B4F"/>
    <w:rsid w:val="00593D1F"/>
    <w:rsid w:val="00594060"/>
    <w:rsid w:val="00594B21"/>
    <w:rsid w:val="00594D53"/>
    <w:rsid w:val="00595EE6"/>
    <w:rsid w:val="00596A67"/>
    <w:rsid w:val="005976BE"/>
    <w:rsid w:val="00597BE0"/>
    <w:rsid w:val="005A0143"/>
    <w:rsid w:val="005A02B1"/>
    <w:rsid w:val="005A0AC2"/>
    <w:rsid w:val="005A1755"/>
    <w:rsid w:val="005A26D3"/>
    <w:rsid w:val="005A285E"/>
    <w:rsid w:val="005A2F51"/>
    <w:rsid w:val="005A355D"/>
    <w:rsid w:val="005A3859"/>
    <w:rsid w:val="005A389B"/>
    <w:rsid w:val="005A3E65"/>
    <w:rsid w:val="005A474E"/>
    <w:rsid w:val="005A498E"/>
    <w:rsid w:val="005A5193"/>
    <w:rsid w:val="005A556D"/>
    <w:rsid w:val="005A5A05"/>
    <w:rsid w:val="005A5FF8"/>
    <w:rsid w:val="005A625F"/>
    <w:rsid w:val="005A646B"/>
    <w:rsid w:val="005A7292"/>
    <w:rsid w:val="005A7D3B"/>
    <w:rsid w:val="005B01E4"/>
    <w:rsid w:val="005B0554"/>
    <w:rsid w:val="005B1118"/>
    <w:rsid w:val="005B12AA"/>
    <w:rsid w:val="005B142D"/>
    <w:rsid w:val="005B15F4"/>
    <w:rsid w:val="005B1C46"/>
    <w:rsid w:val="005B220C"/>
    <w:rsid w:val="005B29DC"/>
    <w:rsid w:val="005B30E8"/>
    <w:rsid w:val="005B3984"/>
    <w:rsid w:val="005B3A45"/>
    <w:rsid w:val="005B3D96"/>
    <w:rsid w:val="005B3DE5"/>
    <w:rsid w:val="005B403B"/>
    <w:rsid w:val="005B44D2"/>
    <w:rsid w:val="005B4925"/>
    <w:rsid w:val="005B5A08"/>
    <w:rsid w:val="005B5C99"/>
    <w:rsid w:val="005B6698"/>
    <w:rsid w:val="005B6B05"/>
    <w:rsid w:val="005B711D"/>
    <w:rsid w:val="005B7471"/>
    <w:rsid w:val="005B76E7"/>
    <w:rsid w:val="005B77C0"/>
    <w:rsid w:val="005B78AA"/>
    <w:rsid w:val="005C023A"/>
    <w:rsid w:val="005C02E6"/>
    <w:rsid w:val="005C0FA4"/>
    <w:rsid w:val="005C10DB"/>
    <w:rsid w:val="005C15FF"/>
    <w:rsid w:val="005C2401"/>
    <w:rsid w:val="005C2A89"/>
    <w:rsid w:val="005C3184"/>
    <w:rsid w:val="005C34C5"/>
    <w:rsid w:val="005C4059"/>
    <w:rsid w:val="005C4702"/>
    <w:rsid w:val="005C5238"/>
    <w:rsid w:val="005C52A0"/>
    <w:rsid w:val="005C5580"/>
    <w:rsid w:val="005C6382"/>
    <w:rsid w:val="005C6397"/>
    <w:rsid w:val="005C6B54"/>
    <w:rsid w:val="005C75AC"/>
    <w:rsid w:val="005C7674"/>
    <w:rsid w:val="005C7CDE"/>
    <w:rsid w:val="005D0B8E"/>
    <w:rsid w:val="005D123D"/>
    <w:rsid w:val="005D1852"/>
    <w:rsid w:val="005D232D"/>
    <w:rsid w:val="005D30A0"/>
    <w:rsid w:val="005D33FD"/>
    <w:rsid w:val="005D350C"/>
    <w:rsid w:val="005D4173"/>
    <w:rsid w:val="005D45F1"/>
    <w:rsid w:val="005D4D03"/>
    <w:rsid w:val="005D5031"/>
    <w:rsid w:val="005D57E1"/>
    <w:rsid w:val="005D5A8D"/>
    <w:rsid w:val="005D5B1F"/>
    <w:rsid w:val="005D7B12"/>
    <w:rsid w:val="005D7BE7"/>
    <w:rsid w:val="005D7C25"/>
    <w:rsid w:val="005E00DF"/>
    <w:rsid w:val="005E012B"/>
    <w:rsid w:val="005E04A0"/>
    <w:rsid w:val="005E1451"/>
    <w:rsid w:val="005E1D11"/>
    <w:rsid w:val="005E3020"/>
    <w:rsid w:val="005E32F2"/>
    <w:rsid w:val="005E3537"/>
    <w:rsid w:val="005E3ACB"/>
    <w:rsid w:val="005E4530"/>
    <w:rsid w:val="005E4570"/>
    <w:rsid w:val="005E45EF"/>
    <w:rsid w:val="005E49E5"/>
    <w:rsid w:val="005E4B41"/>
    <w:rsid w:val="005E4FA8"/>
    <w:rsid w:val="005E5125"/>
    <w:rsid w:val="005E53E6"/>
    <w:rsid w:val="005E53EF"/>
    <w:rsid w:val="005E5749"/>
    <w:rsid w:val="005E59FA"/>
    <w:rsid w:val="005E5D82"/>
    <w:rsid w:val="005E5FFD"/>
    <w:rsid w:val="005E608F"/>
    <w:rsid w:val="005E657F"/>
    <w:rsid w:val="005E667B"/>
    <w:rsid w:val="005E721A"/>
    <w:rsid w:val="005E7864"/>
    <w:rsid w:val="005E7C3D"/>
    <w:rsid w:val="005F015F"/>
    <w:rsid w:val="005F0387"/>
    <w:rsid w:val="005F1077"/>
    <w:rsid w:val="005F136D"/>
    <w:rsid w:val="005F1A7D"/>
    <w:rsid w:val="005F1FDF"/>
    <w:rsid w:val="005F22CD"/>
    <w:rsid w:val="005F2CDD"/>
    <w:rsid w:val="005F4460"/>
    <w:rsid w:val="005F4BE1"/>
    <w:rsid w:val="005F50EC"/>
    <w:rsid w:val="005F52CC"/>
    <w:rsid w:val="005F55F0"/>
    <w:rsid w:val="005F5E7D"/>
    <w:rsid w:val="005F645E"/>
    <w:rsid w:val="005F7B54"/>
    <w:rsid w:val="005F7FE7"/>
    <w:rsid w:val="00600A41"/>
    <w:rsid w:val="00601CEC"/>
    <w:rsid w:val="006020BC"/>
    <w:rsid w:val="00602105"/>
    <w:rsid w:val="00602322"/>
    <w:rsid w:val="00602938"/>
    <w:rsid w:val="00602B6E"/>
    <w:rsid w:val="00603941"/>
    <w:rsid w:val="00603B9F"/>
    <w:rsid w:val="00603CDF"/>
    <w:rsid w:val="00603FCC"/>
    <w:rsid w:val="00605C83"/>
    <w:rsid w:val="00605D30"/>
    <w:rsid w:val="00605D74"/>
    <w:rsid w:val="0060648E"/>
    <w:rsid w:val="0060663A"/>
    <w:rsid w:val="00606AD6"/>
    <w:rsid w:val="00606D06"/>
    <w:rsid w:val="006071C0"/>
    <w:rsid w:val="00607BBC"/>
    <w:rsid w:val="00607CCF"/>
    <w:rsid w:val="0061146F"/>
    <w:rsid w:val="0061147A"/>
    <w:rsid w:val="00611F66"/>
    <w:rsid w:val="006122BA"/>
    <w:rsid w:val="00612551"/>
    <w:rsid w:val="00612596"/>
    <w:rsid w:val="0061267E"/>
    <w:rsid w:val="0061272C"/>
    <w:rsid w:val="0061292D"/>
    <w:rsid w:val="00612EAD"/>
    <w:rsid w:val="00613388"/>
    <w:rsid w:val="0061339A"/>
    <w:rsid w:val="00613A31"/>
    <w:rsid w:val="00614080"/>
    <w:rsid w:val="0061434D"/>
    <w:rsid w:val="00614794"/>
    <w:rsid w:val="006147A1"/>
    <w:rsid w:val="00614B12"/>
    <w:rsid w:val="00614B6C"/>
    <w:rsid w:val="00615E3C"/>
    <w:rsid w:val="00616218"/>
    <w:rsid w:val="0061662E"/>
    <w:rsid w:val="006168C4"/>
    <w:rsid w:val="00617943"/>
    <w:rsid w:val="00617E8B"/>
    <w:rsid w:val="006204F1"/>
    <w:rsid w:val="006207A6"/>
    <w:rsid w:val="00620837"/>
    <w:rsid w:val="00620BFF"/>
    <w:rsid w:val="0062110D"/>
    <w:rsid w:val="00621301"/>
    <w:rsid w:val="00623295"/>
    <w:rsid w:val="00623407"/>
    <w:rsid w:val="00623B04"/>
    <w:rsid w:val="00623DF2"/>
    <w:rsid w:val="0062409B"/>
    <w:rsid w:val="00624406"/>
    <w:rsid w:val="00625667"/>
    <w:rsid w:val="006256FE"/>
    <w:rsid w:val="006265FE"/>
    <w:rsid w:val="006266A0"/>
    <w:rsid w:val="00626770"/>
    <w:rsid w:val="006269A9"/>
    <w:rsid w:val="00630301"/>
    <w:rsid w:val="00630BE7"/>
    <w:rsid w:val="00631173"/>
    <w:rsid w:val="0063143B"/>
    <w:rsid w:val="006314AF"/>
    <w:rsid w:val="00631CE3"/>
    <w:rsid w:val="00632411"/>
    <w:rsid w:val="00632672"/>
    <w:rsid w:val="006326CB"/>
    <w:rsid w:val="0063286B"/>
    <w:rsid w:val="00632DE9"/>
    <w:rsid w:val="00632F78"/>
    <w:rsid w:val="006331DC"/>
    <w:rsid w:val="00633D74"/>
    <w:rsid w:val="0063471B"/>
    <w:rsid w:val="006348D9"/>
    <w:rsid w:val="006352F5"/>
    <w:rsid w:val="00635795"/>
    <w:rsid w:val="00635DCF"/>
    <w:rsid w:val="00635FA8"/>
    <w:rsid w:val="0063659F"/>
    <w:rsid w:val="006366AF"/>
    <w:rsid w:val="00636A2E"/>
    <w:rsid w:val="00636A61"/>
    <w:rsid w:val="00636E95"/>
    <w:rsid w:val="006377BD"/>
    <w:rsid w:val="0064029F"/>
    <w:rsid w:val="00640E8A"/>
    <w:rsid w:val="006410A1"/>
    <w:rsid w:val="006414A5"/>
    <w:rsid w:val="006421F2"/>
    <w:rsid w:val="00642CC5"/>
    <w:rsid w:val="00643445"/>
    <w:rsid w:val="006435BD"/>
    <w:rsid w:val="0064457A"/>
    <w:rsid w:val="006448EF"/>
    <w:rsid w:val="00644B15"/>
    <w:rsid w:val="00644C7A"/>
    <w:rsid w:val="00645324"/>
    <w:rsid w:val="00645613"/>
    <w:rsid w:val="006458CF"/>
    <w:rsid w:val="0064590C"/>
    <w:rsid w:val="00645F5C"/>
    <w:rsid w:val="0064623F"/>
    <w:rsid w:val="00646600"/>
    <w:rsid w:val="006469F4"/>
    <w:rsid w:val="00646A2E"/>
    <w:rsid w:val="006475E8"/>
    <w:rsid w:val="00647BB3"/>
    <w:rsid w:val="00647D63"/>
    <w:rsid w:val="006500CA"/>
    <w:rsid w:val="00650243"/>
    <w:rsid w:val="006515E0"/>
    <w:rsid w:val="00651678"/>
    <w:rsid w:val="006516D9"/>
    <w:rsid w:val="00651778"/>
    <w:rsid w:val="00651B2E"/>
    <w:rsid w:val="00651C88"/>
    <w:rsid w:val="0065281F"/>
    <w:rsid w:val="00652A7E"/>
    <w:rsid w:val="00653027"/>
    <w:rsid w:val="00653C85"/>
    <w:rsid w:val="00654E84"/>
    <w:rsid w:val="0065538A"/>
    <w:rsid w:val="00655CFB"/>
    <w:rsid w:val="006565EC"/>
    <w:rsid w:val="006568C7"/>
    <w:rsid w:val="006573CF"/>
    <w:rsid w:val="00657E15"/>
    <w:rsid w:val="0066031F"/>
    <w:rsid w:val="006604CF"/>
    <w:rsid w:val="00660746"/>
    <w:rsid w:val="00661813"/>
    <w:rsid w:val="00662AF9"/>
    <w:rsid w:val="006634DC"/>
    <w:rsid w:val="006634E2"/>
    <w:rsid w:val="006635C7"/>
    <w:rsid w:val="00664C18"/>
    <w:rsid w:val="006650EF"/>
    <w:rsid w:val="006651B4"/>
    <w:rsid w:val="006657BA"/>
    <w:rsid w:val="00665C38"/>
    <w:rsid w:val="00665EBE"/>
    <w:rsid w:val="00666612"/>
    <w:rsid w:val="00666D0C"/>
    <w:rsid w:val="00667276"/>
    <w:rsid w:val="006676B3"/>
    <w:rsid w:val="006676CD"/>
    <w:rsid w:val="006702F4"/>
    <w:rsid w:val="00670BE7"/>
    <w:rsid w:val="00672A75"/>
    <w:rsid w:val="00672D6B"/>
    <w:rsid w:val="00672F50"/>
    <w:rsid w:val="00673988"/>
    <w:rsid w:val="00673EDD"/>
    <w:rsid w:val="0067478B"/>
    <w:rsid w:val="00674B34"/>
    <w:rsid w:val="00674C44"/>
    <w:rsid w:val="00674FB6"/>
    <w:rsid w:val="0067598A"/>
    <w:rsid w:val="00675D71"/>
    <w:rsid w:val="00675FFE"/>
    <w:rsid w:val="00676151"/>
    <w:rsid w:val="0067671F"/>
    <w:rsid w:val="00677731"/>
    <w:rsid w:val="0068175F"/>
    <w:rsid w:val="00681A5C"/>
    <w:rsid w:val="00681D40"/>
    <w:rsid w:val="00681E63"/>
    <w:rsid w:val="0068253E"/>
    <w:rsid w:val="00683463"/>
    <w:rsid w:val="00683523"/>
    <w:rsid w:val="00683DA2"/>
    <w:rsid w:val="0068423A"/>
    <w:rsid w:val="00684511"/>
    <w:rsid w:val="006845EC"/>
    <w:rsid w:val="00684ACA"/>
    <w:rsid w:val="00685094"/>
    <w:rsid w:val="0068550C"/>
    <w:rsid w:val="006864F6"/>
    <w:rsid w:val="00686895"/>
    <w:rsid w:val="00686F38"/>
    <w:rsid w:val="00687174"/>
    <w:rsid w:val="00687314"/>
    <w:rsid w:val="0068779F"/>
    <w:rsid w:val="00687958"/>
    <w:rsid w:val="00687BF0"/>
    <w:rsid w:val="00690168"/>
    <w:rsid w:val="00690782"/>
    <w:rsid w:val="00690D6F"/>
    <w:rsid w:val="00690F40"/>
    <w:rsid w:val="00691484"/>
    <w:rsid w:val="00691F66"/>
    <w:rsid w:val="006929DD"/>
    <w:rsid w:val="00693C39"/>
    <w:rsid w:val="00694301"/>
    <w:rsid w:val="00694A0D"/>
    <w:rsid w:val="00694E6C"/>
    <w:rsid w:val="00695092"/>
    <w:rsid w:val="00695267"/>
    <w:rsid w:val="006955D1"/>
    <w:rsid w:val="0069590C"/>
    <w:rsid w:val="00695A05"/>
    <w:rsid w:val="00695BD7"/>
    <w:rsid w:val="00695C80"/>
    <w:rsid w:val="00696052"/>
    <w:rsid w:val="0069666B"/>
    <w:rsid w:val="00696D0C"/>
    <w:rsid w:val="006973FD"/>
    <w:rsid w:val="006979BF"/>
    <w:rsid w:val="00697E97"/>
    <w:rsid w:val="006A01F2"/>
    <w:rsid w:val="006A0CE8"/>
    <w:rsid w:val="006A177C"/>
    <w:rsid w:val="006A1A69"/>
    <w:rsid w:val="006A1DED"/>
    <w:rsid w:val="006A243B"/>
    <w:rsid w:val="006A2BC4"/>
    <w:rsid w:val="006A2D8B"/>
    <w:rsid w:val="006A32F5"/>
    <w:rsid w:val="006A3B0D"/>
    <w:rsid w:val="006A40CB"/>
    <w:rsid w:val="006A413F"/>
    <w:rsid w:val="006A47AC"/>
    <w:rsid w:val="006A607E"/>
    <w:rsid w:val="006A680B"/>
    <w:rsid w:val="006A68D1"/>
    <w:rsid w:val="006A6C11"/>
    <w:rsid w:val="006A6CF7"/>
    <w:rsid w:val="006A6EB6"/>
    <w:rsid w:val="006A6F65"/>
    <w:rsid w:val="006A74B7"/>
    <w:rsid w:val="006A761B"/>
    <w:rsid w:val="006A7680"/>
    <w:rsid w:val="006A7A4E"/>
    <w:rsid w:val="006B05AC"/>
    <w:rsid w:val="006B0974"/>
    <w:rsid w:val="006B0B08"/>
    <w:rsid w:val="006B0B15"/>
    <w:rsid w:val="006B107B"/>
    <w:rsid w:val="006B11FD"/>
    <w:rsid w:val="006B23C3"/>
    <w:rsid w:val="006B2D71"/>
    <w:rsid w:val="006B376B"/>
    <w:rsid w:val="006B3F8A"/>
    <w:rsid w:val="006B420D"/>
    <w:rsid w:val="006B5308"/>
    <w:rsid w:val="006B5847"/>
    <w:rsid w:val="006B5FDE"/>
    <w:rsid w:val="006B60BD"/>
    <w:rsid w:val="006B617A"/>
    <w:rsid w:val="006B626F"/>
    <w:rsid w:val="006B651A"/>
    <w:rsid w:val="006B6567"/>
    <w:rsid w:val="006B6BDC"/>
    <w:rsid w:val="006B6CA9"/>
    <w:rsid w:val="006B6E0A"/>
    <w:rsid w:val="006B7452"/>
    <w:rsid w:val="006C0803"/>
    <w:rsid w:val="006C15BB"/>
    <w:rsid w:val="006C19FA"/>
    <w:rsid w:val="006C1D27"/>
    <w:rsid w:val="006C2054"/>
    <w:rsid w:val="006C2228"/>
    <w:rsid w:val="006C2392"/>
    <w:rsid w:val="006C297C"/>
    <w:rsid w:val="006C2B98"/>
    <w:rsid w:val="006C2F0B"/>
    <w:rsid w:val="006C35CB"/>
    <w:rsid w:val="006C374E"/>
    <w:rsid w:val="006C3C48"/>
    <w:rsid w:val="006C3E30"/>
    <w:rsid w:val="006C4147"/>
    <w:rsid w:val="006C4B25"/>
    <w:rsid w:val="006C4E3A"/>
    <w:rsid w:val="006C5003"/>
    <w:rsid w:val="006C53D1"/>
    <w:rsid w:val="006C5E08"/>
    <w:rsid w:val="006C6066"/>
    <w:rsid w:val="006C6ADC"/>
    <w:rsid w:val="006C7147"/>
    <w:rsid w:val="006C7B6C"/>
    <w:rsid w:val="006D0154"/>
    <w:rsid w:val="006D0190"/>
    <w:rsid w:val="006D1EA4"/>
    <w:rsid w:val="006D1F49"/>
    <w:rsid w:val="006D2557"/>
    <w:rsid w:val="006D2675"/>
    <w:rsid w:val="006D3002"/>
    <w:rsid w:val="006D3061"/>
    <w:rsid w:val="006D3323"/>
    <w:rsid w:val="006D346D"/>
    <w:rsid w:val="006D347C"/>
    <w:rsid w:val="006D446F"/>
    <w:rsid w:val="006D45E7"/>
    <w:rsid w:val="006D4D55"/>
    <w:rsid w:val="006D4D86"/>
    <w:rsid w:val="006D4D8D"/>
    <w:rsid w:val="006D51BC"/>
    <w:rsid w:val="006D551E"/>
    <w:rsid w:val="006D5C53"/>
    <w:rsid w:val="006D615D"/>
    <w:rsid w:val="006D67DF"/>
    <w:rsid w:val="006D69A3"/>
    <w:rsid w:val="006D6FCC"/>
    <w:rsid w:val="006D7415"/>
    <w:rsid w:val="006D7AE1"/>
    <w:rsid w:val="006D7E98"/>
    <w:rsid w:val="006D7EC5"/>
    <w:rsid w:val="006E0C1E"/>
    <w:rsid w:val="006E1775"/>
    <w:rsid w:val="006E1E66"/>
    <w:rsid w:val="006E1FE3"/>
    <w:rsid w:val="006E2568"/>
    <w:rsid w:val="006E2707"/>
    <w:rsid w:val="006E2893"/>
    <w:rsid w:val="006E2930"/>
    <w:rsid w:val="006E2941"/>
    <w:rsid w:val="006E2A33"/>
    <w:rsid w:val="006E3231"/>
    <w:rsid w:val="006E37E2"/>
    <w:rsid w:val="006E37F1"/>
    <w:rsid w:val="006E3A96"/>
    <w:rsid w:val="006E3CBE"/>
    <w:rsid w:val="006E3D75"/>
    <w:rsid w:val="006E447E"/>
    <w:rsid w:val="006E4C8F"/>
    <w:rsid w:val="006E4F44"/>
    <w:rsid w:val="006E53C0"/>
    <w:rsid w:val="006E59C5"/>
    <w:rsid w:val="006E5BB6"/>
    <w:rsid w:val="006E6291"/>
    <w:rsid w:val="006E7317"/>
    <w:rsid w:val="006E73E4"/>
    <w:rsid w:val="006F014F"/>
    <w:rsid w:val="006F067A"/>
    <w:rsid w:val="006F09B9"/>
    <w:rsid w:val="006F1129"/>
    <w:rsid w:val="006F1D9C"/>
    <w:rsid w:val="006F1DE6"/>
    <w:rsid w:val="006F2B60"/>
    <w:rsid w:val="006F2C7F"/>
    <w:rsid w:val="006F397A"/>
    <w:rsid w:val="006F3B1A"/>
    <w:rsid w:val="006F4028"/>
    <w:rsid w:val="006F415E"/>
    <w:rsid w:val="006F4E82"/>
    <w:rsid w:val="006F55F5"/>
    <w:rsid w:val="006F5824"/>
    <w:rsid w:val="006F65D6"/>
    <w:rsid w:val="006F70FC"/>
    <w:rsid w:val="006F7F5B"/>
    <w:rsid w:val="00700C93"/>
    <w:rsid w:val="00700CB9"/>
    <w:rsid w:val="00701568"/>
    <w:rsid w:val="007016BC"/>
    <w:rsid w:val="0070171F"/>
    <w:rsid w:val="00702A70"/>
    <w:rsid w:val="00703C2B"/>
    <w:rsid w:val="00704C14"/>
    <w:rsid w:val="00704D1A"/>
    <w:rsid w:val="00704D55"/>
    <w:rsid w:val="00705074"/>
    <w:rsid w:val="00705358"/>
    <w:rsid w:val="0070567C"/>
    <w:rsid w:val="00705F74"/>
    <w:rsid w:val="007060DE"/>
    <w:rsid w:val="007066A5"/>
    <w:rsid w:val="007066A8"/>
    <w:rsid w:val="0070682D"/>
    <w:rsid w:val="007071A8"/>
    <w:rsid w:val="00707565"/>
    <w:rsid w:val="00707D45"/>
    <w:rsid w:val="007100CB"/>
    <w:rsid w:val="00710914"/>
    <w:rsid w:val="00710A4B"/>
    <w:rsid w:val="00710CA8"/>
    <w:rsid w:val="00710FBE"/>
    <w:rsid w:val="00711725"/>
    <w:rsid w:val="00711872"/>
    <w:rsid w:val="00711AD2"/>
    <w:rsid w:val="00711D07"/>
    <w:rsid w:val="0071233B"/>
    <w:rsid w:val="007123CE"/>
    <w:rsid w:val="0071240C"/>
    <w:rsid w:val="007126DF"/>
    <w:rsid w:val="0071274B"/>
    <w:rsid w:val="00712CEC"/>
    <w:rsid w:val="0071310A"/>
    <w:rsid w:val="0071324C"/>
    <w:rsid w:val="00713294"/>
    <w:rsid w:val="007137E0"/>
    <w:rsid w:val="0071384D"/>
    <w:rsid w:val="00713C3C"/>
    <w:rsid w:val="00713DD5"/>
    <w:rsid w:val="00713E91"/>
    <w:rsid w:val="0071409B"/>
    <w:rsid w:val="0071494C"/>
    <w:rsid w:val="00714D31"/>
    <w:rsid w:val="007152D2"/>
    <w:rsid w:val="00715F10"/>
    <w:rsid w:val="00716177"/>
    <w:rsid w:val="00717246"/>
    <w:rsid w:val="00717701"/>
    <w:rsid w:val="00717B5D"/>
    <w:rsid w:val="00720226"/>
    <w:rsid w:val="00720304"/>
    <w:rsid w:val="00720639"/>
    <w:rsid w:val="00720764"/>
    <w:rsid w:val="00720C99"/>
    <w:rsid w:val="00721D4D"/>
    <w:rsid w:val="00721E5D"/>
    <w:rsid w:val="00721F1D"/>
    <w:rsid w:val="00722309"/>
    <w:rsid w:val="00722813"/>
    <w:rsid w:val="0072299D"/>
    <w:rsid w:val="0072339D"/>
    <w:rsid w:val="0072341A"/>
    <w:rsid w:val="007234E8"/>
    <w:rsid w:val="00723947"/>
    <w:rsid w:val="00723DC5"/>
    <w:rsid w:val="0072442D"/>
    <w:rsid w:val="00724432"/>
    <w:rsid w:val="007244BE"/>
    <w:rsid w:val="00724A65"/>
    <w:rsid w:val="00725DB0"/>
    <w:rsid w:val="00725FA5"/>
    <w:rsid w:val="0072766B"/>
    <w:rsid w:val="007279D2"/>
    <w:rsid w:val="00727D16"/>
    <w:rsid w:val="00727F45"/>
    <w:rsid w:val="007300BC"/>
    <w:rsid w:val="00730242"/>
    <w:rsid w:val="007302BE"/>
    <w:rsid w:val="00730725"/>
    <w:rsid w:val="0073084F"/>
    <w:rsid w:val="00730D3B"/>
    <w:rsid w:val="00730EEB"/>
    <w:rsid w:val="00731154"/>
    <w:rsid w:val="007315F6"/>
    <w:rsid w:val="00731784"/>
    <w:rsid w:val="00731969"/>
    <w:rsid w:val="00731B4F"/>
    <w:rsid w:val="00731F4C"/>
    <w:rsid w:val="007320E4"/>
    <w:rsid w:val="00732355"/>
    <w:rsid w:val="00732391"/>
    <w:rsid w:val="007325A1"/>
    <w:rsid w:val="007328E9"/>
    <w:rsid w:val="00732909"/>
    <w:rsid w:val="00732ABA"/>
    <w:rsid w:val="00732C1A"/>
    <w:rsid w:val="00732DA0"/>
    <w:rsid w:val="00732E2D"/>
    <w:rsid w:val="00733BFA"/>
    <w:rsid w:val="00733E85"/>
    <w:rsid w:val="00733F8C"/>
    <w:rsid w:val="0073408A"/>
    <w:rsid w:val="00734512"/>
    <w:rsid w:val="007347F7"/>
    <w:rsid w:val="0073484B"/>
    <w:rsid w:val="00734F70"/>
    <w:rsid w:val="00734F83"/>
    <w:rsid w:val="007350E6"/>
    <w:rsid w:val="007351DC"/>
    <w:rsid w:val="007359DF"/>
    <w:rsid w:val="00735D9E"/>
    <w:rsid w:val="00735E0F"/>
    <w:rsid w:val="00735E5B"/>
    <w:rsid w:val="00736290"/>
    <w:rsid w:val="00736E37"/>
    <w:rsid w:val="00737326"/>
    <w:rsid w:val="00737355"/>
    <w:rsid w:val="007373BC"/>
    <w:rsid w:val="0073769C"/>
    <w:rsid w:val="007378D7"/>
    <w:rsid w:val="00737AB0"/>
    <w:rsid w:val="00737C7A"/>
    <w:rsid w:val="00737DC8"/>
    <w:rsid w:val="00737FE5"/>
    <w:rsid w:val="00740209"/>
    <w:rsid w:val="00740495"/>
    <w:rsid w:val="00740CEC"/>
    <w:rsid w:val="00740E91"/>
    <w:rsid w:val="00740FFC"/>
    <w:rsid w:val="00741AEF"/>
    <w:rsid w:val="00741EE4"/>
    <w:rsid w:val="00742EDA"/>
    <w:rsid w:val="00743254"/>
    <w:rsid w:val="0074342C"/>
    <w:rsid w:val="00744AAF"/>
    <w:rsid w:val="00745554"/>
    <w:rsid w:val="00745B1D"/>
    <w:rsid w:val="007466C1"/>
    <w:rsid w:val="00746FD3"/>
    <w:rsid w:val="007470CD"/>
    <w:rsid w:val="007471B7"/>
    <w:rsid w:val="0074729A"/>
    <w:rsid w:val="00747535"/>
    <w:rsid w:val="007478AD"/>
    <w:rsid w:val="00747ECD"/>
    <w:rsid w:val="00750077"/>
    <w:rsid w:val="007501B8"/>
    <w:rsid w:val="007503B4"/>
    <w:rsid w:val="00750895"/>
    <w:rsid w:val="00750F84"/>
    <w:rsid w:val="0075100D"/>
    <w:rsid w:val="00751BCE"/>
    <w:rsid w:val="00752430"/>
    <w:rsid w:val="00753460"/>
    <w:rsid w:val="0075427B"/>
    <w:rsid w:val="00754C42"/>
    <w:rsid w:val="00754F4B"/>
    <w:rsid w:val="00755383"/>
    <w:rsid w:val="0075553B"/>
    <w:rsid w:val="0075569E"/>
    <w:rsid w:val="00755965"/>
    <w:rsid w:val="0075774B"/>
    <w:rsid w:val="00757912"/>
    <w:rsid w:val="00760837"/>
    <w:rsid w:val="00760F26"/>
    <w:rsid w:val="00761589"/>
    <w:rsid w:val="007617BC"/>
    <w:rsid w:val="00761990"/>
    <w:rsid w:val="00761A90"/>
    <w:rsid w:val="00761CAA"/>
    <w:rsid w:val="00762205"/>
    <w:rsid w:val="00762575"/>
    <w:rsid w:val="0076282C"/>
    <w:rsid w:val="00762C66"/>
    <w:rsid w:val="00762DDE"/>
    <w:rsid w:val="0076303B"/>
    <w:rsid w:val="0076351E"/>
    <w:rsid w:val="00763BD9"/>
    <w:rsid w:val="00763F8A"/>
    <w:rsid w:val="00764134"/>
    <w:rsid w:val="007642AE"/>
    <w:rsid w:val="0076472D"/>
    <w:rsid w:val="00764901"/>
    <w:rsid w:val="00764D01"/>
    <w:rsid w:val="007650B4"/>
    <w:rsid w:val="00765847"/>
    <w:rsid w:val="00765D88"/>
    <w:rsid w:val="00766EE9"/>
    <w:rsid w:val="00767841"/>
    <w:rsid w:val="00767B01"/>
    <w:rsid w:val="007701FD"/>
    <w:rsid w:val="007708F0"/>
    <w:rsid w:val="00770942"/>
    <w:rsid w:val="00771244"/>
    <w:rsid w:val="00771D5B"/>
    <w:rsid w:val="00771DCC"/>
    <w:rsid w:val="00771FDD"/>
    <w:rsid w:val="0077278F"/>
    <w:rsid w:val="0077293B"/>
    <w:rsid w:val="00773221"/>
    <w:rsid w:val="007735BC"/>
    <w:rsid w:val="0077361E"/>
    <w:rsid w:val="00773AE0"/>
    <w:rsid w:val="00774B3F"/>
    <w:rsid w:val="00774FBF"/>
    <w:rsid w:val="007753B0"/>
    <w:rsid w:val="007754A6"/>
    <w:rsid w:val="0077596E"/>
    <w:rsid w:val="00775CA1"/>
    <w:rsid w:val="00776476"/>
    <w:rsid w:val="00776D49"/>
    <w:rsid w:val="0077721A"/>
    <w:rsid w:val="00780168"/>
    <w:rsid w:val="007807AC"/>
    <w:rsid w:val="00780C28"/>
    <w:rsid w:val="00781EFE"/>
    <w:rsid w:val="007822B2"/>
    <w:rsid w:val="007825B7"/>
    <w:rsid w:val="007829F4"/>
    <w:rsid w:val="00783119"/>
    <w:rsid w:val="007836D8"/>
    <w:rsid w:val="0078446D"/>
    <w:rsid w:val="00784BD0"/>
    <w:rsid w:val="00785296"/>
    <w:rsid w:val="00785376"/>
    <w:rsid w:val="00785E3F"/>
    <w:rsid w:val="00785E4E"/>
    <w:rsid w:val="0078609A"/>
    <w:rsid w:val="0078648A"/>
    <w:rsid w:val="0078662C"/>
    <w:rsid w:val="007872E7"/>
    <w:rsid w:val="007875E6"/>
    <w:rsid w:val="00787A7D"/>
    <w:rsid w:val="00787F86"/>
    <w:rsid w:val="00790271"/>
    <w:rsid w:val="00790ADA"/>
    <w:rsid w:val="00790BDC"/>
    <w:rsid w:val="0079111E"/>
    <w:rsid w:val="00791578"/>
    <w:rsid w:val="00791B8E"/>
    <w:rsid w:val="00792441"/>
    <w:rsid w:val="00792C57"/>
    <w:rsid w:val="00792D07"/>
    <w:rsid w:val="0079350C"/>
    <w:rsid w:val="00793D6D"/>
    <w:rsid w:val="00793DBC"/>
    <w:rsid w:val="00794238"/>
    <w:rsid w:val="007945A0"/>
    <w:rsid w:val="00794ABD"/>
    <w:rsid w:val="00794E93"/>
    <w:rsid w:val="00795022"/>
    <w:rsid w:val="00795257"/>
    <w:rsid w:val="00795878"/>
    <w:rsid w:val="00796118"/>
    <w:rsid w:val="00796466"/>
    <w:rsid w:val="007968F4"/>
    <w:rsid w:val="00796DD6"/>
    <w:rsid w:val="00796FF7"/>
    <w:rsid w:val="00797023"/>
    <w:rsid w:val="007976A7"/>
    <w:rsid w:val="007976AA"/>
    <w:rsid w:val="00797E80"/>
    <w:rsid w:val="007A0F23"/>
    <w:rsid w:val="007A1144"/>
    <w:rsid w:val="007A270F"/>
    <w:rsid w:val="007A2F35"/>
    <w:rsid w:val="007A350A"/>
    <w:rsid w:val="007A3538"/>
    <w:rsid w:val="007A3D1E"/>
    <w:rsid w:val="007A4117"/>
    <w:rsid w:val="007A443E"/>
    <w:rsid w:val="007A485B"/>
    <w:rsid w:val="007A4922"/>
    <w:rsid w:val="007A4E58"/>
    <w:rsid w:val="007A547B"/>
    <w:rsid w:val="007A5AE2"/>
    <w:rsid w:val="007A5DE4"/>
    <w:rsid w:val="007A63C8"/>
    <w:rsid w:val="007A67E2"/>
    <w:rsid w:val="007A6E4B"/>
    <w:rsid w:val="007A6FAC"/>
    <w:rsid w:val="007A72DA"/>
    <w:rsid w:val="007A7680"/>
    <w:rsid w:val="007A76B8"/>
    <w:rsid w:val="007B0655"/>
    <w:rsid w:val="007B066A"/>
    <w:rsid w:val="007B0F81"/>
    <w:rsid w:val="007B16C6"/>
    <w:rsid w:val="007B1725"/>
    <w:rsid w:val="007B224C"/>
    <w:rsid w:val="007B24D4"/>
    <w:rsid w:val="007B27AC"/>
    <w:rsid w:val="007B2963"/>
    <w:rsid w:val="007B304F"/>
    <w:rsid w:val="007B3091"/>
    <w:rsid w:val="007B30A0"/>
    <w:rsid w:val="007B3239"/>
    <w:rsid w:val="007B3F03"/>
    <w:rsid w:val="007B493F"/>
    <w:rsid w:val="007B4A21"/>
    <w:rsid w:val="007B509C"/>
    <w:rsid w:val="007B578F"/>
    <w:rsid w:val="007B63CA"/>
    <w:rsid w:val="007B6A6A"/>
    <w:rsid w:val="007B6E3E"/>
    <w:rsid w:val="007B747F"/>
    <w:rsid w:val="007C0067"/>
    <w:rsid w:val="007C02C7"/>
    <w:rsid w:val="007C0653"/>
    <w:rsid w:val="007C0858"/>
    <w:rsid w:val="007C096B"/>
    <w:rsid w:val="007C0B8F"/>
    <w:rsid w:val="007C0BF7"/>
    <w:rsid w:val="007C1BC0"/>
    <w:rsid w:val="007C222E"/>
    <w:rsid w:val="007C27E7"/>
    <w:rsid w:val="007C3075"/>
    <w:rsid w:val="007C340C"/>
    <w:rsid w:val="007C3528"/>
    <w:rsid w:val="007C36E5"/>
    <w:rsid w:val="007C4406"/>
    <w:rsid w:val="007C45A9"/>
    <w:rsid w:val="007C5209"/>
    <w:rsid w:val="007C5DD8"/>
    <w:rsid w:val="007C62C8"/>
    <w:rsid w:val="007C681E"/>
    <w:rsid w:val="007C6824"/>
    <w:rsid w:val="007C71E8"/>
    <w:rsid w:val="007C7B42"/>
    <w:rsid w:val="007C7B88"/>
    <w:rsid w:val="007C7D2F"/>
    <w:rsid w:val="007D0143"/>
    <w:rsid w:val="007D02C6"/>
    <w:rsid w:val="007D096B"/>
    <w:rsid w:val="007D09E9"/>
    <w:rsid w:val="007D0AAE"/>
    <w:rsid w:val="007D0D2A"/>
    <w:rsid w:val="007D1727"/>
    <w:rsid w:val="007D22A9"/>
    <w:rsid w:val="007D27DF"/>
    <w:rsid w:val="007D2B9B"/>
    <w:rsid w:val="007D3535"/>
    <w:rsid w:val="007D38EB"/>
    <w:rsid w:val="007D3952"/>
    <w:rsid w:val="007D3E36"/>
    <w:rsid w:val="007D4CA6"/>
    <w:rsid w:val="007D4E06"/>
    <w:rsid w:val="007D5C3B"/>
    <w:rsid w:val="007D60AB"/>
    <w:rsid w:val="007D7F7B"/>
    <w:rsid w:val="007E0053"/>
    <w:rsid w:val="007E029D"/>
    <w:rsid w:val="007E05CA"/>
    <w:rsid w:val="007E0B92"/>
    <w:rsid w:val="007E0DE5"/>
    <w:rsid w:val="007E0EB8"/>
    <w:rsid w:val="007E0EEC"/>
    <w:rsid w:val="007E0FB0"/>
    <w:rsid w:val="007E1109"/>
    <w:rsid w:val="007E138F"/>
    <w:rsid w:val="007E18F5"/>
    <w:rsid w:val="007E1D8D"/>
    <w:rsid w:val="007E286D"/>
    <w:rsid w:val="007E28A2"/>
    <w:rsid w:val="007E2AE6"/>
    <w:rsid w:val="007E316A"/>
    <w:rsid w:val="007E355F"/>
    <w:rsid w:val="007E360C"/>
    <w:rsid w:val="007E380D"/>
    <w:rsid w:val="007E3D69"/>
    <w:rsid w:val="007E4456"/>
    <w:rsid w:val="007E508C"/>
    <w:rsid w:val="007E5273"/>
    <w:rsid w:val="007E6652"/>
    <w:rsid w:val="007E6AF5"/>
    <w:rsid w:val="007E6D7A"/>
    <w:rsid w:val="007E7A38"/>
    <w:rsid w:val="007E7B3F"/>
    <w:rsid w:val="007E7C63"/>
    <w:rsid w:val="007E7DE3"/>
    <w:rsid w:val="007F0287"/>
    <w:rsid w:val="007F0372"/>
    <w:rsid w:val="007F075B"/>
    <w:rsid w:val="007F09F3"/>
    <w:rsid w:val="007F0DE4"/>
    <w:rsid w:val="007F119B"/>
    <w:rsid w:val="007F1942"/>
    <w:rsid w:val="007F1CF6"/>
    <w:rsid w:val="007F1D70"/>
    <w:rsid w:val="007F2239"/>
    <w:rsid w:val="007F27F3"/>
    <w:rsid w:val="007F2A28"/>
    <w:rsid w:val="007F2B89"/>
    <w:rsid w:val="007F2D18"/>
    <w:rsid w:val="007F2D8E"/>
    <w:rsid w:val="007F4573"/>
    <w:rsid w:val="007F4665"/>
    <w:rsid w:val="007F468B"/>
    <w:rsid w:val="007F48F7"/>
    <w:rsid w:val="007F4D33"/>
    <w:rsid w:val="007F5A47"/>
    <w:rsid w:val="007F5B88"/>
    <w:rsid w:val="007F6037"/>
    <w:rsid w:val="007F70F0"/>
    <w:rsid w:val="007F738A"/>
    <w:rsid w:val="007F743C"/>
    <w:rsid w:val="007F7F93"/>
    <w:rsid w:val="0080052F"/>
    <w:rsid w:val="00800C89"/>
    <w:rsid w:val="00801B0C"/>
    <w:rsid w:val="00801DE5"/>
    <w:rsid w:val="008026CD"/>
    <w:rsid w:val="008026F8"/>
    <w:rsid w:val="008035B1"/>
    <w:rsid w:val="0080385B"/>
    <w:rsid w:val="00803C7F"/>
    <w:rsid w:val="00803E9B"/>
    <w:rsid w:val="008042D2"/>
    <w:rsid w:val="00804670"/>
    <w:rsid w:val="008052C2"/>
    <w:rsid w:val="008056E7"/>
    <w:rsid w:val="00805BC1"/>
    <w:rsid w:val="00806359"/>
    <w:rsid w:val="008068B1"/>
    <w:rsid w:val="00806B78"/>
    <w:rsid w:val="00807587"/>
    <w:rsid w:val="008078D6"/>
    <w:rsid w:val="008105C1"/>
    <w:rsid w:val="008106F3"/>
    <w:rsid w:val="0081212C"/>
    <w:rsid w:val="00812176"/>
    <w:rsid w:val="00812FDE"/>
    <w:rsid w:val="00813E08"/>
    <w:rsid w:val="00814859"/>
    <w:rsid w:val="008148B6"/>
    <w:rsid w:val="00814903"/>
    <w:rsid w:val="00814E9C"/>
    <w:rsid w:val="00815286"/>
    <w:rsid w:val="0081567A"/>
    <w:rsid w:val="00815983"/>
    <w:rsid w:val="00815CAE"/>
    <w:rsid w:val="008164AF"/>
    <w:rsid w:val="00817097"/>
    <w:rsid w:val="0081769E"/>
    <w:rsid w:val="00817705"/>
    <w:rsid w:val="008201C0"/>
    <w:rsid w:val="00820848"/>
    <w:rsid w:val="00820950"/>
    <w:rsid w:val="0082158C"/>
    <w:rsid w:val="00822222"/>
    <w:rsid w:val="00822481"/>
    <w:rsid w:val="00822ACC"/>
    <w:rsid w:val="00822E98"/>
    <w:rsid w:val="00823361"/>
    <w:rsid w:val="008233BC"/>
    <w:rsid w:val="00823571"/>
    <w:rsid w:val="00823644"/>
    <w:rsid w:val="00823FB8"/>
    <w:rsid w:val="00824099"/>
    <w:rsid w:val="008244EB"/>
    <w:rsid w:val="00824EA5"/>
    <w:rsid w:val="008258DF"/>
    <w:rsid w:val="00825C2E"/>
    <w:rsid w:val="00825CF5"/>
    <w:rsid w:val="0082641B"/>
    <w:rsid w:val="00826A8D"/>
    <w:rsid w:val="00826C26"/>
    <w:rsid w:val="00826E01"/>
    <w:rsid w:val="0082713B"/>
    <w:rsid w:val="00827A80"/>
    <w:rsid w:val="00827AD9"/>
    <w:rsid w:val="00827D95"/>
    <w:rsid w:val="0083046E"/>
    <w:rsid w:val="00830F91"/>
    <w:rsid w:val="00830FE9"/>
    <w:rsid w:val="0083117E"/>
    <w:rsid w:val="00831B7C"/>
    <w:rsid w:val="0083207B"/>
    <w:rsid w:val="0083219D"/>
    <w:rsid w:val="00832254"/>
    <w:rsid w:val="00833B8A"/>
    <w:rsid w:val="00834001"/>
    <w:rsid w:val="008342DE"/>
    <w:rsid w:val="00834980"/>
    <w:rsid w:val="00834B7C"/>
    <w:rsid w:val="008355AF"/>
    <w:rsid w:val="00835A3C"/>
    <w:rsid w:val="008371CB"/>
    <w:rsid w:val="00837640"/>
    <w:rsid w:val="00837CB5"/>
    <w:rsid w:val="00837D0D"/>
    <w:rsid w:val="0084090E"/>
    <w:rsid w:val="00840DA8"/>
    <w:rsid w:val="00841533"/>
    <w:rsid w:val="00842958"/>
    <w:rsid w:val="00843120"/>
    <w:rsid w:val="00843F50"/>
    <w:rsid w:val="00843F8A"/>
    <w:rsid w:val="0084440E"/>
    <w:rsid w:val="0084475F"/>
    <w:rsid w:val="008448FE"/>
    <w:rsid w:val="00844BB8"/>
    <w:rsid w:val="0084560C"/>
    <w:rsid w:val="00845FD2"/>
    <w:rsid w:val="008462DE"/>
    <w:rsid w:val="00846AE3"/>
    <w:rsid w:val="00846D38"/>
    <w:rsid w:val="00847D2B"/>
    <w:rsid w:val="008508EC"/>
    <w:rsid w:val="008510AD"/>
    <w:rsid w:val="00851E52"/>
    <w:rsid w:val="00851F95"/>
    <w:rsid w:val="008524F1"/>
    <w:rsid w:val="00852D7A"/>
    <w:rsid w:val="00852F5A"/>
    <w:rsid w:val="00853EE9"/>
    <w:rsid w:val="00854024"/>
    <w:rsid w:val="008542AB"/>
    <w:rsid w:val="008549D1"/>
    <w:rsid w:val="00854B37"/>
    <w:rsid w:val="0085542D"/>
    <w:rsid w:val="00855C58"/>
    <w:rsid w:val="00856A8C"/>
    <w:rsid w:val="00857445"/>
    <w:rsid w:val="0085765B"/>
    <w:rsid w:val="00857ABE"/>
    <w:rsid w:val="00857CC5"/>
    <w:rsid w:val="00857ED9"/>
    <w:rsid w:val="008606D0"/>
    <w:rsid w:val="00860A43"/>
    <w:rsid w:val="008619B4"/>
    <w:rsid w:val="00862A72"/>
    <w:rsid w:val="00862E90"/>
    <w:rsid w:val="00863907"/>
    <w:rsid w:val="008639B1"/>
    <w:rsid w:val="00863A61"/>
    <w:rsid w:val="00863BEE"/>
    <w:rsid w:val="00863FC3"/>
    <w:rsid w:val="00864C56"/>
    <w:rsid w:val="008655A3"/>
    <w:rsid w:val="0086564D"/>
    <w:rsid w:val="0086565A"/>
    <w:rsid w:val="00865E5D"/>
    <w:rsid w:val="00865F73"/>
    <w:rsid w:val="008661B2"/>
    <w:rsid w:val="00866265"/>
    <w:rsid w:val="008664C0"/>
    <w:rsid w:val="0086656A"/>
    <w:rsid w:val="00866A2E"/>
    <w:rsid w:val="00866C65"/>
    <w:rsid w:val="00867F6E"/>
    <w:rsid w:val="0087008C"/>
    <w:rsid w:val="00870373"/>
    <w:rsid w:val="0087062A"/>
    <w:rsid w:val="00870FAC"/>
    <w:rsid w:val="00871570"/>
    <w:rsid w:val="0087159A"/>
    <w:rsid w:val="00872001"/>
    <w:rsid w:val="008720B5"/>
    <w:rsid w:val="0087376A"/>
    <w:rsid w:val="00874014"/>
    <w:rsid w:val="00875064"/>
    <w:rsid w:val="008751A7"/>
    <w:rsid w:val="00876191"/>
    <w:rsid w:val="008761EB"/>
    <w:rsid w:val="00876420"/>
    <w:rsid w:val="00876473"/>
    <w:rsid w:val="008764D7"/>
    <w:rsid w:val="00876AF3"/>
    <w:rsid w:val="00877987"/>
    <w:rsid w:val="008805BB"/>
    <w:rsid w:val="00880AD9"/>
    <w:rsid w:val="008814D8"/>
    <w:rsid w:val="008819A4"/>
    <w:rsid w:val="00881ACF"/>
    <w:rsid w:val="00882197"/>
    <w:rsid w:val="0088227B"/>
    <w:rsid w:val="00882784"/>
    <w:rsid w:val="00882D02"/>
    <w:rsid w:val="008831D2"/>
    <w:rsid w:val="00883705"/>
    <w:rsid w:val="008837DE"/>
    <w:rsid w:val="008838D8"/>
    <w:rsid w:val="00883DDC"/>
    <w:rsid w:val="00883ED9"/>
    <w:rsid w:val="00884AFA"/>
    <w:rsid w:val="00884B0D"/>
    <w:rsid w:val="0088556F"/>
    <w:rsid w:val="008859C6"/>
    <w:rsid w:val="00885E68"/>
    <w:rsid w:val="00885EEA"/>
    <w:rsid w:val="00886277"/>
    <w:rsid w:val="00886D0A"/>
    <w:rsid w:val="008873D1"/>
    <w:rsid w:val="0088743D"/>
    <w:rsid w:val="00891104"/>
    <w:rsid w:val="0089180E"/>
    <w:rsid w:val="00891AD9"/>
    <w:rsid w:val="008930B6"/>
    <w:rsid w:val="008947FC"/>
    <w:rsid w:val="00895432"/>
    <w:rsid w:val="00895798"/>
    <w:rsid w:val="00895B02"/>
    <w:rsid w:val="008960DD"/>
    <w:rsid w:val="008960E1"/>
    <w:rsid w:val="008963E4"/>
    <w:rsid w:val="00896646"/>
    <w:rsid w:val="00896815"/>
    <w:rsid w:val="008968A5"/>
    <w:rsid w:val="00896C60"/>
    <w:rsid w:val="00897017"/>
    <w:rsid w:val="008971BB"/>
    <w:rsid w:val="00897292"/>
    <w:rsid w:val="008975A8"/>
    <w:rsid w:val="00897EFF"/>
    <w:rsid w:val="008A09E0"/>
    <w:rsid w:val="008A136A"/>
    <w:rsid w:val="008A1961"/>
    <w:rsid w:val="008A1DCB"/>
    <w:rsid w:val="008A304E"/>
    <w:rsid w:val="008A30CB"/>
    <w:rsid w:val="008A3227"/>
    <w:rsid w:val="008A3532"/>
    <w:rsid w:val="008A41CB"/>
    <w:rsid w:val="008A4226"/>
    <w:rsid w:val="008A4517"/>
    <w:rsid w:val="008A4911"/>
    <w:rsid w:val="008A61B9"/>
    <w:rsid w:val="008A6282"/>
    <w:rsid w:val="008A6B7E"/>
    <w:rsid w:val="008A6E0B"/>
    <w:rsid w:val="008A7098"/>
    <w:rsid w:val="008A7801"/>
    <w:rsid w:val="008A7853"/>
    <w:rsid w:val="008A7DA2"/>
    <w:rsid w:val="008B0121"/>
    <w:rsid w:val="008B0F6C"/>
    <w:rsid w:val="008B10C5"/>
    <w:rsid w:val="008B1C9D"/>
    <w:rsid w:val="008B2909"/>
    <w:rsid w:val="008B2BD7"/>
    <w:rsid w:val="008B2C09"/>
    <w:rsid w:val="008B2DEC"/>
    <w:rsid w:val="008B318F"/>
    <w:rsid w:val="008B3873"/>
    <w:rsid w:val="008B3A5A"/>
    <w:rsid w:val="008B3D08"/>
    <w:rsid w:val="008B4DDB"/>
    <w:rsid w:val="008B52C3"/>
    <w:rsid w:val="008B5C7D"/>
    <w:rsid w:val="008B6A46"/>
    <w:rsid w:val="008B6F70"/>
    <w:rsid w:val="008B7378"/>
    <w:rsid w:val="008B7E85"/>
    <w:rsid w:val="008C00F2"/>
    <w:rsid w:val="008C015B"/>
    <w:rsid w:val="008C02DF"/>
    <w:rsid w:val="008C047B"/>
    <w:rsid w:val="008C064E"/>
    <w:rsid w:val="008C0776"/>
    <w:rsid w:val="008C0F3E"/>
    <w:rsid w:val="008C1616"/>
    <w:rsid w:val="008C177D"/>
    <w:rsid w:val="008C1D01"/>
    <w:rsid w:val="008C287D"/>
    <w:rsid w:val="008C2DFE"/>
    <w:rsid w:val="008C30DE"/>
    <w:rsid w:val="008C44A1"/>
    <w:rsid w:val="008C4691"/>
    <w:rsid w:val="008C50C7"/>
    <w:rsid w:val="008C5B4A"/>
    <w:rsid w:val="008C61E3"/>
    <w:rsid w:val="008C641E"/>
    <w:rsid w:val="008C65D3"/>
    <w:rsid w:val="008C68AD"/>
    <w:rsid w:val="008C6956"/>
    <w:rsid w:val="008C75B9"/>
    <w:rsid w:val="008C7839"/>
    <w:rsid w:val="008C7BE1"/>
    <w:rsid w:val="008C7CD6"/>
    <w:rsid w:val="008C7D6E"/>
    <w:rsid w:val="008D00BB"/>
    <w:rsid w:val="008D109C"/>
    <w:rsid w:val="008D1133"/>
    <w:rsid w:val="008D17D9"/>
    <w:rsid w:val="008D1C3D"/>
    <w:rsid w:val="008D2943"/>
    <w:rsid w:val="008D2C24"/>
    <w:rsid w:val="008D2E65"/>
    <w:rsid w:val="008D3441"/>
    <w:rsid w:val="008D3843"/>
    <w:rsid w:val="008D3F64"/>
    <w:rsid w:val="008D411A"/>
    <w:rsid w:val="008D46A5"/>
    <w:rsid w:val="008D4AEA"/>
    <w:rsid w:val="008D50CB"/>
    <w:rsid w:val="008D55D7"/>
    <w:rsid w:val="008D5CB6"/>
    <w:rsid w:val="008D70D2"/>
    <w:rsid w:val="008D728B"/>
    <w:rsid w:val="008D76D0"/>
    <w:rsid w:val="008D7763"/>
    <w:rsid w:val="008D79EB"/>
    <w:rsid w:val="008E027D"/>
    <w:rsid w:val="008E0591"/>
    <w:rsid w:val="008E075C"/>
    <w:rsid w:val="008E0BAC"/>
    <w:rsid w:val="008E16FD"/>
    <w:rsid w:val="008E1786"/>
    <w:rsid w:val="008E1DB6"/>
    <w:rsid w:val="008E2279"/>
    <w:rsid w:val="008E2302"/>
    <w:rsid w:val="008E2976"/>
    <w:rsid w:val="008E3034"/>
    <w:rsid w:val="008E34CD"/>
    <w:rsid w:val="008E36E0"/>
    <w:rsid w:val="008E3DA0"/>
    <w:rsid w:val="008E40FB"/>
    <w:rsid w:val="008E44A0"/>
    <w:rsid w:val="008E4619"/>
    <w:rsid w:val="008E4625"/>
    <w:rsid w:val="008E47CF"/>
    <w:rsid w:val="008E4DDA"/>
    <w:rsid w:val="008E5110"/>
    <w:rsid w:val="008E58E6"/>
    <w:rsid w:val="008E5904"/>
    <w:rsid w:val="008E6900"/>
    <w:rsid w:val="008E6DD8"/>
    <w:rsid w:val="008E6DF6"/>
    <w:rsid w:val="008E7296"/>
    <w:rsid w:val="008E78D9"/>
    <w:rsid w:val="008F00FE"/>
    <w:rsid w:val="008F02E8"/>
    <w:rsid w:val="008F1241"/>
    <w:rsid w:val="008F1417"/>
    <w:rsid w:val="008F1879"/>
    <w:rsid w:val="008F1B6F"/>
    <w:rsid w:val="008F1E2F"/>
    <w:rsid w:val="008F2BBC"/>
    <w:rsid w:val="008F2EA9"/>
    <w:rsid w:val="008F3393"/>
    <w:rsid w:val="008F3717"/>
    <w:rsid w:val="008F3874"/>
    <w:rsid w:val="008F40F0"/>
    <w:rsid w:val="008F44DC"/>
    <w:rsid w:val="008F46B4"/>
    <w:rsid w:val="008F46EF"/>
    <w:rsid w:val="008F4B44"/>
    <w:rsid w:val="008F4ECD"/>
    <w:rsid w:val="008F525A"/>
    <w:rsid w:val="008F58A9"/>
    <w:rsid w:val="008F5C78"/>
    <w:rsid w:val="008F5CDA"/>
    <w:rsid w:val="008F69A5"/>
    <w:rsid w:val="008F6B60"/>
    <w:rsid w:val="008F736A"/>
    <w:rsid w:val="008F769B"/>
    <w:rsid w:val="009002BB"/>
    <w:rsid w:val="009005F7"/>
    <w:rsid w:val="009007B0"/>
    <w:rsid w:val="00900836"/>
    <w:rsid w:val="00901063"/>
    <w:rsid w:val="00901E9B"/>
    <w:rsid w:val="009026A9"/>
    <w:rsid w:val="00902C38"/>
    <w:rsid w:val="0090300B"/>
    <w:rsid w:val="00903633"/>
    <w:rsid w:val="009036F5"/>
    <w:rsid w:val="00903789"/>
    <w:rsid w:val="00903F8A"/>
    <w:rsid w:val="00904319"/>
    <w:rsid w:val="00904784"/>
    <w:rsid w:val="00904CEF"/>
    <w:rsid w:val="00905302"/>
    <w:rsid w:val="009056CC"/>
    <w:rsid w:val="00905EA8"/>
    <w:rsid w:val="00906845"/>
    <w:rsid w:val="00906CF8"/>
    <w:rsid w:val="0090726E"/>
    <w:rsid w:val="009079D9"/>
    <w:rsid w:val="00907B12"/>
    <w:rsid w:val="00907ED7"/>
    <w:rsid w:val="00910D11"/>
    <w:rsid w:val="00911DC8"/>
    <w:rsid w:val="00911F9F"/>
    <w:rsid w:val="009121BB"/>
    <w:rsid w:val="00912325"/>
    <w:rsid w:val="00912992"/>
    <w:rsid w:val="00912A39"/>
    <w:rsid w:val="00912CA6"/>
    <w:rsid w:val="00912D43"/>
    <w:rsid w:val="00913081"/>
    <w:rsid w:val="009137A6"/>
    <w:rsid w:val="00913DFF"/>
    <w:rsid w:val="00913E9A"/>
    <w:rsid w:val="00913EA8"/>
    <w:rsid w:val="0091495E"/>
    <w:rsid w:val="00914F68"/>
    <w:rsid w:val="00914FC3"/>
    <w:rsid w:val="009150DA"/>
    <w:rsid w:val="00915394"/>
    <w:rsid w:val="009155E1"/>
    <w:rsid w:val="0091668B"/>
    <w:rsid w:val="00916883"/>
    <w:rsid w:val="0091756C"/>
    <w:rsid w:val="0091762A"/>
    <w:rsid w:val="00917BCC"/>
    <w:rsid w:val="00917F45"/>
    <w:rsid w:val="00920976"/>
    <w:rsid w:val="00920B76"/>
    <w:rsid w:val="009214EF"/>
    <w:rsid w:val="00921A38"/>
    <w:rsid w:val="00921EC6"/>
    <w:rsid w:val="00921EEA"/>
    <w:rsid w:val="00921F30"/>
    <w:rsid w:val="0092240B"/>
    <w:rsid w:val="0092361E"/>
    <w:rsid w:val="0092366C"/>
    <w:rsid w:val="00923937"/>
    <w:rsid w:val="00923A8B"/>
    <w:rsid w:val="00923C0E"/>
    <w:rsid w:val="00924073"/>
    <w:rsid w:val="00925BE3"/>
    <w:rsid w:val="009260C3"/>
    <w:rsid w:val="00930134"/>
    <w:rsid w:val="00931816"/>
    <w:rsid w:val="00931A81"/>
    <w:rsid w:val="00931AB6"/>
    <w:rsid w:val="00931F51"/>
    <w:rsid w:val="00932A70"/>
    <w:rsid w:val="009332B7"/>
    <w:rsid w:val="00933317"/>
    <w:rsid w:val="00934609"/>
    <w:rsid w:val="009347E0"/>
    <w:rsid w:val="009358A2"/>
    <w:rsid w:val="0093594C"/>
    <w:rsid w:val="00935F83"/>
    <w:rsid w:val="00936240"/>
    <w:rsid w:val="0093725F"/>
    <w:rsid w:val="00937371"/>
    <w:rsid w:val="009377D2"/>
    <w:rsid w:val="0093794B"/>
    <w:rsid w:val="00937A5E"/>
    <w:rsid w:val="00937BF1"/>
    <w:rsid w:val="00937ED8"/>
    <w:rsid w:val="00937F2A"/>
    <w:rsid w:val="009406DD"/>
    <w:rsid w:val="00941162"/>
    <w:rsid w:val="009411CD"/>
    <w:rsid w:val="0094132A"/>
    <w:rsid w:val="009413C6"/>
    <w:rsid w:val="00941A91"/>
    <w:rsid w:val="00941DA6"/>
    <w:rsid w:val="00941E85"/>
    <w:rsid w:val="00942275"/>
    <w:rsid w:val="009425EE"/>
    <w:rsid w:val="009426DA"/>
    <w:rsid w:val="00942FBE"/>
    <w:rsid w:val="00943088"/>
    <w:rsid w:val="0094433B"/>
    <w:rsid w:val="00944974"/>
    <w:rsid w:val="009453E5"/>
    <w:rsid w:val="009455C1"/>
    <w:rsid w:val="00945789"/>
    <w:rsid w:val="00946534"/>
    <w:rsid w:val="00946676"/>
    <w:rsid w:val="00946AF9"/>
    <w:rsid w:val="009476BB"/>
    <w:rsid w:val="009476E2"/>
    <w:rsid w:val="00947DB6"/>
    <w:rsid w:val="0095003B"/>
    <w:rsid w:val="00950176"/>
    <w:rsid w:val="00950928"/>
    <w:rsid w:val="00951B37"/>
    <w:rsid w:val="009521D9"/>
    <w:rsid w:val="00952468"/>
    <w:rsid w:val="0095278D"/>
    <w:rsid w:val="0095314A"/>
    <w:rsid w:val="00953470"/>
    <w:rsid w:val="00953A9D"/>
    <w:rsid w:val="00953B7A"/>
    <w:rsid w:val="00953BEF"/>
    <w:rsid w:val="00953E19"/>
    <w:rsid w:val="00954C09"/>
    <w:rsid w:val="00954FE2"/>
    <w:rsid w:val="00955083"/>
    <w:rsid w:val="0095578D"/>
    <w:rsid w:val="0095615D"/>
    <w:rsid w:val="009561E1"/>
    <w:rsid w:val="00956DB4"/>
    <w:rsid w:val="009579DB"/>
    <w:rsid w:val="00957AF5"/>
    <w:rsid w:val="00957B97"/>
    <w:rsid w:val="00960E5F"/>
    <w:rsid w:val="00961A41"/>
    <w:rsid w:val="00963F0B"/>
    <w:rsid w:val="009641F1"/>
    <w:rsid w:val="009642D0"/>
    <w:rsid w:val="0096435A"/>
    <w:rsid w:val="009649FA"/>
    <w:rsid w:val="009657F9"/>
    <w:rsid w:val="0096581C"/>
    <w:rsid w:val="00965ACB"/>
    <w:rsid w:val="00965D2F"/>
    <w:rsid w:val="0096770E"/>
    <w:rsid w:val="009707D7"/>
    <w:rsid w:val="00970A79"/>
    <w:rsid w:val="00970CCD"/>
    <w:rsid w:val="0097365C"/>
    <w:rsid w:val="009741A5"/>
    <w:rsid w:val="0097470A"/>
    <w:rsid w:val="00974F75"/>
    <w:rsid w:val="009751E0"/>
    <w:rsid w:val="00975A37"/>
    <w:rsid w:val="00975EB8"/>
    <w:rsid w:val="00976301"/>
    <w:rsid w:val="00976611"/>
    <w:rsid w:val="009766E3"/>
    <w:rsid w:val="00976CCB"/>
    <w:rsid w:val="009770A3"/>
    <w:rsid w:val="009770D5"/>
    <w:rsid w:val="009772D7"/>
    <w:rsid w:val="009773B1"/>
    <w:rsid w:val="0098012D"/>
    <w:rsid w:val="00980C45"/>
    <w:rsid w:val="00981736"/>
    <w:rsid w:val="00981825"/>
    <w:rsid w:val="00982478"/>
    <w:rsid w:val="00982594"/>
    <w:rsid w:val="0098299A"/>
    <w:rsid w:val="00982BDF"/>
    <w:rsid w:val="0098321D"/>
    <w:rsid w:val="00983317"/>
    <w:rsid w:val="009836CD"/>
    <w:rsid w:val="00983AAB"/>
    <w:rsid w:val="00983B18"/>
    <w:rsid w:val="00983E72"/>
    <w:rsid w:val="009841F9"/>
    <w:rsid w:val="009844B5"/>
    <w:rsid w:val="00984706"/>
    <w:rsid w:val="009849ED"/>
    <w:rsid w:val="00984BE7"/>
    <w:rsid w:val="00984FB9"/>
    <w:rsid w:val="00985010"/>
    <w:rsid w:val="009852F4"/>
    <w:rsid w:val="00986528"/>
    <w:rsid w:val="00986872"/>
    <w:rsid w:val="00986A98"/>
    <w:rsid w:val="00987376"/>
    <w:rsid w:val="0098761E"/>
    <w:rsid w:val="00987677"/>
    <w:rsid w:val="00987F9A"/>
    <w:rsid w:val="0099040C"/>
    <w:rsid w:val="009908E9"/>
    <w:rsid w:val="00990AE1"/>
    <w:rsid w:val="0099127F"/>
    <w:rsid w:val="00991451"/>
    <w:rsid w:val="009915B8"/>
    <w:rsid w:val="00991D89"/>
    <w:rsid w:val="00991E96"/>
    <w:rsid w:val="00992B37"/>
    <w:rsid w:val="00992CDA"/>
    <w:rsid w:val="00992E78"/>
    <w:rsid w:val="00993112"/>
    <w:rsid w:val="0099382A"/>
    <w:rsid w:val="00993F2E"/>
    <w:rsid w:val="00994088"/>
    <w:rsid w:val="00994364"/>
    <w:rsid w:val="00994D0F"/>
    <w:rsid w:val="00994E30"/>
    <w:rsid w:val="00995EF6"/>
    <w:rsid w:val="0099614C"/>
    <w:rsid w:val="009963CD"/>
    <w:rsid w:val="0099722D"/>
    <w:rsid w:val="00997244"/>
    <w:rsid w:val="00997B56"/>
    <w:rsid w:val="00997D9E"/>
    <w:rsid w:val="009A0173"/>
    <w:rsid w:val="009A02D5"/>
    <w:rsid w:val="009A036D"/>
    <w:rsid w:val="009A0691"/>
    <w:rsid w:val="009A09BE"/>
    <w:rsid w:val="009A1161"/>
    <w:rsid w:val="009A1E42"/>
    <w:rsid w:val="009A24C1"/>
    <w:rsid w:val="009A3182"/>
    <w:rsid w:val="009A33C9"/>
    <w:rsid w:val="009A352C"/>
    <w:rsid w:val="009A3AB2"/>
    <w:rsid w:val="009A3D42"/>
    <w:rsid w:val="009A3DD5"/>
    <w:rsid w:val="009A438C"/>
    <w:rsid w:val="009A46CC"/>
    <w:rsid w:val="009A4A32"/>
    <w:rsid w:val="009A4EB9"/>
    <w:rsid w:val="009A515A"/>
    <w:rsid w:val="009A5B71"/>
    <w:rsid w:val="009A62D1"/>
    <w:rsid w:val="009A65A6"/>
    <w:rsid w:val="009A6D4A"/>
    <w:rsid w:val="009A6E60"/>
    <w:rsid w:val="009A6FA9"/>
    <w:rsid w:val="009A7355"/>
    <w:rsid w:val="009A74E9"/>
    <w:rsid w:val="009A7C6E"/>
    <w:rsid w:val="009A7D51"/>
    <w:rsid w:val="009A7F4F"/>
    <w:rsid w:val="009B0C26"/>
    <w:rsid w:val="009B1249"/>
    <w:rsid w:val="009B1B34"/>
    <w:rsid w:val="009B2423"/>
    <w:rsid w:val="009B256D"/>
    <w:rsid w:val="009B2C45"/>
    <w:rsid w:val="009B2DFB"/>
    <w:rsid w:val="009B30CB"/>
    <w:rsid w:val="009B314B"/>
    <w:rsid w:val="009B3222"/>
    <w:rsid w:val="009B440E"/>
    <w:rsid w:val="009B4539"/>
    <w:rsid w:val="009B4BD4"/>
    <w:rsid w:val="009B51D7"/>
    <w:rsid w:val="009B5510"/>
    <w:rsid w:val="009B5B50"/>
    <w:rsid w:val="009B5CE5"/>
    <w:rsid w:val="009B6010"/>
    <w:rsid w:val="009B7748"/>
    <w:rsid w:val="009B78A0"/>
    <w:rsid w:val="009B7EA8"/>
    <w:rsid w:val="009B7F53"/>
    <w:rsid w:val="009C0667"/>
    <w:rsid w:val="009C0A2A"/>
    <w:rsid w:val="009C0C31"/>
    <w:rsid w:val="009C0D1D"/>
    <w:rsid w:val="009C0FD3"/>
    <w:rsid w:val="009C13D1"/>
    <w:rsid w:val="009C1477"/>
    <w:rsid w:val="009C187B"/>
    <w:rsid w:val="009C1A60"/>
    <w:rsid w:val="009C1C53"/>
    <w:rsid w:val="009C1F8F"/>
    <w:rsid w:val="009C1FC4"/>
    <w:rsid w:val="009C21CF"/>
    <w:rsid w:val="009C2BA7"/>
    <w:rsid w:val="009C3266"/>
    <w:rsid w:val="009C3636"/>
    <w:rsid w:val="009C3AE2"/>
    <w:rsid w:val="009C3D95"/>
    <w:rsid w:val="009C3E19"/>
    <w:rsid w:val="009C4264"/>
    <w:rsid w:val="009C44E3"/>
    <w:rsid w:val="009C45B3"/>
    <w:rsid w:val="009C4CC5"/>
    <w:rsid w:val="009C4DEC"/>
    <w:rsid w:val="009C4F20"/>
    <w:rsid w:val="009C5942"/>
    <w:rsid w:val="009C5BF2"/>
    <w:rsid w:val="009C5DA2"/>
    <w:rsid w:val="009C5FAF"/>
    <w:rsid w:val="009C6037"/>
    <w:rsid w:val="009C6108"/>
    <w:rsid w:val="009C6659"/>
    <w:rsid w:val="009C68FE"/>
    <w:rsid w:val="009C69BF"/>
    <w:rsid w:val="009C6C51"/>
    <w:rsid w:val="009C6C52"/>
    <w:rsid w:val="009C75BF"/>
    <w:rsid w:val="009D02ED"/>
    <w:rsid w:val="009D0345"/>
    <w:rsid w:val="009D0409"/>
    <w:rsid w:val="009D0506"/>
    <w:rsid w:val="009D083D"/>
    <w:rsid w:val="009D0ABB"/>
    <w:rsid w:val="009D10AA"/>
    <w:rsid w:val="009D11FE"/>
    <w:rsid w:val="009D1829"/>
    <w:rsid w:val="009D2095"/>
    <w:rsid w:val="009D22C7"/>
    <w:rsid w:val="009D22F2"/>
    <w:rsid w:val="009D2F48"/>
    <w:rsid w:val="009D342F"/>
    <w:rsid w:val="009D361E"/>
    <w:rsid w:val="009D3771"/>
    <w:rsid w:val="009D3BD2"/>
    <w:rsid w:val="009D479A"/>
    <w:rsid w:val="009D5123"/>
    <w:rsid w:val="009D5182"/>
    <w:rsid w:val="009D55F7"/>
    <w:rsid w:val="009D591A"/>
    <w:rsid w:val="009D5A5E"/>
    <w:rsid w:val="009D5EB3"/>
    <w:rsid w:val="009D66C1"/>
    <w:rsid w:val="009D676A"/>
    <w:rsid w:val="009D682E"/>
    <w:rsid w:val="009D6952"/>
    <w:rsid w:val="009D6D73"/>
    <w:rsid w:val="009E0621"/>
    <w:rsid w:val="009E144C"/>
    <w:rsid w:val="009E1F0D"/>
    <w:rsid w:val="009E2272"/>
    <w:rsid w:val="009E28F3"/>
    <w:rsid w:val="009E33AE"/>
    <w:rsid w:val="009E3C14"/>
    <w:rsid w:val="009E4FCF"/>
    <w:rsid w:val="009E5632"/>
    <w:rsid w:val="009E57EB"/>
    <w:rsid w:val="009E59A8"/>
    <w:rsid w:val="009E5AF1"/>
    <w:rsid w:val="009E5E3A"/>
    <w:rsid w:val="009E5E7B"/>
    <w:rsid w:val="009E5F44"/>
    <w:rsid w:val="009E672D"/>
    <w:rsid w:val="009E6A7F"/>
    <w:rsid w:val="009E6C13"/>
    <w:rsid w:val="009E6F7F"/>
    <w:rsid w:val="009E6FF2"/>
    <w:rsid w:val="009E7DF2"/>
    <w:rsid w:val="009F08D1"/>
    <w:rsid w:val="009F0D2F"/>
    <w:rsid w:val="009F1110"/>
    <w:rsid w:val="009F1325"/>
    <w:rsid w:val="009F13D7"/>
    <w:rsid w:val="009F1427"/>
    <w:rsid w:val="009F1E5C"/>
    <w:rsid w:val="009F255D"/>
    <w:rsid w:val="009F3638"/>
    <w:rsid w:val="009F39E4"/>
    <w:rsid w:val="009F3BE2"/>
    <w:rsid w:val="009F3F08"/>
    <w:rsid w:val="009F4071"/>
    <w:rsid w:val="009F59E6"/>
    <w:rsid w:val="009F5AB5"/>
    <w:rsid w:val="009F5BDC"/>
    <w:rsid w:val="009F5E84"/>
    <w:rsid w:val="009F5ED2"/>
    <w:rsid w:val="009F64BF"/>
    <w:rsid w:val="009F6E37"/>
    <w:rsid w:val="009F78E5"/>
    <w:rsid w:val="009F79DB"/>
    <w:rsid w:val="009F7B7A"/>
    <w:rsid w:val="009F7B84"/>
    <w:rsid w:val="009F7E06"/>
    <w:rsid w:val="00A00204"/>
    <w:rsid w:val="00A00465"/>
    <w:rsid w:val="00A0097D"/>
    <w:rsid w:val="00A00E7C"/>
    <w:rsid w:val="00A01060"/>
    <w:rsid w:val="00A01BD5"/>
    <w:rsid w:val="00A01D2A"/>
    <w:rsid w:val="00A024EA"/>
    <w:rsid w:val="00A0250C"/>
    <w:rsid w:val="00A027D5"/>
    <w:rsid w:val="00A02896"/>
    <w:rsid w:val="00A02EC9"/>
    <w:rsid w:val="00A032F6"/>
    <w:rsid w:val="00A0453C"/>
    <w:rsid w:val="00A04E11"/>
    <w:rsid w:val="00A050CC"/>
    <w:rsid w:val="00A05182"/>
    <w:rsid w:val="00A05233"/>
    <w:rsid w:val="00A05430"/>
    <w:rsid w:val="00A05D05"/>
    <w:rsid w:val="00A05DDD"/>
    <w:rsid w:val="00A0625C"/>
    <w:rsid w:val="00A06B77"/>
    <w:rsid w:val="00A070ED"/>
    <w:rsid w:val="00A073EB"/>
    <w:rsid w:val="00A07C3E"/>
    <w:rsid w:val="00A07F87"/>
    <w:rsid w:val="00A1022C"/>
    <w:rsid w:val="00A10E04"/>
    <w:rsid w:val="00A111A7"/>
    <w:rsid w:val="00A112E1"/>
    <w:rsid w:val="00A11A11"/>
    <w:rsid w:val="00A11ABF"/>
    <w:rsid w:val="00A11FEC"/>
    <w:rsid w:val="00A12316"/>
    <w:rsid w:val="00A12B64"/>
    <w:rsid w:val="00A12DEF"/>
    <w:rsid w:val="00A12EE2"/>
    <w:rsid w:val="00A133AB"/>
    <w:rsid w:val="00A1350C"/>
    <w:rsid w:val="00A135B4"/>
    <w:rsid w:val="00A135D5"/>
    <w:rsid w:val="00A13E04"/>
    <w:rsid w:val="00A13E2F"/>
    <w:rsid w:val="00A13F74"/>
    <w:rsid w:val="00A14A19"/>
    <w:rsid w:val="00A14D96"/>
    <w:rsid w:val="00A15627"/>
    <w:rsid w:val="00A15CBF"/>
    <w:rsid w:val="00A166B7"/>
    <w:rsid w:val="00A208F2"/>
    <w:rsid w:val="00A21157"/>
    <w:rsid w:val="00A21357"/>
    <w:rsid w:val="00A21495"/>
    <w:rsid w:val="00A21787"/>
    <w:rsid w:val="00A21877"/>
    <w:rsid w:val="00A2189C"/>
    <w:rsid w:val="00A21A04"/>
    <w:rsid w:val="00A21C6A"/>
    <w:rsid w:val="00A21E6F"/>
    <w:rsid w:val="00A22F77"/>
    <w:rsid w:val="00A232FC"/>
    <w:rsid w:val="00A23473"/>
    <w:rsid w:val="00A237FC"/>
    <w:rsid w:val="00A23DAD"/>
    <w:rsid w:val="00A24191"/>
    <w:rsid w:val="00A243FF"/>
    <w:rsid w:val="00A24904"/>
    <w:rsid w:val="00A24C09"/>
    <w:rsid w:val="00A24E60"/>
    <w:rsid w:val="00A252AE"/>
    <w:rsid w:val="00A253B1"/>
    <w:rsid w:val="00A25DBA"/>
    <w:rsid w:val="00A25F3C"/>
    <w:rsid w:val="00A25FA8"/>
    <w:rsid w:val="00A269E5"/>
    <w:rsid w:val="00A26A8F"/>
    <w:rsid w:val="00A26FFA"/>
    <w:rsid w:val="00A27072"/>
    <w:rsid w:val="00A275C9"/>
    <w:rsid w:val="00A300FD"/>
    <w:rsid w:val="00A30255"/>
    <w:rsid w:val="00A32C52"/>
    <w:rsid w:val="00A33A31"/>
    <w:rsid w:val="00A3431B"/>
    <w:rsid w:val="00A34E00"/>
    <w:rsid w:val="00A364A4"/>
    <w:rsid w:val="00A36AFE"/>
    <w:rsid w:val="00A37971"/>
    <w:rsid w:val="00A37F87"/>
    <w:rsid w:val="00A37FDB"/>
    <w:rsid w:val="00A4038C"/>
    <w:rsid w:val="00A404F1"/>
    <w:rsid w:val="00A40655"/>
    <w:rsid w:val="00A4112F"/>
    <w:rsid w:val="00A41CB7"/>
    <w:rsid w:val="00A42391"/>
    <w:rsid w:val="00A42459"/>
    <w:rsid w:val="00A4265D"/>
    <w:rsid w:val="00A42724"/>
    <w:rsid w:val="00A429BB"/>
    <w:rsid w:val="00A42ABE"/>
    <w:rsid w:val="00A42AC7"/>
    <w:rsid w:val="00A42B4F"/>
    <w:rsid w:val="00A4384E"/>
    <w:rsid w:val="00A43FCC"/>
    <w:rsid w:val="00A43FEC"/>
    <w:rsid w:val="00A4474E"/>
    <w:rsid w:val="00A44B9B"/>
    <w:rsid w:val="00A44FC5"/>
    <w:rsid w:val="00A452A0"/>
    <w:rsid w:val="00A4559C"/>
    <w:rsid w:val="00A45A23"/>
    <w:rsid w:val="00A45C1A"/>
    <w:rsid w:val="00A45F6C"/>
    <w:rsid w:val="00A46178"/>
    <w:rsid w:val="00A46BB1"/>
    <w:rsid w:val="00A46C3A"/>
    <w:rsid w:val="00A47537"/>
    <w:rsid w:val="00A500FB"/>
    <w:rsid w:val="00A505F6"/>
    <w:rsid w:val="00A50A9B"/>
    <w:rsid w:val="00A51E01"/>
    <w:rsid w:val="00A52E2C"/>
    <w:rsid w:val="00A5331D"/>
    <w:rsid w:val="00A5356B"/>
    <w:rsid w:val="00A536C1"/>
    <w:rsid w:val="00A539A9"/>
    <w:rsid w:val="00A53E9E"/>
    <w:rsid w:val="00A5466C"/>
    <w:rsid w:val="00A55FAB"/>
    <w:rsid w:val="00A565CA"/>
    <w:rsid w:val="00A56A65"/>
    <w:rsid w:val="00A57110"/>
    <w:rsid w:val="00A57542"/>
    <w:rsid w:val="00A575BE"/>
    <w:rsid w:val="00A57A40"/>
    <w:rsid w:val="00A5A556"/>
    <w:rsid w:val="00A6016E"/>
    <w:rsid w:val="00A601F6"/>
    <w:rsid w:val="00A610CB"/>
    <w:rsid w:val="00A618E4"/>
    <w:rsid w:val="00A62B26"/>
    <w:rsid w:val="00A62FA8"/>
    <w:rsid w:val="00A634EF"/>
    <w:rsid w:val="00A63608"/>
    <w:rsid w:val="00A63C63"/>
    <w:rsid w:val="00A64251"/>
    <w:rsid w:val="00A64361"/>
    <w:rsid w:val="00A6480E"/>
    <w:rsid w:val="00A64D0B"/>
    <w:rsid w:val="00A65430"/>
    <w:rsid w:val="00A661F0"/>
    <w:rsid w:val="00A66C02"/>
    <w:rsid w:val="00A66FD0"/>
    <w:rsid w:val="00A67501"/>
    <w:rsid w:val="00A67F7F"/>
    <w:rsid w:val="00A70484"/>
    <w:rsid w:val="00A70A5D"/>
    <w:rsid w:val="00A70CFA"/>
    <w:rsid w:val="00A70F36"/>
    <w:rsid w:val="00A714D8"/>
    <w:rsid w:val="00A71884"/>
    <w:rsid w:val="00A71F8B"/>
    <w:rsid w:val="00A72369"/>
    <w:rsid w:val="00A73B57"/>
    <w:rsid w:val="00A73F99"/>
    <w:rsid w:val="00A7431A"/>
    <w:rsid w:val="00A7462A"/>
    <w:rsid w:val="00A74C8A"/>
    <w:rsid w:val="00A7529B"/>
    <w:rsid w:val="00A7545C"/>
    <w:rsid w:val="00A7556D"/>
    <w:rsid w:val="00A759F6"/>
    <w:rsid w:val="00A75A00"/>
    <w:rsid w:val="00A75F73"/>
    <w:rsid w:val="00A76298"/>
    <w:rsid w:val="00A76A46"/>
    <w:rsid w:val="00A76CAD"/>
    <w:rsid w:val="00A76D5F"/>
    <w:rsid w:val="00A772B0"/>
    <w:rsid w:val="00A7766D"/>
    <w:rsid w:val="00A80036"/>
    <w:rsid w:val="00A80609"/>
    <w:rsid w:val="00A8157B"/>
    <w:rsid w:val="00A81885"/>
    <w:rsid w:val="00A8291A"/>
    <w:rsid w:val="00A82C6A"/>
    <w:rsid w:val="00A8309F"/>
    <w:rsid w:val="00A83A9D"/>
    <w:rsid w:val="00A84435"/>
    <w:rsid w:val="00A85816"/>
    <w:rsid w:val="00A85854"/>
    <w:rsid w:val="00A85B7D"/>
    <w:rsid w:val="00A85CE5"/>
    <w:rsid w:val="00A866B2"/>
    <w:rsid w:val="00A87572"/>
    <w:rsid w:val="00A87E1A"/>
    <w:rsid w:val="00A90603"/>
    <w:rsid w:val="00A907AD"/>
    <w:rsid w:val="00A90B91"/>
    <w:rsid w:val="00A911F0"/>
    <w:rsid w:val="00A91C62"/>
    <w:rsid w:val="00A91DDC"/>
    <w:rsid w:val="00A91EDF"/>
    <w:rsid w:val="00A927AB"/>
    <w:rsid w:val="00A92826"/>
    <w:rsid w:val="00A92E90"/>
    <w:rsid w:val="00A9362F"/>
    <w:rsid w:val="00A936A2"/>
    <w:rsid w:val="00A93954"/>
    <w:rsid w:val="00A94FED"/>
    <w:rsid w:val="00A95081"/>
    <w:rsid w:val="00A9589D"/>
    <w:rsid w:val="00A95BD4"/>
    <w:rsid w:val="00A95FE9"/>
    <w:rsid w:val="00A96811"/>
    <w:rsid w:val="00A975AB"/>
    <w:rsid w:val="00A9767A"/>
    <w:rsid w:val="00A9794E"/>
    <w:rsid w:val="00A97962"/>
    <w:rsid w:val="00A97A6F"/>
    <w:rsid w:val="00AA052A"/>
    <w:rsid w:val="00AA097C"/>
    <w:rsid w:val="00AA0F4D"/>
    <w:rsid w:val="00AA124B"/>
    <w:rsid w:val="00AA1735"/>
    <w:rsid w:val="00AA1A26"/>
    <w:rsid w:val="00AA2E55"/>
    <w:rsid w:val="00AA3208"/>
    <w:rsid w:val="00AA3216"/>
    <w:rsid w:val="00AA3D53"/>
    <w:rsid w:val="00AA4A44"/>
    <w:rsid w:val="00AA4ABB"/>
    <w:rsid w:val="00AA509D"/>
    <w:rsid w:val="00AA56C5"/>
    <w:rsid w:val="00AA5A88"/>
    <w:rsid w:val="00AA627D"/>
    <w:rsid w:val="00AA69FB"/>
    <w:rsid w:val="00AA6A16"/>
    <w:rsid w:val="00AA6BB8"/>
    <w:rsid w:val="00AA7EA4"/>
    <w:rsid w:val="00AA7EDF"/>
    <w:rsid w:val="00AB002A"/>
    <w:rsid w:val="00AB1173"/>
    <w:rsid w:val="00AB1808"/>
    <w:rsid w:val="00AB1EE6"/>
    <w:rsid w:val="00AB2249"/>
    <w:rsid w:val="00AB2AAA"/>
    <w:rsid w:val="00AB3204"/>
    <w:rsid w:val="00AB3628"/>
    <w:rsid w:val="00AB3946"/>
    <w:rsid w:val="00AB39B0"/>
    <w:rsid w:val="00AB3E41"/>
    <w:rsid w:val="00AB59D2"/>
    <w:rsid w:val="00AB5E7C"/>
    <w:rsid w:val="00AB68CD"/>
    <w:rsid w:val="00AB6B77"/>
    <w:rsid w:val="00AB6FD7"/>
    <w:rsid w:val="00AB700A"/>
    <w:rsid w:val="00AB7028"/>
    <w:rsid w:val="00AB7130"/>
    <w:rsid w:val="00AB730A"/>
    <w:rsid w:val="00AC198A"/>
    <w:rsid w:val="00AC1B0B"/>
    <w:rsid w:val="00AC1B41"/>
    <w:rsid w:val="00AC1F7A"/>
    <w:rsid w:val="00AC2897"/>
    <w:rsid w:val="00AC2E43"/>
    <w:rsid w:val="00AC35BF"/>
    <w:rsid w:val="00AC49A6"/>
    <w:rsid w:val="00AC5164"/>
    <w:rsid w:val="00AC54FD"/>
    <w:rsid w:val="00AC596C"/>
    <w:rsid w:val="00AC59A9"/>
    <w:rsid w:val="00AC59E6"/>
    <w:rsid w:val="00AC620E"/>
    <w:rsid w:val="00AC6482"/>
    <w:rsid w:val="00AC6509"/>
    <w:rsid w:val="00AC6743"/>
    <w:rsid w:val="00AC728A"/>
    <w:rsid w:val="00AC74EF"/>
    <w:rsid w:val="00AC7573"/>
    <w:rsid w:val="00AC7AE5"/>
    <w:rsid w:val="00AC7C12"/>
    <w:rsid w:val="00AD0431"/>
    <w:rsid w:val="00AD052C"/>
    <w:rsid w:val="00AD1021"/>
    <w:rsid w:val="00AD15C2"/>
    <w:rsid w:val="00AD1AF7"/>
    <w:rsid w:val="00AD1C13"/>
    <w:rsid w:val="00AD23A4"/>
    <w:rsid w:val="00AD2FEE"/>
    <w:rsid w:val="00AD38B2"/>
    <w:rsid w:val="00AD41FF"/>
    <w:rsid w:val="00AD42FF"/>
    <w:rsid w:val="00AD43B9"/>
    <w:rsid w:val="00AD4528"/>
    <w:rsid w:val="00AD45F0"/>
    <w:rsid w:val="00AD492B"/>
    <w:rsid w:val="00AD4A25"/>
    <w:rsid w:val="00AD517C"/>
    <w:rsid w:val="00AD56B1"/>
    <w:rsid w:val="00AD5941"/>
    <w:rsid w:val="00AD5E8B"/>
    <w:rsid w:val="00AD5FA4"/>
    <w:rsid w:val="00AD6719"/>
    <w:rsid w:val="00AD6AE2"/>
    <w:rsid w:val="00AD6EA1"/>
    <w:rsid w:val="00AD7C8C"/>
    <w:rsid w:val="00AD7CB6"/>
    <w:rsid w:val="00AD7D64"/>
    <w:rsid w:val="00AD7E98"/>
    <w:rsid w:val="00AE0625"/>
    <w:rsid w:val="00AE0C74"/>
    <w:rsid w:val="00AE10A0"/>
    <w:rsid w:val="00AE15F0"/>
    <w:rsid w:val="00AE1EC7"/>
    <w:rsid w:val="00AE1EE3"/>
    <w:rsid w:val="00AE1EF6"/>
    <w:rsid w:val="00AE1FD6"/>
    <w:rsid w:val="00AE2780"/>
    <w:rsid w:val="00AE2A69"/>
    <w:rsid w:val="00AE2EBA"/>
    <w:rsid w:val="00AE3260"/>
    <w:rsid w:val="00AE3750"/>
    <w:rsid w:val="00AE493D"/>
    <w:rsid w:val="00AE53A6"/>
    <w:rsid w:val="00AE57ED"/>
    <w:rsid w:val="00AE5897"/>
    <w:rsid w:val="00AE5AE0"/>
    <w:rsid w:val="00AE66D5"/>
    <w:rsid w:val="00AE7188"/>
    <w:rsid w:val="00AE7424"/>
    <w:rsid w:val="00AE7592"/>
    <w:rsid w:val="00AE7E91"/>
    <w:rsid w:val="00AE7FC5"/>
    <w:rsid w:val="00AF043F"/>
    <w:rsid w:val="00AF04BB"/>
    <w:rsid w:val="00AF0AB9"/>
    <w:rsid w:val="00AF0CFB"/>
    <w:rsid w:val="00AF1690"/>
    <w:rsid w:val="00AF229E"/>
    <w:rsid w:val="00AF22A0"/>
    <w:rsid w:val="00AF2847"/>
    <w:rsid w:val="00AF3094"/>
    <w:rsid w:val="00AF3211"/>
    <w:rsid w:val="00AF3BDB"/>
    <w:rsid w:val="00AF45EB"/>
    <w:rsid w:val="00AF4D8D"/>
    <w:rsid w:val="00AF4FF8"/>
    <w:rsid w:val="00AF5172"/>
    <w:rsid w:val="00AF5429"/>
    <w:rsid w:val="00AF67D7"/>
    <w:rsid w:val="00AF708D"/>
    <w:rsid w:val="00AF710E"/>
    <w:rsid w:val="00AF75A1"/>
    <w:rsid w:val="00AF7A56"/>
    <w:rsid w:val="00AF7B8A"/>
    <w:rsid w:val="00AF7BBD"/>
    <w:rsid w:val="00B00235"/>
    <w:rsid w:val="00B00E2C"/>
    <w:rsid w:val="00B0155E"/>
    <w:rsid w:val="00B01BE7"/>
    <w:rsid w:val="00B01DAD"/>
    <w:rsid w:val="00B02F11"/>
    <w:rsid w:val="00B030AB"/>
    <w:rsid w:val="00B0343D"/>
    <w:rsid w:val="00B034AC"/>
    <w:rsid w:val="00B03621"/>
    <w:rsid w:val="00B03B5E"/>
    <w:rsid w:val="00B04E27"/>
    <w:rsid w:val="00B050B1"/>
    <w:rsid w:val="00B0625E"/>
    <w:rsid w:val="00B0650F"/>
    <w:rsid w:val="00B07638"/>
    <w:rsid w:val="00B078D7"/>
    <w:rsid w:val="00B100D5"/>
    <w:rsid w:val="00B105C6"/>
    <w:rsid w:val="00B108CF"/>
    <w:rsid w:val="00B10925"/>
    <w:rsid w:val="00B10A78"/>
    <w:rsid w:val="00B1128F"/>
    <w:rsid w:val="00B11914"/>
    <w:rsid w:val="00B119C7"/>
    <w:rsid w:val="00B11D70"/>
    <w:rsid w:val="00B12401"/>
    <w:rsid w:val="00B12B93"/>
    <w:rsid w:val="00B13031"/>
    <w:rsid w:val="00B134F1"/>
    <w:rsid w:val="00B135FE"/>
    <w:rsid w:val="00B13C24"/>
    <w:rsid w:val="00B13C54"/>
    <w:rsid w:val="00B14023"/>
    <w:rsid w:val="00B14F26"/>
    <w:rsid w:val="00B1526B"/>
    <w:rsid w:val="00B153BC"/>
    <w:rsid w:val="00B15492"/>
    <w:rsid w:val="00B154E7"/>
    <w:rsid w:val="00B16271"/>
    <w:rsid w:val="00B16403"/>
    <w:rsid w:val="00B1644F"/>
    <w:rsid w:val="00B16CC8"/>
    <w:rsid w:val="00B16D8F"/>
    <w:rsid w:val="00B16F29"/>
    <w:rsid w:val="00B1729F"/>
    <w:rsid w:val="00B17588"/>
    <w:rsid w:val="00B205E1"/>
    <w:rsid w:val="00B2097B"/>
    <w:rsid w:val="00B20B8C"/>
    <w:rsid w:val="00B21296"/>
    <w:rsid w:val="00B21741"/>
    <w:rsid w:val="00B21828"/>
    <w:rsid w:val="00B21A1F"/>
    <w:rsid w:val="00B222DC"/>
    <w:rsid w:val="00B22383"/>
    <w:rsid w:val="00B229B4"/>
    <w:rsid w:val="00B229C2"/>
    <w:rsid w:val="00B23677"/>
    <w:rsid w:val="00B23B00"/>
    <w:rsid w:val="00B240AA"/>
    <w:rsid w:val="00B24702"/>
    <w:rsid w:val="00B24779"/>
    <w:rsid w:val="00B24F79"/>
    <w:rsid w:val="00B256C3"/>
    <w:rsid w:val="00B258DA"/>
    <w:rsid w:val="00B25B50"/>
    <w:rsid w:val="00B25E19"/>
    <w:rsid w:val="00B261F1"/>
    <w:rsid w:val="00B264B7"/>
    <w:rsid w:val="00B26B68"/>
    <w:rsid w:val="00B26D75"/>
    <w:rsid w:val="00B26E49"/>
    <w:rsid w:val="00B26E4B"/>
    <w:rsid w:val="00B2708C"/>
    <w:rsid w:val="00B276D1"/>
    <w:rsid w:val="00B279DC"/>
    <w:rsid w:val="00B27AB6"/>
    <w:rsid w:val="00B27F94"/>
    <w:rsid w:val="00B300AD"/>
    <w:rsid w:val="00B30A10"/>
    <w:rsid w:val="00B312F8"/>
    <w:rsid w:val="00B3175C"/>
    <w:rsid w:val="00B317CA"/>
    <w:rsid w:val="00B322BC"/>
    <w:rsid w:val="00B3283F"/>
    <w:rsid w:val="00B329BC"/>
    <w:rsid w:val="00B32CE4"/>
    <w:rsid w:val="00B3340F"/>
    <w:rsid w:val="00B3344F"/>
    <w:rsid w:val="00B33838"/>
    <w:rsid w:val="00B33B48"/>
    <w:rsid w:val="00B34D9D"/>
    <w:rsid w:val="00B3502F"/>
    <w:rsid w:val="00B35344"/>
    <w:rsid w:val="00B353D3"/>
    <w:rsid w:val="00B35420"/>
    <w:rsid w:val="00B35EA4"/>
    <w:rsid w:val="00B361C9"/>
    <w:rsid w:val="00B3657F"/>
    <w:rsid w:val="00B36821"/>
    <w:rsid w:val="00B36B45"/>
    <w:rsid w:val="00B37256"/>
    <w:rsid w:val="00B375DD"/>
    <w:rsid w:val="00B376A8"/>
    <w:rsid w:val="00B37B2B"/>
    <w:rsid w:val="00B37C41"/>
    <w:rsid w:val="00B37CA7"/>
    <w:rsid w:val="00B40469"/>
    <w:rsid w:val="00B40FF2"/>
    <w:rsid w:val="00B412FB"/>
    <w:rsid w:val="00B419C3"/>
    <w:rsid w:val="00B41A3A"/>
    <w:rsid w:val="00B41E13"/>
    <w:rsid w:val="00B420A3"/>
    <w:rsid w:val="00B42942"/>
    <w:rsid w:val="00B43389"/>
    <w:rsid w:val="00B43642"/>
    <w:rsid w:val="00B4426B"/>
    <w:rsid w:val="00B445B7"/>
    <w:rsid w:val="00B445CA"/>
    <w:rsid w:val="00B44C14"/>
    <w:rsid w:val="00B4555B"/>
    <w:rsid w:val="00B467F8"/>
    <w:rsid w:val="00B46B08"/>
    <w:rsid w:val="00B504D4"/>
    <w:rsid w:val="00B50A3D"/>
    <w:rsid w:val="00B51028"/>
    <w:rsid w:val="00B517D0"/>
    <w:rsid w:val="00B5186E"/>
    <w:rsid w:val="00B52600"/>
    <w:rsid w:val="00B533C4"/>
    <w:rsid w:val="00B53E38"/>
    <w:rsid w:val="00B53E91"/>
    <w:rsid w:val="00B54635"/>
    <w:rsid w:val="00B54D71"/>
    <w:rsid w:val="00B55898"/>
    <w:rsid w:val="00B560E0"/>
    <w:rsid w:val="00B56276"/>
    <w:rsid w:val="00B56609"/>
    <w:rsid w:val="00B569D1"/>
    <w:rsid w:val="00B56CA8"/>
    <w:rsid w:val="00B57048"/>
    <w:rsid w:val="00B5743D"/>
    <w:rsid w:val="00B574B6"/>
    <w:rsid w:val="00B6038B"/>
    <w:rsid w:val="00B6095B"/>
    <w:rsid w:val="00B61465"/>
    <w:rsid w:val="00B61D6B"/>
    <w:rsid w:val="00B62726"/>
    <w:rsid w:val="00B63385"/>
    <w:rsid w:val="00B6398D"/>
    <w:rsid w:val="00B64286"/>
    <w:rsid w:val="00B64D95"/>
    <w:rsid w:val="00B65B1C"/>
    <w:rsid w:val="00B65EB3"/>
    <w:rsid w:val="00B65EDC"/>
    <w:rsid w:val="00B661DC"/>
    <w:rsid w:val="00B661FD"/>
    <w:rsid w:val="00B66777"/>
    <w:rsid w:val="00B66AF1"/>
    <w:rsid w:val="00B67079"/>
    <w:rsid w:val="00B6713E"/>
    <w:rsid w:val="00B671C1"/>
    <w:rsid w:val="00B702B1"/>
    <w:rsid w:val="00B70479"/>
    <w:rsid w:val="00B706BE"/>
    <w:rsid w:val="00B70747"/>
    <w:rsid w:val="00B709C5"/>
    <w:rsid w:val="00B70A3E"/>
    <w:rsid w:val="00B70BD7"/>
    <w:rsid w:val="00B71FCE"/>
    <w:rsid w:val="00B72056"/>
    <w:rsid w:val="00B73714"/>
    <w:rsid w:val="00B74205"/>
    <w:rsid w:val="00B74CC4"/>
    <w:rsid w:val="00B752AE"/>
    <w:rsid w:val="00B75302"/>
    <w:rsid w:val="00B7641C"/>
    <w:rsid w:val="00B7719B"/>
    <w:rsid w:val="00B772ED"/>
    <w:rsid w:val="00B77604"/>
    <w:rsid w:val="00B77E67"/>
    <w:rsid w:val="00B81314"/>
    <w:rsid w:val="00B82245"/>
    <w:rsid w:val="00B824CF"/>
    <w:rsid w:val="00B826A9"/>
    <w:rsid w:val="00B82D89"/>
    <w:rsid w:val="00B82E12"/>
    <w:rsid w:val="00B83859"/>
    <w:rsid w:val="00B84360"/>
    <w:rsid w:val="00B849B3"/>
    <w:rsid w:val="00B84CDF"/>
    <w:rsid w:val="00B850A7"/>
    <w:rsid w:val="00B85A27"/>
    <w:rsid w:val="00B85D50"/>
    <w:rsid w:val="00B86162"/>
    <w:rsid w:val="00B86522"/>
    <w:rsid w:val="00B87F49"/>
    <w:rsid w:val="00B87FC7"/>
    <w:rsid w:val="00B87FC9"/>
    <w:rsid w:val="00B901D4"/>
    <w:rsid w:val="00B907F8"/>
    <w:rsid w:val="00B9092B"/>
    <w:rsid w:val="00B915C1"/>
    <w:rsid w:val="00B9197B"/>
    <w:rsid w:val="00B91A03"/>
    <w:rsid w:val="00B91B0A"/>
    <w:rsid w:val="00B91C47"/>
    <w:rsid w:val="00B91EFE"/>
    <w:rsid w:val="00B91F08"/>
    <w:rsid w:val="00B91F61"/>
    <w:rsid w:val="00B92266"/>
    <w:rsid w:val="00B929D5"/>
    <w:rsid w:val="00B93012"/>
    <w:rsid w:val="00B9353B"/>
    <w:rsid w:val="00B93717"/>
    <w:rsid w:val="00B938C3"/>
    <w:rsid w:val="00B93E42"/>
    <w:rsid w:val="00B94149"/>
    <w:rsid w:val="00B946E9"/>
    <w:rsid w:val="00B94AAA"/>
    <w:rsid w:val="00B94FE9"/>
    <w:rsid w:val="00B9522D"/>
    <w:rsid w:val="00B9579C"/>
    <w:rsid w:val="00B962E4"/>
    <w:rsid w:val="00B967F0"/>
    <w:rsid w:val="00B969BC"/>
    <w:rsid w:val="00B96C47"/>
    <w:rsid w:val="00B96C99"/>
    <w:rsid w:val="00B96D00"/>
    <w:rsid w:val="00B97E34"/>
    <w:rsid w:val="00BA0A2F"/>
    <w:rsid w:val="00BA0CF1"/>
    <w:rsid w:val="00BA1843"/>
    <w:rsid w:val="00BA1DD0"/>
    <w:rsid w:val="00BA2453"/>
    <w:rsid w:val="00BA2769"/>
    <w:rsid w:val="00BA3359"/>
    <w:rsid w:val="00BA337B"/>
    <w:rsid w:val="00BA350E"/>
    <w:rsid w:val="00BA361E"/>
    <w:rsid w:val="00BA3742"/>
    <w:rsid w:val="00BA3E31"/>
    <w:rsid w:val="00BA4AC5"/>
    <w:rsid w:val="00BA4DB2"/>
    <w:rsid w:val="00BA4E58"/>
    <w:rsid w:val="00BA50C6"/>
    <w:rsid w:val="00BA6356"/>
    <w:rsid w:val="00BA6866"/>
    <w:rsid w:val="00BA6D83"/>
    <w:rsid w:val="00BA7113"/>
    <w:rsid w:val="00BA7701"/>
    <w:rsid w:val="00BB0102"/>
    <w:rsid w:val="00BB031D"/>
    <w:rsid w:val="00BB0482"/>
    <w:rsid w:val="00BB12CF"/>
    <w:rsid w:val="00BB1BD7"/>
    <w:rsid w:val="00BB2381"/>
    <w:rsid w:val="00BB23D3"/>
    <w:rsid w:val="00BB25CC"/>
    <w:rsid w:val="00BB3155"/>
    <w:rsid w:val="00BB3DD5"/>
    <w:rsid w:val="00BB3F95"/>
    <w:rsid w:val="00BB41EA"/>
    <w:rsid w:val="00BB44B0"/>
    <w:rsid w:val="00BB5A3D"/>
    <w:rsid w:val="00BB62D0"/>
    <w:rsid w:val="00BB65AF"/>
    <w:rsid w:val="00BB680A"/>
    <w:rsid w:val="00BB6B72"/>
    <w:rsid w:val="00BB799A"/>
    <w:rsid w:val="00BB7EB3"/>
    <w:rsid w:val="00BC0B3F"/>
    <w:rsid w:val="00BC11E7"/>
    <w:rsid w:val="00BC245D"/>
    <w:rsid w:val="00BC2655"/>
    <w:rsid w:val="00BC2ACB"/>
    <w:rsid w:val="00BC2F99"/>
    <w:rsid w:val="00BC3084"/>
    <w:rsid w:val="00BC30BB"/>
    <w:rsid w:val="00BC328A"/>
    <w:rsid w:val="00BC3840"/>
    <w:rsid w:val="00BC4220"/>
    <w:rsid w:val="00BC487D"/>
    <w:rsid w:val="00BC4FEB"/>
    <w:rsid w:val="00BC547C"/>
    <w:rsid w:val="00BC556B"/>
    <w:rsid w:val="00BC579A"/>
    <w:rsid w:val="00BC5B83"/>
    <w:rsid w:val="00BC5C64"/>
    <w:rsid w:val="00BC6541"/>
    <w:rsid w:val="00BC7216"/>
    <w:rsid w:val="00BC7A68"/>
    <w:rsid w:val="00BC7B05"/>
    <w:rsid w:val="00BC7DE6"/>
    <w:rsid w:val="00BD13C7"/>
    <w:rsid w:val="00BD1C9D"/>
    <w:rsid w:val="00BD1E02"/>
    <w:rsid w:val="00BD219F"/>
    <w:rsid w:val="00BD2616"/>
    <w:rsid w:val="00BD262E"/>
    <w:rsid w:val="00BD2755"/>
    <w:rsid w:val="00BD2814"/>
    <w:rsid w:val="00BD32D1"/>
    <w:rsid w:val="00BD3490"/>
    <w:rsid w:val="00BD3A8D"/>
    <w:rsid w:val="00BD5711"/>
    <w:rsid w:val="00BD6CE1"/>
    <w:rsid w:val="00BD7138"/>
    <w:rsid w:val="00BD717D"/>
    <w:rsid w:val="00BD71DF"/>
    <w:rsid w:val="00BD7200"/>
    <w:rsid w:val="00BD7462"/>
    <w:rsid w:val="00BE02DC"/>
    <w:rsid w:val="00BE098C"/>
    <w:rsid w:val="00BE1FE4"/>
    <w:rsid w:val="00BE2702"/>
    <w:rsid w:val="00BE2C22"/>
    <w:rsid w:val="00BE30A4"/>
    <w:rsid w:val="00BE311C"/>
    <w:rsid w:val="00BE36B8"/>
    <w:rsid w:val="00BE38CF"/>
    <w:rsid w:val="00BE3984"/>
    <w:rsid w:val="00BE3B4F"/>
    <w:rsid w:val="00BE3B5D"/>
    <w:rsid w:val="00BE3D94"/>
    <w:rsid w:val="00BE49A7"/>
    <w:rsid w:val="00BE4CF4"/>
    <w:rsid w:val="00BE4FEF"/>
    <w:rsid w:val="00BE56F8"/>
    <w:rsid w:val="00BE5B77"/>
    <w:rsid w:val="00BF0314"/>
    <w:rsid w:val="00BF102F"/>
    <w:rsid w:val="00BF1252"/>
    <w:rsid w:val="00BF13EE"/>
    <w:rsid w:val="00BF1748"/>
    <w:rsid w:val="00BF1787"/>
    <w:rsid w:val="00BF18B3"/>
    <w:rsid w:val="00BF1FCD"/>
    <w:rsid w:val="00BF2925"/>
    <w:rsid w:val="00BF32D4"/>
    <w:rsid w:val="00BF3706"/>
    <w:rsid w:val="00BF3AFD"/>
    <w:rsid w:val="00BF47A1"/>
    <w:rsid w:val="00BF511A"/>
    <w:rsid w:val="00BF52D6"/>
    <w:rsid w:val="00BF5791"/>
    <w:rsid w:val="00BF581F"/>
    <w:rsid w:val="00BF588A"/>
    <w:rsid w:val="00BF657C"/>
    <w:rsid w:val="00BF67DA"/>
    <w:rsid w:val="00BF6FC4"/>
    <w:rsid w:val="00BF7488"/>
    <w:rsid w:val="00BF7622"/>
    <w:rsid w:val="00BF7847"/>
    <w:rsid w:val="00BF78A6"/>
    <w:rsid w:val="00BF7CD7"/>
    <w:rsid w:val="00C00436"/>
    <w:rsid w:val="00C00F83"/>
    <w:rsid w:val="00C024F7"/>
    <w:rsid w:val="00C028DA"/>
    <w:rsid w:val="00C02E5C"/>
    <w:rsid w:val="00C03508"/>
    <w:rsid w:val="00C03B37"/>
    <w:rsid w:val="00C04391"/>
    <w:rsid w:val="00C046BD"/>
    <w:rsid w:val="00C04B09"/>
    <w:rsid w:val="00C04F77"/>
    <w:rsid w:val="00C051F0"/>
    <w:rsid w:val="00C06852"/>
    <w:rsid w:val="00C06B0F"/>
    <w:rsid w:val="00C07034"/>
    <w:rsid w:val="00C07201"/>
    <w:rsid w:val="00C07453"/>
    <w:rsid w:val="00C07C20"/>
    <w:rsid w:val="00C10851"/>
    <w:rsid w:val="00C113E5"/>
    <w:rsid w:val="00C113EB"/>
    <w:rsid w:val="00C118C9"/>
    <w:rsid w:val="00C1290D"/>
    <w:rsid w:val="00C12A24"/>
    <w:rsid w:val="00C12D8F"/>
    <w:rsid w:val="00C13D42"/>
    <w:rsid w:val="00C13F66"/>
    <w:rsid w:val="00C14451"/>
    <w:rsid w:val="00C14FB5"/>
    <w:rsid w:val="00C15096"/>
    <w:rsid w:val="00C15709"/>
    <w:rsid w:val="00C1574C"/>
    <w:rsid w:val="00C15A77"/>
    <w:rsid w:val="00C175D7"/>
    <w:rsid w:val="00C17926"/>
    <w:rsid w:val="00C2016C"/>
    <w:rsid w:val="00C20270"/>
    <w:rsid w:val="00C211AC"/>
    <w:rsid w:val="00C211AD"/>
    <w:rsid w:val="00C21553"/>
    <w:rsid w:val="00C22A62"/>
    <w:rsid w:val="00C23071"/>
    <w:rsid w:val="00C236FE"/>
    <w:rsid w:val="00C23A61"/>
    <w:rsid w:val="00C2421F"/>
    <w:rsid w:val="00C248B3"/>
    <w:rsid w:val="00C252A3"/>
    <w:rsid w:val="00C26A4F"/>
    <w:rsid w:val="00C26C40"/>
    <w:rsid w:val="00C26E99"/>
    <w:rsid w:val="00C26EB0"/>
    <w:rsid w:val="00C270BF"/>
    <w:rsid w:val="00C271F4"/>
    <w:rsid w:val="00C275D2"/>
    <w:rsid w:val="00C303A3"/>
    <w:rsid w:val="00C306A1"/>
    <w:rsid w:val="00C308F4"/>
    <w:rsid w:val="00C30EA3"/>
    <w:rsid w:val="00C30FDD"/>
    <w:rsid w:val="00C3125D"/>
    <w:rsid w:val="00C314B0"/>
    <w:rsid w:val="00C3167E"/>
    <w:rsid w:val="00C3187F"/>
    <w:rsid w:val="00C31BF5"/>
    <w:rsid w:val="00C32D40"/>
    <w:rsid w:val="00C33CFC"/>
    <w:rsid w:val="00C33F03"/>
    <w:rsid w:val="00C34895"/>
    <w:rsid w:val="00C34E73"/>
    <w:rsid w:val="00C358A0"/>
    <w:rsid w:val="00C35DC6"/>
    <w:rsid w:val="00C36BCD"/>
    <w:rsid w:val="00C36EAC"/>
    <w:rsid w:val="00C375C9"/>
    <w:rsid w:val="00C37ED6"/>
    <w:rsid w:val="00C40091"/>
    <w:rsid w:val="00C40117"/>
    <w:rsid w:val="00C4013E"/>
    <w:rsid w:val="00C4069E"/>
    <w:rsid w:val="00C40EF9"/>
    <w:rsid w:val="00C40F9B"/>
    <w:rsid w:val="00C4110A"/>
    <w:rsid w:val="00C411EE"/>
    <w:rsid w:val="00C413FF"/>
    <w:rsid w:val="00C414EB"/>
    <w:rsid w:val="00C41BF9"/>
    <w:rsid w:val="00C421B9"/>
    <w:rsid w:val="00C42E4D"/>
    <w:rsid w:val="00C42F53"/>
    <w:rsid w:val="00C4384F"/>
    <w:rsid w:val="00C44371"/>
    <w:rsid w:val="00C44AEC"/>
    <w:rsid w:val="00C4504E"/>
    <w:rsid w:val="00C450E4"/>
    <w:rsid w:val="00C451EB"/>
    <w:rsid w:val="00C4544C"/>
    <w:rsid w:val="00C45A50"/>
    <w:rsid w:val="00C4658C"/>
    <w:rsid w:val="00C46701"/>
    <w:rsid w:val="00C468B2"/>
    <w:rsid w:val="00C471F1"/>
    <w:rsid w:val="00C474BD"/>
    <w:rsid w:val="00C47AB0"/>
    <w:rsid w:val="00C47D72"/>
    <w:rsid w:val="00C47EEE"/>
    <w:rsid w:val="00C50007"/>
    <w:rsid w:val="00C507C3"/>
    <w:rsid w:val="00C50A0C"/>
    <w:rsid w:val="00C50BE3"/>
    <w:rsid w:val="00C50D22"/>
    <w:rsid w:val="00C50FD5"/>
    <w:rsid w:val="00C51065"/>
    <w:rsid w:val="00C51176"/>
    <w:rsid w:val="00C51201"/>
    <w:rsid w:val="00C51317"/>
    <w:rsid w:val="00C5131A"/>
    <w:rsid w:val="00C52563"/>
    <w:rsid w:val="00C52BB2"/>
    <w:rsid w:val="00C52D54"/>
    <w:rsid w:val="00C5340C"/>
    <w:rsid w:val="00C53814"/>
    <w:rsid w:val="00C54726"/>
    <w:rsid w:val="00C5479F"/>
    <w:rsid w:val="00C54912"/>
    <w:rsid w:val="00C54B39"/>
    <w:rsid w:val="00C54FE8"/>
    <w:rsid w:val="00C556B9"/>
    <w:rsid w:val="00C557F6"/>
    <w:rsid w:val="00C564BA"/>
    <w:rsid w:val="00C565B0"/>
    <w:rsid w:val="00C56DBC"/>
    <w:rsid w:val="00C56EF6"/>
    <w:rsid w:val="00C5750F"/>
    <w:rsid w:val="00C57945"/>
    <w:rsid w:val="00C57E10"/>
    <w:rsid w:val="00C60382"/>
    <w:rsid w:val="00C6059D"/>
    <w:rsid w:val="00C6068A"/>
    <w:rsid w:val="00C6094A"/>
    <w:rsid w:val="00C60DD7"/>
    <w:rsid w:val="00C61BED"/>
    <w:rsid w:val="00C62E39"/>
    <w:rsid w:val="00C63420"/>
    <w:rsid w:val="00C6365E"/>
    <w:rsid w:val="00C63E80"/>
    <w:rsid w:val="00C64408"/>
    <w:rsid w:val="00C64801"/>
    <w:rsid w:val="00C664ED"/>
    <w:rsid w:val="00C66CDC"/>
    <w:rsid w:val="00C6736C"/>
    <w:rsid w:val="00C673D1"/>
    <w:rsid w:val="00C674FB"/>
    <w:rsid w:val="00C67839"/>
    <w:rsid w:val="00C679CA"/>
    <w:rsid w:val="00C70316"/>
    <w:rsid w:val="00C70AE5"/>
    <w:rsid w:val="00C70F07"/>
    <w:rsid w:val="00C71210"/>
    <w:rsid w:val="00C71886"/>
    <w:rsid w:val="00C71E00"/>
    <w:rsid w:val="00C727BD"/>
    <w:rsid w:val="00C72EAA"/>
    <w:rsid w:val="00C74109"/>
    <w:rsid w:val="00C74695"/>
    <w:rsid w:val="00C74BEE"/>
    <w:rsid w:val="00C75185"/>
    <w:rsid w:val="00C7615F"/>
    <w:rsid w:val="00C761FC"/>
    <w:rsid w:val="00C7628F"/>
    <w:rsid w:val="00C76E83"/>
    <w:rsid w:val="00C7797B"/>
    <w:rsid w:val="00C77C4B"/>
    <w:rsid w:val="00C805BD"/>
    <w:rsid w:val="00C80C98"/>
    <w:rsid w:val="00C810C1"/>
    <w:rsid w:val="00C81291"/>
    <w:rsid w:val="00C820BB"/>
    <w:rsid w:val="00C82327"/>
    <w:rsid w:val="00C82DB6"/>
    <w:rsid w:val="00C83B21"/>
    <w:rsid w:val="00C83CA5"/>
    <w:rsid w:val="00C84059"/>
    <w:rsid w:val="00C8448D"/>
    <w:rsid w:val="00C846CD"/>
    <w:rsid w:val="00C849FE"/>
    <w:rsid w:val="00C84C5B"/>
    <w:rsid w:val="00C84D63"/>
    <w:rsid w:val="00C85390"/>
    <w:rsid w:val="00C854F7"/>
    <w:rsid w:val="00C8588F"/>
    <w:rsid w:val="00C858F4"/>
    <w:rsid w:val="00C859A0"/>
    <w:rsid w:val="00C85B78"/>
    <w:rsid w:val="00C86417"/>
    <w:rsid w:val="00C8648B"/>
    <w:rsid w:val="00C866C2"/>
    <w:rsid w:val="00C86C6A"/>
    <w:rsid w:val="00C8717F"/>
    <w:rsid w:val="00C87BDF"/>
    <w:rsid w:val="00C90721"/>
    <w:rsid w:val="00C9106E"/>
    <w:rsid w:val="00C910D3"/>
    <w:rsid w:val="00C9166E"/>
    <w:rsid w:val="00C9174B"/>
    <w:rsid w:val="00C91811"/>
    <w:rsid w:val="00C91B63"/>
    <w:rsid w:val="00C92C31"/>
    <w:rsid w:val="00C9386A"/>
    <w:rsid w:val="00C93A18"/>
    <w:rsid w:val="00C93AAF"/>
    <w:rsid w:val="00C947E5"/>
    <w:rsid w:val="00C95282"/>
    <w:rsid w:val="00C95326"/>
    <w:rsid w:val="00C9545F"/>
    <w:rsid w:val="00C95C07"/>
    <w:rsid w:val="00C95E5A"/>
    <w:rsid w:val="00C964F9"/>
    <w:rsid w:val="00C9652A"/>
    <w:rsid w:val="00C96736"/>
    <w:rsid w:val="00C973DA"/>
    <w:rsid w:val="00C974B4"/>
    <w:rsid w:val="00C97D4F"/>
    <w:rsid w:val="00CA0282"/>
    <w:rsid w:val="00CA0616"/>
    <w:rsid w:val="00CA0B53"/>
    <w:rsid w:val="00CA0BDD"/>
    <w:rsid w:val="00CA0CA1"/>
    <w:rsid w:val="00CA0D6F"/>
    <w:rsid w:val="00CA1473"/>
    <w:rsid w:val="00CA1528"/>
    <w:rsid w:val="00CA1BF0"/>
    <w:rsid w:val="00CA1E7A"/>
    <w:rsid w:val="00CA2515"/>
    <w:rsid w:val="00CA270F"/>
    <w:rsid w:val="00CA2A43"/>
    <w:rsid w:val="00CA2B88"/>
    <w:rsid w:val="00CA2CFD"/>
    <w:rsid w:val="00CA33F8"/>
    <w:rsid w:val="00CA35A9"/>
    <w:rsid w:val="00CA3658"/>
    <w:rsid w:val="00CA3A21"/>
    <w:rsid w:val="00CA49BF"/>
    <w:rsid w:val="00CA54A0"/>
    <w:rsid w:val="00CA554E"/>
    <w:rsid w:val="00CA592C"/>
    <w:rsid w:val="00CA6EE0"/>
    <w:rsid w:val="00CA78E9"/>
    <w:rsid w:val="00CB0FF6"/>
    <w:rsid w:val="00CB1615"/>
    <w:rsid w:val="00CB30FF"/>
    <w:rsid w:val="00CB3582"/>
    <w:rsid w:val="00CB372D"/>
    <w:rsid w:val="00CB3832"/>
    <w:rsid w:val="00CB3A71"/>
    <w:rsid w:val="00CB429F"/>
    <w:rsid w:val="00CB4826"/>
    <w:rsid w:val="00CB4FB1"/>
    <w:rsid w:val="00CB67BF"/>
    <w:rsid w:val="00CB6E8E"/>
    <w:rsid w:val="00CB76B4"/>
    <w:rsid w:val="00CB77B3"/>
    <w:rsid w:val="00CB7D8F"/>
    <w:rsid w:val="00CC01B6"/>
    <w:rsid w:val="00CC0C42"/>
    <w:rsid w:val="00CC1092"/>
    <w:rsid w:val="00CC13BB"/>
    <w:rsid w:val="00CC163F"/>
    <w:rsid w:val="00CC1643"/>
    <w:rsid w:val="00CC255A"/>
    <w:rsid w:val="00CC2FC1"/>
    <w:rsid w:val="00CC3023"/>
    <w:rsid w:val="00CC31E5"/>
    <w:rsid w:val="00CC3560"/>
    <w:rsid w:val="00CC3D38"/>
    <w:rsid w:val="00CC3D66"/>
    <w:rsid w:val="00CC57EB"/>
    <w:rsid w:val="00CC5CFA"/>
    <w:rsid w:val="00CC619D"/>
    <w:rsid w:val="00CC661D"/>
    <w:rsid w:val="00CC762A"/>
    <w:rsid w:val="00CC7C6C"/>
    <w:rsid w:val="00CC7D9D"/>
    <w:rsid w:val="00CD00A2"/>
    <w:rsid w:val="00CD00C3"/>
    <w:rsid w:val="00CD03AC"/>
    <w:rsid w:val="00CD042A"/>
    <w:rsid w:val="00CD08FB"/>
    <w:rsid w:val="00CD141B"/>
    <w:rsid w:val="00CD1572"/>
    <w:rsid w:val="00CD20F6"/>
    <w:rsid w:val="00CD26B1"/>
    <w:rsid w:val="00CD3373"/>
    <w:rsid w:val="00CD3952"/>
    <w:rsid w:val="00CD3AF6"/>
    <w:rsid w:val="00CD3D7A"/>
    <w:rsid w:val="00CD429E"/>
    <w:rsid w:val="00CD42A2"/>
    <w:rsid w:val="00CD4386"/>
    <w:rsid w:val="00CD4759"/>
    <w:rsid w:val="00CD47E6"/>
    <w:rsid w:val="00CD4E29"/>
    <w:rsid w:val="00CD5497"/>
    <w:rsid w:val="00CD57BF"/>
    <w:rsid w:val="00CD5809"/>
    <w:rsid w:val="00CD5A03"/>
    <w:rsid w:val="00CD62FE"/>
    <w:rsid w:val="00CD66AC"/>
    <w:rsid w:val="00CD6B8B"/>
    <w:rsid w:val="00CD6DEE"/>
    <w:rsid w:val="00CD6E5D"/>
    <w:rsid w:val="00CD75E0"/>
    <w:rsid w:val="00CD7BA5"/>
    <w:rsid w:val="00CD7C27"/>
    <w:rsid w:val="00CE0707"/>
    <w:rsid w:val="00CE0FB6"/>
    <w:rsid w:val="00CE12CE"/>
    <w:rsid w:val="00CE1641"/>
    <w:rsid w:val="00CE17F6"/>
    <w:rsid w:val="00CE18E5"/>
    <w:rsid w:val="00CE1C82"/>
    <w:rsid w:val="00CE1D0A"/>
    <w:rsid w:val="00CE1D9B"/>
    <w:rsid w:val="00CE2411"/>
    <w:rsid w:val="00CE2587"/>
    <w:rsid w:val="00CE3B6D"/>
    <w:rsid w:val="00CE48FD"/>
    <w:rsid w:val="00CE4EE6"/>
    <w:rsid w:val="00CE4FCD"/>
    <w:rsid w:val="00CE51E9"/>
    <w:rsid w:val="00CE554B"/>
    <w:rsid w:val="00CE59DD"/>
    <w:rsid w:val="00CE59EE"/>
    <w:rsid w:val="00CE691E"/>
    <w:rsid w:val="00CE6C6D"/>
    <w:rsid w:val="00CE7EA8"/>
    <w:rsid w:val="00CF0574"/>
    <w:rsid w:val="00CF07A3"/>
    <w:rsid w:val="00CF14DC"/>
    <w:rsid w:val="00CF2064"/>
    <w:rsid w:val="00CF2425"/>
    <w:rsid w:val="00CF2477"/>
    <w:rsid w:val="00CF2796"/>
    <w:rsid w:val="00CF2894"/>
    <w:rsid w:val="00CF289C"/>
    <w:rsid w:val="00CF3403"/>
    <w:rsid w:val="00CF3716"/>
    <w:rsid w:val="00CF397A"/>
    <w:rsid w:val="00CF3C10"/>
    <w:rsid w:val="00CF3F40"/>
    <w:rsid w:val="00CF3F84"/>
    <w:rsid w:val="00CF4517"/>
    <w:rsid w:val="00CF4714"/>
    <w:rsid w:val="00CF4731"/>
    <w:rsid w:val="00CF5A9E"/>
    <w:rsid w:val="00CF5AEF"/>
    <w:rsid w:val="00CF5B4C"/>
    <w:rsid w:val="00CF5DA0"/>
    <w:rsid w:val="00CF609D"/>
    <w:rsid w:val="00CF634F"/>
    <w:rsid w:val="00CF6660"/>
    <w:rsid w:val="00CF77EA"/>
    <w:rsid w:val="00CF7D1C"/>
    <w:rsid w:val="00D0028B"/>
    <w:rsid w:val="00D00D09"/>
    <w:rsid w:val="00D00DA7"/>
    <w:rsid w:val="00D014C5"/>
    <w:rsid w:val="00D01524"/>
    <w:rsid w:val="00D015F7"/>
    <w:rsid w:val="00D01DCA"/>
    <w:rsid w:val="00D0213A"/>
    <w:rsid w:val="00D0292D"/>
    <w:rsid w:val="00D02A46"/>
    <w:rsid w:val="00D02ED9"/>
    <w:rsid w:val="00D0313C"/>
    <w:rsid w:val="00D0343D"/>
    <w:rsid w:val="00D038D0"/>
    <w:rsid w:val="00D045AB"/>
    <w:rsid w:val="00D04930"/>
    <w:rsid w:val="00D05085"/>
    <w:rsid w:val="00D0573B"/>
    <w:rsid w:val="00D05BAB"/>
    <w:rsid w:val="00D05BAE"/>
    <w:rsid w:val="00D07401"/>
    <w:rsid w:val="00D07451"/>
    <w:rsid w:val="00D07713"/>
    <w:rsid w:val="00D078A2"/>
    <w:rsid w:val="00D07ECE"/>
    <w:rsid w:val="00D10E39"/>
    <w:rsid w:val="00D11764"/>
    <w:rsid w:val="00D1185B"/>
    <w:rsid w:val="00D12191"/>
    <w:rsid w:val="00D1227F"/>
    <w:rsid w:val="00D1263E"/>
    <w:rsid w:val="00D12957"/>
    <w:rsid w:val="00D12B1A"/>
    <w:rsid w:val="00D12FFD"/>
    <w:rsid w:val="00D1369B"/>
    <w:rsid w:val="00D13D70"/>
    <w:rsid w:val="00D14193"/>
    <w:rsid w:val="00D1454A"/>
    <w:rsid w:val="00D14734"/>
    <w:rsid w:val="00D14F05"/>
    <w:rsid w:val="00D15E52"/>
    <w:rsid w:val="00D16280"/>
    <w:rsid w:val="00D173AC"/>
    <w:rsid w:val="00D17570"/>
    <w:rsid w:val="00D203B3"/>
    <w:rsid w:val="00D20688"/>
    <w:rsid w:val="00D20D93"/>
    <w:rsid w:val="00D20F5E"/>
    <w:rsid w:val="00D212F9"/>
    <w:rsid w:val="00D220FA"/>
    <w:rsid w:val="00D2235A"/>
    <w:rsid w:val="00D227C3"/>
    <w:rsid w:val="00D22A72"/>
    <w:rsid w:val="00D22AE6"/>
    <w:rsid w:val="00D22C0F"/>
    <w:rsid w:val="00D23504"/>
    <w:rsid w:val="00D23D71"/>
    <w:rsid w:val="00D2447A"/>
    <w:rsid w:val="00D24785"/>
    <w:rsid w:val="00D24DF9"/>
    <w:rsid w:val="00D251C3"/>
    <w:rsid w:val="00D25D17"/>
    <w:rsid w:val="00D25F09"/>
    <w:rsid w:val="00D266EE"/>
    <w:rsid w:val="00D2682E"/>
    <w:rsid w:val="00D27472"/>
    <w:rsid w:val="00D277FF"/>
    <w:rsid w:val="00D27A30"/>
    <w:rsid w:val="00D302D3"/>
    <w:rsid w:val="00D30D82"/>
    <w:rsid w:val="00D30F70"/>
    <w:rsid w:val="00D31293"/>
    <w:rsid w:val="00D32A1A"/>
    <w:rsid w:val="00D3322B"/>
    <w:rsid w:val="00D333D1"/>
    <w:rsid w:val="00D3390E"/>
    <w:rsid w:val="00D34BF2"/>
    <w:rsid w:val="00D35102"/>
    <w:rsid w:val="00D36D9E"/>
    <w:rsid w:val="00D3721B"/>
    <w:rsid w:val="00D374B2"/>
    <w:rsid w:val="00D377A6"/>
    <w:rsid w:val="00D37C35"/>
    <w:rsid w:val="00D40218"/>
    <w:rsid w:val="00D40260"/>
    <w:rsid w:val="00D40570"/>
    <w:rsid w:val="00D40AC0"/>
    <w:rsid w:val="00D40DBA"/>
    <w:rsid w:val="00D41131"/>
    <w:rsid w:val="00D4136E"/>
    <w:rsid w:val="00D41820"/>
    <w:rsid w:val="00D41A64"/>
    <w:rsid w:val="00D41CC2"/>
    <w:rsid w:val="00D41F01"/>
    <w:rsid w:val="00D42B2F"/>
    <w:rsid w:val="00D42CF0"/>
    <w:rsid w:val="00D42CFD"/>
    <w:rsid w:val="00D43A67"/>
    <w:rsid w:val="00D43C06"/>
    <w:rsid w:val="00D44365"/>
    <w:rsid w:val="00D44BFA"/>
    <w:rsid w:val="00D44C30"/>
    <w:rsid w:val="00D44DCC"/>
    <w:rsid w:val="00D45696"/>
    <w:rsid w:val="00D4589F"/>
    <w:rsid w:val="00D45ABE"/>
    <w:rsid w:val="00D46384"/>
    <w:rsid w:val="00D474EC"/>
    <w:rsid w:val="00D47531"/>
    <w:rsid w:val="00D47639"/>
    <w:rsid w:val="00D47C0C"/>
    <w:rsid w:val="00D47EBC"/>
    <w:rsid w:val="00D501E9"/>
    <w:rsid w:val="00D50A4B"/>
    <w:rsid w:val="00D511DD"/>
    <w:rsid w:val="00D51854"/>
    <w:rsid w:val="00D51E7F"/>
    <w:rsid w:val="00D5207C"/>
    <w:rsid w:val="00D523F8"/>
    <w:rsid w:val="00D5242E"/>
    <w:rsid w:val="00D5266E"/>
    <w:rsid w:val="00D52854"/>
    <w:rsid w:val="00D52C8F"/>
    <w:rsid w:val="00D52EC1"/>
    <w:rsid w:val="00D5329D"/>
    <w:rsid w:val="00D5340D"/>
    <w:rsid w:val="00D53A4E"/>
    <w:rsid w:val="00D542F5"/>
    <w:rsid w:val="00D54881"/>
    <w:rsid w:val="00D5504F"/>
    <w:rsid w:val="00D5514B"/>
    <w:rsid w:val="00D55E44"/>
    <w:rsid w:val="00D56A84"/>
    <w:rsid w:val="00D57C9E"/>
    <w:rsid w:val="00D57D84"/>
    <w:rsid w:val="00D604B1"/>
    <w:rsid w:val="00D60525"/>
    <w:rsid w:val="00D609F4"/>
    <w:rsid w:val="00D60EF9"/>
    <w:rsid w:val="00D611A3"/>
    <w:rsid w:val="00D61333"/>
    <w:rsid w:val="00D617A9"/>
    <w:rsid w:val="00D61C90"/>
    <w:rsid w:val="00D62231"/>
    <w:rsid w:val="00D62315"/>
    <w:rsid w:val="00D6232A"/>
    <w:rsid w:val="00D624A2"/>
    <w:rsid w:val="00D6257E"/>
    <w:rsid w:val="00D634C1"/>
    <w:rsid w:val="00D636CB"/>
    <w:rsid w:val="00D63CD9"/>
    <w:rsid w:val="00D64094"/>
    <w:rsid w:val="00D640CE"/>
    <w:rsid w:val="00D6417C"/>
    <w:rsid w:val="00D645A3"/>
    <w:rsid w:val="00D648E1"/>
    <w:rsid w:val="00D65164"/>
    <w:rsid w:val="00D66AF7"/>
    <w:rsid w:val="00D66D2D"/>
    <w:rsid w:val="00D66D3A"/>
    <w:rsid w:val="00D66F22"/>
    <w:rsid w:val="00D670D0"/>
    <w:rsid w:val="00D67238"/>
    <w:rsid w:val="00D67953"/>
    <w:rsid w:val="00D67A40"/>
    <w:rsid w:val="00D7047F"/>
    <w:rsid w:val="00D70599"/>
    <w:rsid w:val="00D70860"/>
    <w:rsid w:val="00D708B2"/>
    <w:rsid w:val="00D70EB4"/>
    <w:rsid w:val="00D71D44"/>
    <w:rsid w:val="00D72EE1"/>
    <w:rsid w:val="00D735E0"/>
    <w:rsid w:val="00D7366C"/>
    <w:rsid w:val="00D7433B"/>
    <w:rsid w:val="00D7450D"/>
    <w:rsid w:val="00D74D96"/>
    <w:rsid w:val="00D75290"/>
    <w:rsid w:val="00D75540"/>
    <w:rsid w:val="00D7566B"/>
    <w:rsid w:val="00D76B29"/>
    <w:rsid w:val="00D76D4F"/>
    <w:rsid w:val="00D774B2"/>
    <w:rsid w:val="00D77682"/>
    <w:rsid w:val="00D778EC"/>
    <w:rsid w:val="00D80132"/>
    <w:rsid w:val="00D80478"/>
    <w:rsid w:val="00D807FC"/>
    <w:rsid w:val="00D81912"/>
    <w:rsid w:val="00D81B81"/>
    <w:rsid w:val="00D821D4"/>
    <w:rsid w:val="00D82302"/>
    <w:rsid w:val="00D8266C"/>
    <w:rsid w:val="00D82F31"/>
    <w:rsid w:val="00D83001"/>
    <w:rsid w:val="00D838CD"/>
    <w:rsid w:val="00D83E83"/>
    <w:rsid w:val="00D84620"/>
    <w:rsid w:val="00D84A0B"/>
    <w:rsid w:val="00D84D49"/>
    <w:rsid w:val="00D84E7D"/>
    <w:rsid w:val="00D8532F"/>
    <w:rsid w:val="00D856DE"/>
    <w:rsid w:val="00D8585D"/>
    <w:rsid w:val="00D85A08"/>
    <w:rsid w:val="00D85A3B"/>
    <w:rsid w:val="00D85FF7"/>
    <w:rsid w:val="00D867C5"/>
    <w:rsid w:val="00D869F2"/>
    <w:rsid w:val="00D86A75"/>
    <w:rsid w:val="00D86FAB"/>
    <w:rsid w:val="00D876C5"/>
    <w:rsid w:val="00D903CD"/>
    <w:rsid w:val="00D9050C"/>
    <w:rsid w:val="00D90991"/>
    <w:rsid w:val="00D90AE4"/>
    <w:rsid w:val="00D9193D"/>
    <w:rsid w:val="00D91D3A"/>
    <w:rsid w:val="00D92134"/>
    <w:rsid w:val="00D92859"/>
    <w:rsid w:val="00D928BB"/>
    <w:rsid w:val="00D92B09"/>
    <w:rsid w:val="00D92F07"/>
    <w:rsid w:val="00D932D3"/>
    <w:rsid w:val="00D93A9C"/>
    <w:rsid w:val="00D93E47"/>
    <w:rsid w:val="00D95339"/>
    <w:rsid w:val="00D9572D"/>
    <w:rsid w:val="00D957FF"/>
    <w:rsid w:val="00D95C37"/>
    <w:rsid w:val="00D976D4"/>
    <w:rsid w:val="00D97734"/>
    <w:rsid w:val="00D97FF4"/>
    <w:rsid w:val="00DA0337"/>
    <w:rsid w:val="00DA1225"/>
    <w:rsid w:val="00DA138E"/>
    <w:rsid w:val="00DA1AC1"/>
    <w:rsid w:val="00DA1CA4"/>
    <w:rsid w:val="00DA1DEB"/>
    <w:rsid w:val="00DA20D1"/>
    <w:rsid w:val="00DA276D"/>
    <w:rsid w:val="00DA2A20"/>
    <w:rsid w:val="00DA2FB2"/>
    <w:rsid w:val="00DA33BF"/>
    <w:rsid w:val="00DA41E7"/>
    <w:rsid w:val="00DA4D59"/>
    <w:rsid w:val="00DA508D"/>
    <w:rsid w:val="00DA6096"/>
    <w:rsid w:val="00DA62B0"/>
    <w:rsid w:val="00DA70CB"/>
    <w:rsid w:val="00DA7214"/>
    <w:rsid w:val="00DA75A3"/>
    <w:rsid w:val="00DA7B01"/>
    <w:rsid w:val="00DA7C4A"/>
    <w:rsid w:val="00DA7F33"/>
    <w:rsid w:val="00DB073A"/>
    <w:rsid w:val="00DB0854"/>
    <w:rsid w:val="00DB0B3A"/>
    <w:rsid w:val="00DB13C5"/>
    <w:rsid w:val="00DB1968"/>
    <w:rsid w:val="00DB19A0"/>
    <w:rsid w:val="00DB2271"/>
    <w:rsid w:val="00DB2338"/>
    <w:rsid w:val="00DB25B5"/>
    <w:rsid w:val="00DB30FE"/>
    <w:rsid w:val="00DB32F0"/>
    <w:rsid w:val="00DB3980"/>
    <w:rsid w:val="00DB3DF9"/>
    <w:rsid w:val="00DB4AED"/>
    <w:rsid w:val="00DB57A3"/>
    <w:rsid w:val="00DB5845"/>
    <w:rsid w:val="00DB5E87"/>
    <w:rsid w:val="00DB609D"/>
    <w:rsid w:val="00DB77CA"/>
    <w:rsid w:val="00DB7A58"/>
    <w:rsid w:val="00DC05D3"/>
    <w:rsid w:val="00DC0CC2"/>
    <w:rsid w:val="00DC1604"/>
    <w:rsid w:val="00DC213D"/>
    <w:rsid w:val="00DC26C6"/>
    <w:rsid w:val="00DC29A5"/>
    <w:rsid w:val="00DC3691"/>
    <w:rsid w:val="00DC41E1"/>
    <w:rsid w:val="00DC4745"/>
    <w:rsid w:val="00DC4BA4"/>
    <w:rsid w:val="00DC51B2"/>
    <w:rsid w:val="00DC587B"/>
    <w:rsid w:val="00DC6A88"/>
    <w:rsid w:val="00DC6A92"/>
    <w:rsid w:val="00DC6C1B"/>
    <w:rsid w:val="00DC6EC2"/>
    <w:rsid w:val="00DC749E"/>
    <w:rsid w:val="00DC753D"/>
    <w:rsid w:val="00DC7667"/>
    <w:rsid w:val="00DC76C7"/>
    <w:rsid w:val="00DC7B34"/>
    <w:rsid w:val="00DD041B"/>
    <w:rsid w:val="00DD08F5"/>
    <w:rsid w:val="00DD0ABE"/>
    <w:rsid w:val="00DD0E8B"/>
    <w:rsid w:val="00DD1817"/>
    <w:rsid w:val="00DD1B31"/>
    <w:rsid w:val="00DD1E5E"/>
    <w:rsid w:val="00DD24EC"/>
    <w:rsid w:val="00DD2B4A"/>
    <w:rsid w:val="00DD3098"/>
    <w:rsid w:val="00DD3240"/>
    <w:rsid w:val="00DD3531"/>
    <w:rsid w:val="00DD35E4"/>
    <w:rsid w:val="00DD3722"/>
    <w:rsid w:val="00DD3977"/>
    <w:rsid w:val="00DD3C53"/>
    <w:rsid w:val="00DD3D09"/>
    <w:rsid w:val="00DD48CA"/>
    <w:rsid w:val="00DD4BF3"/>
    <w:rsid w:val="00DD507F"/>
    <w:rsid w:val="00DD50B9"/>
    <w:rsid w:val="00DD546B"/>
    <w:rsid w:val="00DD5A38"/>
    <w:rsid w:val="00DD5B7F"/>
    <w:rsid w:val="00DD5D92"/>
    <w:rsid w:val="00DD602F"/>
    <w:rsid w:val="00DD680C"/>
    <w:rsid w:val="00DD6F7F"/>
    <w:rsid w:val="00DD78E7"/>
    <w:rsid w:val="00DD7AC8"/>
    <w:rsid w:val="00DD7F7D"/>
    <w:rsid w:val="00DE0680"/>
    <w:rsid w:val="00DE1368"/>
    <w:rsid w:val="00DE1535"/>
    <w:rsid w:val="00DE2127"/>
    <w:rsid w:val="00DE217C"/>
    <w:rsid w:val="00DE24C9"/>
    <w:rsid w:val="00DE2E94"/>
    <w:rsid w:val="00DE33EF"/>
    <w:rsid w:val="00DE38CA"/>
    <w:rsid w:val="00DE4120"/>
    <w:rsid w:val="00DE428E"/>
    <w:rsid w:val="00DE43CA"/>
    <w:rsid w:val="00DE496C"/>
    <w:rsid w:val="00DE49BD"/>
    <w:rsid w:val="00DE4AED"/>
    <w:rsid w:val="00DE5142"/>
    <w:rsid w:val="00DE5B31"/>
    <w:rsid w:val="00DE5BD0"/>
    <w:rsid w:val="00DE6517"/>
    <w:rsid w:val="00DE6B5D"/>
    <w:rsid w:val="00DE6D02"/>
    <w:rsid w:val="00DE6E37"/>
    <w:rsid w:val="00DE6ECC"/>
    <w:rsid w:val="00DE794E"/>
    <w:rsid w:val="00DE7ABD"/>
    <w:rsid w:val="00DF0778"/>
    <w:rsid w:val="00DF08F7"/>
    <w:rsid w:val="00DF0D34"/>
    <w:rsid w:val="00DF1CE1"/>
    <w:rsid w:val="00DF2079"/>
    <w:rsid w:val="00DF226D"/>
    <w:rsid w:val="00DF229F"/>
    <w:rsid w:val="00DF22A4"/>
    <w:rsid w:val="00DF24F9"/>
    <w:rsid w:val="00DF2C3F"/>
    <w:rsid w:val="00DF2CE8"/>
    <w:rsid w:val="00DF33D2"/>
    <w:rsid w:val="00DF38E0"/>
    <w:rsid w:val="00DF44DC"/>
    <w:rsid w:val="00DF5201"/>
    <w:rsid w:val="00DF54A0"/>
    <w:rsid w:val="00DF6D4A"/>
    <w:rsid w:val="00DF6D53"/>
    <w:rsid w:val="00DF6DEB"/>
    <w:rsid w:val="00DF7F15"/>
    <w:rsid w:val="00E003E8"/>
    <w:rsid w:val="00E0052B"/>
    <w:rsid w:val="00E0080B"/>
    <w:rsid w:val="00E00AC6"/>
    <w:rsid w:val="00E00C96"/>
    <w:rsid w:val="00E011AC"/>
    <w:rsid w:val="00E01A38"/>
    <w:rsid w:val="00E02EF3"/>
    <w:rsid w:val="00E02F2E"/>
    <w:rsid w:val="00E03550"/>
    <w:rsid w:val="00E0385C"/>
    <w:rsid w:val="00E039C4"/>
    <w:rsid w:val="00E04178"/>
    <w:rsid w:val="00E042BA"/>
    <w:rsid w:val="00E04586"/>
    <w:rsid w:val="00E049DF"/>
    <w:rsid w:val="00E04D96"/>
    <w:rsid w:val="00E0516D"/>
    <w:rsid w:val="00E0581D"/>
    <w:rsid w:val="00E06A1D"/>
    <w:rsid w:val="00E06C97"/>
    <w:rsid w:val="00E06CB3"/>
    <w:rsid w:val="00E07021"/>
    <w:rsid w:val="00E072A3"/>
    <w:rsid w:val="00E0783B"/>
    <w:rsid w:val="00E07941"/>
    <w:rsid w:val="00E10127"/>
    <w:rsid w:val="00E10271"/>
    <w:rsid w:val="00E10FE0"/>
    <w:rsid w:val="00E11379"/>
    <w:rsid w:val="00E114B1"/>
    <w:rsid w:val="00E1151F"/>
    <w:rsid w:val="00E11CFE"/>
    <w:rsid w:val="00E11F3A"/>
    <w:rsid w:val="00E12481"/>
    <w:rsid w:val="00E124BE"/>
    <w:rsid w:val="00E13461"/>
    <w:rsid w:val="00E1413D"/>
    <w:rsid w:val="00E145FA"/>
    <w:rsid w:val="00E148CF"/>
    <w:rsid w:val="00E14995"/>
    <w:rsid w:val="00E14CC1"/>
    <w:rsid w:val="00E150AA"/>
    <w:rsid w:val="00E168DD"/>
    <w:rsid w:val="00E16A64"/>
    <w:rsid w:val="00E16B95"/>
    <w:rsid w:val="00E1764E"/>
    <w:rsid w:val="00E17A61"/>
    <w:rsid w:val="00E17B51"/>
    <w:rsid w:val="00E17B6C"/>
    <w:rsid w:val="00E17F03"/>
    <w:rsid w:val="00E17FB6"/>
    <w:rsid w:val="00E2024F"/>
    <w:rsid w:val="00E204A1"/>
    <w:rsid w:val="00E20AB3"/>
    <w:rsid w:val="00E20E08"/>
    <w:rsid w:val="00E213CE"/>
    <w:rsid w:val="00E219D1"/>
    <w:rsid w:val="00E2203B"/>
    <w:rsid w:val="00E22186"/>
    <w:rsid w:val="00E225B4"/>
    <w:rsid w:val="00E22801"/>
    <w:rsid w:val="00E22CCC"/>
    <w:rsid w:val="00E234E2"/>
    <w:rsid w:val="00E23ADD"/>
    <w:rsid w:val="00E2429F"/>
    <w:rsid w:val="00E2447E"/>
    <w:rsid w:val="00E24566"/>
    <w:rsid w:val="00E24AF5"/>
    <w:rsid w:val="00E24E2E"/>
    <w:rsid w:val="00E24F86"/>
    <w:rsid w:val="00E2515D"/>
    <w:rsid w:val="00E252C0"/>
    <w:rsid w:val="00E25A5B"/>
    <w:rsid w:val="00E25B58"/>
    <w:rsid w:val="00E25E80"/>
    <w:rsid w:val="00E25EE4"/>
    <w:rsid w:val="00E25FCF"/>
    <w:rsid w:val="00E26065"/>
    <w:rsid w:val="00E26468"/>
    <w:rsid w:val="00E27B39"/>
    <w:rsid w:val="00E27E03"/>
    <w:rsid w:val="00E27F60"/>
    <w:rsid w:val="00E304DC"/>
    <w:rsid w:val="00E309EB"/>
    <w:rsid w:val="00E32330"/>
    <w:rsid w:val="00E32B27"/>
    <w:rsid w:val="00E33059"/>
    <w:rsid w:val="00E33D46"/>
    <w:rsid w:val="00E33EBA"/>
    <w:rsid w:val="00E34D91"/>
    <w:rsid w:val="00E353F8"/>
    <w:rsid w:val="00E35622"/>
    <w:rsid w:val="00E360B6"/>
    <w:rsid w:val="00E36159"/>
    <w:rsid w:val="00E37282"/>
    <w:rsid w:val="00E373B5"/>
    <w:rsid w:val="00E37FC7"/>
    <w:rsid w:val="00E401CA"/>
    <w:rsid w:val="00E4035B"/>
    <w:rsid w:val="00E41412"/>
    <w:rsid w:val="00E416F4"/>
    <w:rsid w:val="00E41CA2"/>
    <w:rsid w:val="00E42042"/>
    <w:rsid w:val="00E4204B"/>
    <w:rsid w:val="00E42501"/>
    <w:rsid w:val="00E42C24"/>
    <w:rsid w:val="00E42C53"/>
    <w:rsid w:val="00E431A8"/>
    <w:rsid w:val="00E43EDE"/>
    <w:rsid w:val="00E44895"/>
    <w:rsid w:val="00E4490A"/>
    <w:rsid w:val="00E449EE"/>
    <w:rsid w:val="00E44C12"/>
    <w:rsid w:val="00E44CD2"/>
    <w:rsid w:val="00E451B6"/>
    <w:rsid w:val="00E454E7"/>
    <w:rsid w:val="00E455FD"/>
    <w:rsid w:val="00E45E8C"/>
    <w:rsid w:val="00E45FEA"/>
    <w:rsid w:val="00E46338"/>
    <w:rsid w:val="00E47074"/>
    <w:rsid w:val="00E50133"/>
    <w:rsid w:val="00E50146"/>
    <w:rsid w:val="00E5034F"/>
    <w:rsid w:val="00E5149C"/>
    <w:rsid w:val="00E51A50"/>
    <w:rsid w:val="00E51A7F"/>
    <w:rsid w:val="00E51D39"/>
    <w:rsid w:val="00E525DD"/>
    <w:rsid w:val="00E5289F"/>
    <w:rsid w:val="00E52E95"/>
    <w:rsid w:val="00E52FE6"/>
    <w:rsid w:val="00E535E4"/>
    <w:rsid w:val="00E538B9"/>
    <w:rsid w:val="00E53B2F"/>
    <w:rsid w:val="00E53FCC"/>
    <w:rsid w:val="00E5459C"/>
    <w:rsid w:val="00E5463D"/>
    <w:rsid w:val="00E55000"/>
    <w:rsid w:val="00E55208"/>
    <w:rsid w:val="00E55332"/>
    <w:rsid w:val="00E554CA"/>
    <w:rsid w:val="00E5555B"/>
    <w:rsid w:val="00E555D5"/>
    <w:rsid w:val="00E55C77"/>
    <w:rsid w:val="00E55DD1"/>
    <w:rsid w:val="00E5615A"/>
    <w:rsid w:val="00E56515"/>
    <w:rsid w:val="00E566AA"/>
    <w:rsid w:val="00E57BC0"/>
    <w:rsid w:val="00E57D3E"/>
    <w:rsid w:val="00E60916"/>
    <w:rsid w:val="00E60AB2"/>
    <w:rsid w:val="00E60C2A"/>
    <w:rsid w:val="00E60E41"/>
    <w:rsid w:val="00E61053"/>
    <w:rsid w:val="00E614A7"/>
    <w:rsid w:val="00E61A96"/>
    <w:rsid w:val="00E61C2A"/>
    <w:rsid w:val="00E61F15"/>
    <w:rsid w:val="00E61FD0"/>
    <w:rsid w:val="00E625EC"/>
    <w:rsid w:val="00E650AD"/>
    <w:rsid w:val="00E654D8"/>
    <w:rsid w:val="00E65CEC"/>
    <w:rsid w:val="00E66703"/>
    <w:rsid w:val="00E667F5"/>
    <w:rsid w:val="00E668AA"/>
    <w:rsid w:val="00E66A18"/>
    <w:rsid w:val="00E66D02"/>
    <w:rsid w:val="00E6729C"/>
    <w:rsid w:val="00E673E1"/>
    <w:rsid w:val="00E67545"/>
    <w:rsid w:val="00E70BFA"/>
    <w:rsid w:val="00E71156"/>
    <w:rsid w:val="00E71B36"/>
    <w:rsid w:val="00E71C05"/>
    <w:rsid w:val="00E71C41"/>
    <w:rsid w:val="00E73834"/>
    <w:rsid w:val="00E73BCD"/>
    <w:rsid w:val="00E745E4"/>
    <w:rsid w:val="00E74C0D"/>
    <w:rsid w:val="00E751AD"/>
    <w:rsid w:val="00E75B9F"/>
    <w:rsid w:val="00E76E6A"/>
    <w:rsid w:val="00E77178"/>
    <w:rsid w:val="00E77412"/>
    <w:rsid w:val="00E77424"/>
    <w:rsid w:val="00E7758E"/>
    <w:rsid w:val="00E77966"/>
    <w:rsid w:val="00E802E5"/>
    <w:rsid w:val="00E80520"/>
    <w:rsid w:val="00E805F2"/>
    <w:rsid w:val="00E80799"/>
    <w:rsid w:val="00E8091C"/>
    <w:rsid w:val="00E80BDA"/>
    <w:rsid w:val="00E815E9"/>
    <w:rsid w:val="00E81977"/>
    <w:rsid w:val="00E82EED"/>
    <w:rsid w:val="00E8405B"/>
    <w:rsid w:val="00E84579"/>
    <w:rsid w:val="00E846E7"/>
    <w:rsid w:val="00E84832"/>
    <w:rsid w:val="00E84DB3"/>
    <w:rsid w:val="00E84E88"/>
    <w:rsid w:val="00E86CE7"/>
    <w:rsid w:val="00E86F3E"/>
    <w:rsid w:val="00E878BC"/>
    <w:rsid w:val="00E87BB6"/>
    <w:rsid w:val="00E87F30"/>
    <w:rsid w:val="00E918A8"/>
    <w:rsid w:val="00E924CC"/>
    <w:rsid w:val="00E92633"/>
    <w:rsid w:val="00E92B50"/>
    <w:rsid w:val="00E92B73"/>
    <w:rsid w:val="00E92BAE"/>
    <w:rsid w:val="00E933EA"/>
    <w:rsid w:val="00E9356F"/>
    <w:rsid w:val="00E938D0"/>
    <w:rsid w:val="00E93A66"/>
    <w:rsid w:val="00E93C44"/>
    <w:rsid w:val="00E941FC"/>
    <w:rsid w:val="00E944E8"/>
    <w:rsid w:val="00E949FA"/>
    <w:rsid w:val="00E94C86"/>
    <w:rsid w:val="00E95B1F"/>
    <w:rsid w:val="00E95B90"/>
    <w:rsid w:val="00E95C63"/>
    <w:rsid w:val="00E95D50"/>
    <w:rsid w:val="00E96669"/>
    <w:rsid w:val="00E97A05"/>
    <w:rsid w:val="00E97B6E"/>
    <w:rsid w:val="00E97DE5"/>
    <w:rsid w:val="00EA0C2E"/>
    <w:rsid w:val="00EA0E76"/>
    <w:rsid w:val="00EA0ED3"/>
    <w:rsid w:val="00EA166B"/>
    <w:rsid w:val="00EA167F"/>
    <w:rsid w:val="00EA2149"/>
    <w:rsid w:val="00EA24C9"/>
    <w:rsid w:val="00EA2819"/>
    <w:rsid w:val="00EA33BA"/>
    <w:rsid w:val="00EA3422"/>
    <w:rsid w:val="00EA34C5"/>
    <w:rsid w:val="00EA3619"/>
    <w:rsid w:val="00EA38E2"/>
    <w:rsid w:val="00EA39F2"/>
    <w:rsid w:val="00EA3AD3"/>
    <w:rsid w:val="00EA3BAE"/>
    <w:rsid w:val="00EA414C"/>
    <w:rsid w:val="00EA41AC"/>
    <w:rsid w:val="00EA4882"/>
    <w:rsid w:val="00EA4DDB"/>
    <w:rsid w:val="00EA50AB"/>
    <w:rsid w:val="00EA5358"/>
    <w:rsid w:val="00EA5C99"/>
    <w:rsid w:val="00EA5E64"/>
    <w:rsid w:val="00EA6728"/>
    <w:rsid w:val="00EA6AB2"/>
    <w:rsid w:val="00EA7949"/>
    <w:rsid w:val="00EB014C"/>
    <w:rsid w:val="00EB0D13"/>
    <w:rsid w:val="00EB0E46"/>
    <w:rsid w:val="00EB1308"/>
    <w:rsid w:val="00EB24C9"/>
    <w:rsid w:val="00EB264E"/>
    <w:rsid w:val="00EB295D"/>
    <w:rsid w:val="00EB33CC"/>
    <w:rsid w:val="00EB4414"/>
    <w:rsid w:val="00EB4622"/>
    <w:rsid w:val="00EB4804"/>
    <w:rsid w:val="00EB4B77"/>
    <w:rsid w:val="00EB4C0E"/>
    <w:rsid w:val="00EB4C8D"/>
    <w:rsid w:val="00EB67B5"/>
    <w:rsid w:val="00EB6A9D"/>
    <w:rsid w:val="00EB6C27"/>
    <w:rsid w:val="00EB70C0"/>
    <w:rsid w:val="00EB78E5"/>
    <w:rsid w:val="00EC04FF"/>
    <w:rsid w:val="00EC0AD0"/>
    <w:rsid w:val="00EC0C46"/>
    <w:rsid w:val="00EC12F3"/>
    <w:rsid w:val="00EC17E8"/>
    <w:rsid w:val="00EC1EA6"/>
    <w:rsid w:val="00EC2008"/>
    <w:rsid w:val="00EC2444"/>
    <w:rsid w:val="00EC2A0E"/>
    <w:rsid w:val="00EC2A3B"/>
    <w:rsid w:val="00EC2FE8"/>
    <w:rsid w:val="00EC2FEA"/>
    <w:rsid w:val="00EC30F0"/>
    <w:rsid w:val="00EC33B9"/>
    <w:rsid w:val="00EC3470"/>
    <w:rsid w:val="00EC3C39"/>
    <w:rsid w:val="00EC3DE9"/>
    <w:rsid w:val="00EC3E4A"/>
    <w:rsid w:val="00EC4206"/>
    <w:rsid w:val="00EC5177"/>
    <w:rsid w:val="00EC5367"/>
    <w:rsid w:val="00EC5F9F"/>
    <w:rsid w:val="00EC603B"/>
    <w:rsid w:val="00EC62A2"/>
    <w:rsid w:val="00EC6472"/>
    <w:rsid w:val="00EC7126"/>
    <w:rsid w:val="00EC7C8D"/>
    <w:rsid w:val="00ED0245"/>
    <w:rsid w:val="00ED03D9"/>
    <w:rsid w:val="00ED077A"/>
    <w:rsid w:val="00ED08E5"/>
    <w:rsid w:val="00ED0B72"/>
    <w:rsid w:val="00ED0CA3"/>
    <w:rsid w:val="00ED0EFC"/>
    <w:rsid w:val="00ED10A0"/>
    <w:rsid w:val="00ED1168"/>
    <w:rsid w:val="00ED1800"/>
    <w:rsid w:val="00ED2C9B"/>
    <w:rsid w:val="00ED2CC3"/>
    <w:rsid w:val="00ED2CCA"/>
    <w:rsid w:val="00ED3554"/>
    <w:rsid w:val="00ED3CCC"/>
    <w:rsid w:val="00ED415A"/>
    <w:rsid w:val="00ED553C"/>
    <w:rsid w:val="00ED5EB2"/>
    <w:rsid w:val="00ED6102"/>
    <w:rsid w:val="00ED6173"/>
    <w:rsid w:val="00ED641B"/>
    <w:rsid w:val="00ED6F0E"/>
    <w:rsid w:val="00ED6FD6"/>
    <w:rsid w:val="00ED7DF5"/>
    <w:rsid w:val="00EE069A"/>
    <w:rsid w:val="00EE07F3"/>
    <w:rsid w:val="00EE0B0C"/>
    <w:rsid w:val="00EE13DA"/>
    <w:rsid w:val="00EE1476"/>
    <w:rsid w:val="00EE15E1"/>
    <w:rsid w:val="00EE1643"/>
    <w:rsid w:val="00EE1C04"/>
    <w:rsid w:val="00EE2ADF"/>
    <w:rsid w:val="00EE40FE"/>
    <w:rsid w:val="00EE447B"/>
    <w:rsid w:val="00EE4572"/>
    <w:rsid w:val="00EE4BCE"/>
    <w:rsid w:val="00EE50BF"/>
    <w:rsid w:val="00EE534D"/>
    <w:rsid w:val="00EE54F1"/>
    <w:rsid w:val="00EE6814"/>
    <w:rsid w:val="00EE6B24"/>
    <w:rsid w:val="00EE6E90"/>
    <w:rsid w:val="00EE7565"/>
    <w:rsid w:val="00EE7C52"/>
    <w:rsid w:val="00EF016F"/>
    <w:rsid w:val="00EF0F3B"/>
    <w:rsid w:val="00EF100C"/>
    <w:rsid w:val="00EF24A9"/>
    <w:rsid w:val="00EF294D"/>
    <w:rsid w:val="00EF2EC0"/>
    <w:rsid w:val="00EF3146"/>
    <w:rsid w:val="00EF398E"/>
    <w:rsid w:val="00EF3F80"/>
    <w:rsid w:val="00EF41AB"/>
    <w:rsid w:val="00EF4C77"/>
    <w:rsid w:val="00EF4E08"/>
    <w:rsid w:val="00EF5095"/>
    <w:rsid w:val="00EF5C8E"/>
    <w:rsid w:val="00EF6017"/>
    <w:rsid w:val="00EF617C"/>
    <w:rsid w:val="00EF70E4"/>
    <w:rsid w:val="00EF720B"/>
    <w:rsid w:val="00EF7408"/>
    <w:rsid w:val="00EF7DAF"/>
    <w:rsid w:val="00EF7E15"/>
    <w:rsid w:val="00F00252"/>
    <w:rsid w:val="00F007D1"/>
    <w:rsid w:val="00F02194"/>
    <w:rsid w:val="00F0342F"/>
    <w:rsid w:val="00F03440"/>
    <w:rsid w:val="00F0366E"/>
    <w:rsid w:val="00F04926"/>
    <w:rsid w:val="00F04CFD"/>
    <w:rsid w:val="00F05243"/>
    <w:rsid w:val="00F052C9"/>
    <w:rsid w:val="00F0544F"/>
    <w:rsid w:val="00F05568"/>
    <w:rsid w:val="00F05854"/>
    <w:rsid w:val="00F05E20"/>
    <w:rsid w:val="00F06BDB"/>
    <w:rsid w:val="00F0708F"/>
    <w:rsid w:val="00F072E8"/>
    <w:rsid w:val="00F078CC"/>
    <w:rsid w:val="00F10E88"/>
    <w:rsid w:val="00F1144A"/>
    <w:rsid w:val="00F11C8A"/>
    <w:rsid w:val="00F12040"/>
    <w:rsid w:val="00F12233"/>
    <w:rsid w:val="00F122C4"/>
    <w:rsid w:val="00F12C05"/>
    <w:rsid w:val="00F12FD0"/>
    <w:rsid w:val="00F13431"/>
    <w:rsid w:val="00F137BA"/>
    <w:rsid w:val="00F13D1E"/>
    <w:rsid w:val="00F144AA"/>
    <w:rsid w:val="00F144AB"/>
    <w:rsid w:val="00F14C1A"/>
    <w:rsid w:val="00F15362"/>
    <w:rsid w:val="00F1537F"/>
    <w:rsid w:val="00F15893"/>
    <w:rsid w:val="00F171BE"/>
    <w:rsid w:val="00F175B9"/>
    <w:rsid w:val="00F17B54"/>
    <w:rsid w:val="00F17D02"/>
    <w:rsid w:val="00F211C3"/>
    <w:rsid w:val="00F21CED"/>
    <w:rsid w:val="00F22482"/>
    <w:rsid w:val="00F22633"/>
    <w:rsid w:val="00F22F6B"/>
    <w:rsid w:val="00F230C8"/>
    <w:rsid w:val="00F232D5"/>
    <w:rsid w:val="00F237A1"/>
    <w:rsid w:val="00F245AF"/>
    <w:rsid w:val="00F246D0"/>
    <w:rsid w:val="00F25460"/>
    <w:rsid w:val="00F255D3"/>
    <w:rsid w:val="00F2561B"/>
    <w:rsid w:val="00F2577F"/>
    <w:rsid w:val="00F2590D"/>
    <w:rsid w:val="00F2633A"/>
    <w:rsid w:val="00F27348"/>
    <w:rsid w:val="00F275AA"/>
    <w:rsid w:val="00F30569"/>
    <w:rsid w:val="00F305DE"/>
    <w:rsid w:val="00F30B45"/>
    <w:rsid w:val="00F30BE4"/>
    <w:rsid w:val="00F31FC6"/>
    <w:rsid w:val="00F32974"/>
    <w:rsid w:val="00F32995"/>
    <w:rsid w:val="00F3299C"/>
    <w:rsid w:val="00F32A37"/>
    <w:rsid w:val="00F331F8"/>
    <w:rsid w:val="00F335B0"/>
    <w:rsid w:val="00F3387B"/>
    <w:rsid w:val="00F33E77"/>
    <w:rsid w:val="00F34103"/>
    <w:rsid w:val="00F3410A"/>
    <w:rsid w:val="00F34138"/>
    <w:rsid w:val="00F3448E"/>
    <w:rsid w:val="00F3462B"/>
    <w:rsid w:val="00F34760"/>
    <w:rsid w:val="00F3500B"/>
    <w:rsid w:val="00F35143"/>
    <w:rsid w:val="00F3584C"/>
    <w:rsid w:val="00F360A3"/>
    <w:rsid w:val="00F36244"/>
    <w:rsid w:val="00F371A4"/>
    <w:rsid w:val="00F3762B"/>
    <w:rsid w:val="00F37C79"/>
    <w:rsid w:val="00F40D14"/>
    <w:rsid w:val="00F41061"/>
    <w:rsid w:val="00F41826"/>
    <w:rsid w:val="00F41933"/>
    <w:rsid w:val="00F41A37"/>
    <w:rsid w:val="00F41BAE"/>
    <w:rsid w:val="00F41ECD"/>
    <w:rsid w:val="00F4205A"/>
    <w:rsid w:val="00F424B3"/>
    <w:rsid w:val="00F42B51"/>
    <w:rsid w:val="00F4345A"/>
    <w:rsid w:val="00F43BF6"/>
    <w:rsid w:val="00F44F3C"/>
    <w:rsid w:val="00F4523E"/>
    <w:rsid w:val="00F46E93"/>
    <w:rsid w:val="00F4742E"/>
    <w:rsid w:val="00F47498"/>
    <w:rsid w:val="00F47A95"/>
    <w:rsid w:val="00F47AC2"/>
    <w:rsid w:val="00F500C3"/>
    <w:rsid w:val="00F50298"/>
    <w:rsid w:val="00F50562"/>
    <w:rsid w:val="00F50DA2"/>
    <w:rsid w:val="00F51EBF"/>
    <w:rsid w:val="00F52C1A"/>
    <w:rsid w:val="00F53E0E"/>
    <w:rsid w:val="00F545D1"/>
    <w:rsid w:val="00F54A48"/>
    <w:rsid w:val="00F54B97"/>
    <w:rsid w:val="00F55657"/>
    <w:rsid w:val="00F5569C"/>
    <w:rsid w:val="00F55925"/>
    <w:rsid w:val="00F55DF4"/>
    <w:rsid w:val="00F56A63"/>
    <w:rsid w:val="00F57402"/>
    <w:rsid w:val="00F57935"/>
    <w:rsid w:val="00F57D59"/>
    <w:rsid w:val="00F6032A"/>
    <w:rsid w:val="00F605D5"/>
    <w:rsid w:val="00F60743"/>
    <w:rsid w:val="00F616C6"/>
    <w:rsid w:val="00F6172A"/>
    <w:rsid w:val="00F61945"/>
    <w:rsid w:val="00F619D0"/>
    <w:rsid w:val="00F61E46"/>
    <w:rsid w:val="00F61E71"/>
    <w:rsid w:val="00F61FD8"/>
    <w:rsid w:val="00F62435"/>
    <w:rsid w:val="00F6280B"/>
    <w:rsid w:val="00F62D35"/>
    <w:rsid w:val="00F64180"/>
    <w:rsid w:val="00F6438D"/>
    <w:rsid w:val="00F64423"/>
    <w:rsid w:val="00F6502A"/>
    <w:rsid w:val="00F6533A"/>
    <w:rsid w:val="00F65386"/>
    <w:rsid w:val="00F653D0"/>
    <w:rsid w:val="00F65798"/>
    <w:rsid w:val="00F678EB"/>
    <w:rsid w:val="00F67A38"/>
    <w:rsid w:val="00F67BB9"/>
    <w:rsid w:val="00F67D05"/>
    <w:rsid w:val="00F67F0E"/>
    <w:rsid w:val="00F702E6"/>
    <w:rsid w:val="00F70319"/>
    <w:rsid w:val="00F704F3"/>
    <w:rsid w:val="00F70ECD"/>
    <w:rsid w:val="00F715AC"/>
    <w:rsid w:val="00F72177"/>
    <w:rsid w:val="00F72205"/>
    <w:rsid w:val="00F72DFC"/>
    <w:rsid w:val="00F72EC6"/>
    <w:rsid w:val="00F7305B"/>
    <w:rsid w:val="00F73587"/>
    <w:rsid w:val="00F735E3"/>
    <w:rsid w:val="00F736E9"/>
    <w:rsid w:val="00F73D3F"/>
    <w:rsid w:val="00F73E4A"/>
    <w:rsid w:val="00F744B2"/>
    <w:rsid w:val="00F74A2D"/>
    <w:rsid w:val="00F75658"/>
    <w:rsid w:val="00F76B3B"/>
    <w:rsid w:val="00F76D0C"/>
    <w:rsid w:val="00F770F1"/>
    <w:rsid w:val="00F7729D"/>
    <w:rsid w:val="00F77763"/>
    <w:rsid w:val="00F7796D"/>
    <w:rsid w:val="00F77FB9"/>
    <w:rsid w:val="00F80343"/>
    <w:rsid w:val="00F80753"/>
    <w:rsid w:val="00F807E6"/>
    <w:rsid w:val="00F80B03"/>
    <w:rsid w:val="00F81AC7"/>
    <w:rsid w:val="00F81F14"/>
    <w:rsid w:val="00F81FFF"/>
    <w:rsid w:val="00F821DE"/>
    <w:rsid w:val="00F823D5"/>
    <w:rsid w:val="00F83157"/>
    <w:rsid w:val="00F83933"/>
    <w:rsid w:val="00F83C28"/>
    <w:rsid w:val="00F83C9F"/>
    <w:rsid w:val="00F83E36"/>
    <w:rsid w:val="00F844F3"/>
    <w:rsid w:val="00F84A08"/>
    <w:rsid w:val="00F855AE"/>
    <w:rsid w:val="00F85C8E"/>
    <w:rsid w:val="00F86002"/>
    <w:rsid w:val="00F868CE"/>
    <w:rsid w:val="00F86951"/>
    <w:rsid w:val="00F86A84"/>
    <w:rsid w:val="00F86C56"/>
    <w:rsid w:val="00F86E27"/>
    <w:rsid w:val="00F86EF9"/>
    <w:rsid w:val="00F87296"/>
    <w:rsid w:val="00F87357"/>
    <w:rsid w:val="00F87668"/>
    <w:rsid w:val="00F87A9B"/>
    <w:rsid w:val="00F87F07"/>
    <w:rsid w:val="00F9021E"/>
    <w:rsid w:val="00F90D9F"/>
    <w:rsid w:val="00F910B7"/>
    <w:rsid w:val="00F91D21"/>
    <w:rsid w:val="00F91F32"/>
    <w:rsid w:val="00F925B0"/>
    <w:rsid w:val="00F925E3"/>
    <w:rsid w:val="00F927C3"/>
    <w:rsid w:val="00F92EF7"/>
    <w:rsid w:val="00F93596"/>
    <w:rsid w:val="00F9361F"/>
    <w:rsid w:val="00F94566"/>
    <w:rsid w:val="00F947A2"/>
    <w:rsid w:val="00F948D8"/>
    <w:rsid w:val="00F94A44"/>
    <w:rsid w:val="00F95519"/>
    <w:rsid w:val="00F95931"/>
    <w:rsid w:val="00F9657C"/>
    <w:rsid w:val="00F9668B"/>
    <w:rsid w:val="00F96B8E"/>
    <w:rsid w:val="00F96F55"/>
    <w:rsid w:val="00F97239"/>
    <w:rsid w:val="00F979B2"/>
    <w:rsid w:val="00F97BB4"/>
    <w:rsid w:val="00F97ED3"/>
    <w:rsid w:val="00FA0B7D"/>
    <w:rsid w:val="00FA1102"/>
    <w:rsid w:val="00FA1363"/>
    <w:rsid w:val="00FA17D3"/>
    <w:rsid w:val="00FA1DBF"/>
    <w:rsid w:val="00FA2DC9"/>
    <w:rsid w:val="00FA328B"/>
    <w:rsid w:val="00FA3835"/>
    <w:rsid w:val="00FA3A0F"/>
    <w:rsid w:val="00FA48F6"/>
    <w:rsid w:val="00FA5412"/>
    <w:rsid w:val="00FA5833"/>
    <w:rsid w:val="00FA5AFC"/>
    <w:rsid w:val="00FA6FBA"/>
    <w:rsid w:val="00FA71FD"/>
    <w:rsid w:val="00FA7762"/>
    <w:rsid w:val="00FA7F6E"/>
    <w:rsid w:val="00FB0098"/>
    <w:rsid w:val="00FB0290"/>
    <w:rsid w:val="00FB0766"/>
    <w:rsid w:val="00FB08E5"/>
    <w:rsid w:val="00FB0954"/>
    <w:rsid w:val="00FB10B8"/>
    <w:rsid w:val="00FB1C8D"/>
    <w:rsid w:val="00FB2BFF"/>
    <w:rsid w:val="00FB34EC"/>
    <w:rsid w:val="00FB3838"/>
    <w:rsid w:val="00FB4646"/>
    <w:rsid w:val="00FB56F0"/>
    <w:rsid w:val="00FB5975"/>
    <w:rsid w:val="00FB6066"/>
    <w:rsid w:val="00FB7A6D"/>
    <w:rsid w:val="00FC0348"/>
    <w:rsid w:val="00FC0CE9"/>
    <w:rsid w:val="00FC0E46"/>
    <w:rsid w:val="00FC10EF"/>
    <w:rsid w:val="00FC11DC"/>
    <w:rsid w:val="00FC1580"/>
    <w:rsid w:val="00FC1BF0"/>
    <w:rsid w:val="00FC2549"/>
    <w:rsid w:val="00FC277B"/>
    <w:rsid w:val="00FC2921"/>
    <w:rsid w:val="00FC2E9A"/>
    <w:rsid w:val="00FC2F20"/>
    <w:rsid w:val="00FC31C9"/>
    <w:rsid w:val="00FC3C98"/>
    <w:rsid w:val="00FC3DAE"/>
    <w:rsid w:val="00FC4297"/>
    <w:rsid w:val="00FC4583"/>
    <w:rsid w:val="00FC4B69"/>
    <w:rsid w:val="00FC4E39"/>
    <w:rsid w:val="00FC516D"/>
    <w:rsid w:val="00FC56A9"/>
    <w:rsid w:val="00FC57A3"/>
    <w:rsid w:val="00FC5BC5"/>
    <w:rsid w:val="00FC5C19"/>
    <w:rsid w:val="00FC66D2"/>
    <w:rsid w:val="00FC6C4E"/>
    <w:rsid w:val="00FC719D"/>
    <w:rsid w:val="00FC7551"/>
    <w:rsid w:val="00FD053B"/>
    <w:rsid w:val="00FD0C54"/>
    <w:rsid w:val="00FD12F2"/>
    <w:rsid w:val="00FD2340"/>
    <w:rsid w:val="00FD25BA"/>
    <w:rsid w:val="00FD26E5"/>
    <w:rsid w:val="00FD2D55"/>
    <w:rsid w:val="00FD37DF"/>
    <w:rsid w:val="00FD3DAF"/>
    <w:rsid w:val="00FD415E"/>
    <w:rsid w:val="00FD4FD9"/>
    <w:rsid w:val="00FD55EF"/>
    <w:rsid w:val="00FD565B"/>
    <w:rsid w:val="00FD5A94"/>
    <w:rsid w:val="00FD5AA3"/>
    <w:rsid w:val="00FD6242"/>
    <w:rsid w:val="00FD633E"/>
    <w:rsid w:val="00FD63A3"/>
    <w:rsid w:val="00FD66F2"/>
    <w:rsid w:val="00FD6883"/>
    <w:rsid w:val="00FD6B1B"/>
    <w:rsid w:val="00FD6D51"/>
    <w:rsid w:val="00FD6E7D"/>
    <w:rsid w:val="00FD702B"/>
    <w:rsid w:val="00FD7131"/>
    <w:rsid w:val="00FD743F"/>
    <w:rsid w:val="00FD759E"/>
    <w:rsid w:val="00FD7C59"/>
    <w:rsid w:val="00FE01F6"/>
    <w:rsid w:val="00FE028C"/>
    <w:rsid w:val="00FE0628"/>
    <w:rsid w:val="00FE1896"/>
    <w:rsid w:val="00FE1E03"/>
    <w:rsid w:val="00FE1FCA"/>
    <w:rsid w:val="00FE21A6"/>
    <w:rsid w:val="00FE3063"/>
    <w:rsid w:val="00FE32F7"/>
    <w:rsid w:val="00FE36BC"/>
    <w:rsid w:val="00FE4CF1"/>
    <w:rsid w:val="00FE51CD"/>
    <w:rsid w:val="00FE5284"/>
    <w:rsid w:val="00FE5981"/>
    <w:rsid w:val="00FE6057"/>
    <w:rsid w:val="00FE63C0"/>
    <w:rsid w:val="00FE710B"/>
    <w:rsid w:val="00FF038C"/>
    <w:rsid w:val="00FF07F4"/>
    <w:rsid w:val="00FF0948"/>
    <w:rsid w:val="00FF123E"/>
    <w:rsid w:val="00FF1555"/>
    <w:rsid w:val="00FF1C5B"/>
    <w:rsid w:val="00FF24D0"/>
    <w:rsid w:val="00FF349C"/>
    <w:rsid w:val="00FF3683"/>
    <w:rsid w:val="00FF43B2"/>
    <w:rsid w:val="00FF4D2E"/>
    <w:rsid w:val="00FF5213"/>
    <w:rsid w:val="00FF529E"/>
    <w:rsid w:val="00FF5650"/>
    <w:rsid w:val="00FF5836"/>
    <w:rsid w:val="00FF5A72"/>
    <w:rsid w:val="00FF60FB"/>
    <w:rsid w:val="00FF6118"/>
    <w:rsid w:val="00FF6970"/>
    <w:rsid w:val="00FF7353"/>
    <w:rsid w:val="012081CC"/>
    <w:rsid w:val="01A67D13"/>
    <w:rsid w:val="02D04497"/>
    <w:rsid w:val="050FF34F"/>
    <w:rsid w:val="05732316"/>
    <w:rsid w:val="0737CA02"/>
    <w:rsid w:val="0A142A8A"/>
    <w:rsid w:val="0A7F74E1"/>
    <w:rsid w:val="0B278514"/>
    <w:rsid w:val="0D51CD62"/>
    <w:rsid w:val="0F5B3DA2"/>
    <w:rsid w:val="107646DD"/>
    <w:rsid w:val="10A1D4B5"/>
    <w:rsid w:val="12DEE65B"/>
    <w:rsid w:val="136414E5"/>
    <w:rsid w:val="14A6CEA1"/>
    <w:rsid w:val="16A60012"/>
    <w:rsid w:val="16AFF13E"/>
    <w:rsid w:val="1779C082"/>
    <w:rsid w:val="18EA79D6"/>
    <w:rsid w:val="1D74EAF3"/>
    <w:rsid w:val="1F38D4C6"/>
    <w:rsid w:val="20311AF6"/>
    <w:rsid w:val="20D85335"/>
    <w:rsid w:val="22889687"/>
    <w:rsid w:val="23989A3A"/>
    <w:rsid w:val="257B5DBB"/>
    <w:rsid w:val="26266579"/>
    <w:rsid w:val="28D97B15"/>
    <w:rsid w:val="29132ADB"/>
    <w:rsid w:val="2A335651"/>
    <w:rsid w:val="2B16F4AD"/>
    <w:rsid w:val="2C6F7165"/>
    <w:rsid w:val="2DAAFEA7"/>
    <w:rsid w:val="2F47B59F"/>
    <w:rsid w:val="35289218"/>
    <w:rsid w:val="363FC009"/>
    <w:rsid w:val="36E492EF"/>
    <w:rsid w:val="38E3710F"/>
    <w:rsid w:val="393CF8CA"/>
    <w:rsid w:val="3974E6D1"/>
    <w:rsid w:val="3E144A11"/>
    <w:rsid w:val="3E67AC7C"/>
    <w:rsid w:val="40C0CA50"/>
    <w:rsid w:val="46174762"/>
    <w:rsid w:val="4630205D"/>
    <w:rsid w:val="48CAE019"/>
    <w:rsid w:val="4932DB8A"/>
    <w:rsid w:val="4D17E4FC"/>
    <w:rsid w:val="51E83D1B"/>
    <w:rsid w:val="537DF70E"/>
    <w:rsid w:val="54217873"/>
    <w:rsid w:val="55F0B8DB"/>
    <w:rsid w:val="56B8B933"/>
    <w:rsid w:val="587603D1"/>
    <w:rsid w:val="5A4A60D6"/>
    <w:rsid w:val="5A5656F1"/>
    <w:rsid w:val="5A5D2415"/>
    <w:rsid w:val="5A96F41F"/>
    <w:rsid w:val="5AF26472"/>
    <w:rsid w:val="5AFF7007"/>
    <w:rsid w:val="5D656614"/>
    <w:rsid w:val="622599AF"/>
    <w:rsid w:val="63DAF1CB"/>
    <w:rsid w:val="66A4D9B1"/>
    <w:rsid w:val="67F9B581"/>
    <w:rsid w:val="6824A027"/>
    <w:rsid w:val="6F6678C1"/>
    <w:rsid w:val="73887937"/>
    <w:rsid w:val="74E1870E"/>
    <w:rsid w:val="75502CAD"/>
    <w:rsid w:val="758F2988"/>
    <w:rsid w:val="75F7E9FB"/>
    <w:rsid w:val="76146514"/>
    <w:rsid w:val="763F458C"/>
    <w:rsid w:val="7932D37B"/>
    <w:rsid w:val="7C265CB9"/>
    <w:rsid w:val="7D7C4FDB"/>
    <w:rsid w:val="7D8974E3"/>
    <w:rsid w:val="7DCFD2EB"/>
    <w:rsid w:val="7DFC1D96"/>
    <w:rsid w:val="7E8D2EB1"/>
    <w:rsid w:val="7F7C5D30"/>
    <w:rsid w:val="7F8B44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4839D6"/>
  <w15:docId w15:val="{FF2A7A0B-BBA8-4C50-8288-658F936A8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149"/>
  </w:style>
  <w:style w:type="paragraph" w:styleId="Heading1">
    <w:name w:val="heading 1"/>
    <w:next w:val="BodyText"/>
    <w:link w:val="Heading1Char"/>
    <w:qFormat/>
    <w:rsid w:val="0081567A"/>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81567A"/>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81567A"/>
    <w:pPr>
      <w:outlineLvl w:val="2"/>
    </w:pPr>
  </w:style>
  <w:style w:type="paragraph" w:styleId="Heading4">
    <w:name w:val="heading 4"/>
    <w:next w:val="BodyText"/>
    <w:link w:val="Heading4Char"/>
    <w:uiPriority w:val="9"/>
    <w:unhideWhenUsed/>
    <w:qFormat/>
    <w:rsid w:val="0081567A"/>
    <w:pPr>
      <w:keepNext/>
      <w:keepLines/>
      <w:spacing w:after="220"/>
      <w:outlineLvl w:val="3"/>
    </w:pPr>
    <w:rPr>
      <w:rFonts w:asciiTheme="majorHAnsi" w:eastAsiaTheme="majorEastAsia" w:hAnsiTheme="majorHAnsi" w:cstheme="majorBidi"/>
      <w:iCs/>
    </w:rPr>
  </w:style>
  <w:style w:type="paragraph" w:styleId="Heading5">
    <w:name w:val="heading 5"/>
    <w:basedOn w:val="Normal"/>
    <w:next w:val="Normal"/>
    <w:qFormat/>
    <w:rsid w:val="00E2429F"/>
    <w:pPr>
      <w:overflowPunct w:val="0"/>
      <w:spacing w:before="240" w:after="60"/>
      <w:textAlignment w:val="baseline"/>
      <w:outlineLvl w:val="4"/>
    </w:pPr>
    <w:rPr>
      <w:rFonts w:ascii="Times New Roman" w:hAnsi="Times New Roman" w:cs="Times New Roman"/>
    </w:rPr>
  </w:style>
  <w:style w:type="paragraph" w:styleId="Heading6">
    <w:name w:val="heading 6"/>
    <w:basedOn w:val="Normal"/>
    <w:next w:val="Normal"/>
    <w:qFormat/>
    <w:rsid w:val="00E2429F"/>
    <w:pPr>
      <w:overflowPunct w:val="0"/>
      <w:spacing w:before="240" w:after="60"/>
      <w:textAlignment w:val="baseline"/>
      <w:outlineLvl w:val="5"/>
    </w:pPr>
    <w:rPr>
      <w:rFonts w:ascii="Times New Roman" w:hAnsi="Times New Roman" w:cs="Times New Roman"/>
      <w:i/>
    </w:rPr>
  </w:style>
  <w:style w:type="paragraph" w:styleId="Heading7">
    <w:name w:val="heading 7"/>
    <w:basedOn w:val="Normal"/>
    <w:next w:val="Normal"/>
    <w:qFormat/>
    <w:rsid w:val="00E2429F"/>
    <w:pPr>
      <w:overflowPunct w:val="0"/>
      <w:spacing w:before="240" w:after="60"/>
      <w:textAlignment w:val="baseline"/>
      <w:outlineLvl w:val="6"/>
    </w:pPr>
    <w:rPr>
      <w:rFonts w:cs="Times New Roman"/>
    </w:rPr>
  </w:style>
  <w:style w:type="paragraph" w:styleId="Heading8">
    <w:name w:val="heading 8"/>
    <w:basedOn w:val="Normal"/>
    <w:next w:val="Normal"/>
    <w:qFormat/>
    <w:rsid w:val="00E2429F"/>
    <w:pPr>
      <w:overflowPunct w:val="0"/>
      <w:spacing w:before="240" w:after="60"/>
      <w:textAlignment w:val="baseline"/>
      <w:outlineLvl w:val="7"/>
    </w:pPr>
    <w:rPr>
      <w:rFonts w:cs="Times New Roman"/>
      <w:i/>
    </w:rPr>
  </w:style>
  <w:style w:type="paragraph" w:styleId="Heading9">
    <w:name w:val="heading 9"/>
    <w:basedOn w:val="Normal"/>
    <w:next w:val="Normal"/>
    <w:rsid w:val="00E2429F"/>
    <w:pPr>
      <w:overflowPunct w:val="0"/>
      <w:spacing w:before="240" w:after="60"/>
      <w:textAlignment w:val="baseline"/>
      <w:outlineLvl w:val="8"/>
    </w:pPr>
    <w:rPr>
      <w:rFonts w:cs="Times New Roman"/>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achmenttitle">
    <w:name w:val="attachment title"/>
    <w:next w:val="BodyText"/>
    <w:qFormat/>
    <w:rsid w:val="0081567A"/>
    <w:pPr>
      <w:keepNext/>
      <w:keepLines/>
      <w:widowControl w:val="0"/>
      <w:spacing w:after="220"/>
      <w:jc w:val="center"/>
      <w:outlineLvl w:val="0"/>
    </w:pPr>
  </w:style>
  <w:style w:type="paragraph" w:customStyle="1" w:styleId="BodyText-table">
    <w:name w:val="Body Text - table"/>
    <w:qFormat/>
    <w:rsid w:val="0081567A"/>
    <w:rPr>
      <w:rFonts w:eastAsiaTheme="minorHAnsi" w:cstheme="minorBidi"/>
    </w:rPr>
  </w:style>
  <w:style w:type="character" w:customStyle="1" w:styleId="Commitment">
    <w:name w:val="Commitment"/>
    <w:basedOn w:val="BodyTextChar"/>
    <w:uiPriority w:val="1"/>
    <w:qFormat/>
    <w:rsid w:val="0081567A"/>
    <w:rPr>
      <w:rFonts w:ascii="Arial" w:eastAsiaTheme="minorHAnsi" w:hAnsi="Arial" w:cs="Arial"/>
      <w:i/>
      <w:iCs/>
    </w:rPr>
  </w:style>
  <w:style w:type="paragraph" w:customStyle="1" w:styleId="CornerstoneBases">
    <w:name w:val="Cornerstone / Bases"/>
    <w:basedOn w:val="BodyText"/>
    <w:qFormat/>
    <w:rsid w:val="0081567A"/>
    <w:pPr>
      <w:ind w:left="2160" w:hanging="2160"/>
    </w:pPr>
  </w:style>
  <w:style w:type="character" w:customStyle="1" w:styleId="Heading2Char">
    <w:name w:val="Heading 2 Char"/>
    <w:basedOn w:val="DefaultParagraphFont"/>
    <w:link w:val="Heading2"/>
    <w:rsid w:val="0081567A"/>
    <w:rPr>
      <w:rFonts w:eastAsiaTheme="majorEastAsia" w:cstheme="majorBidi"/>
    </w:rPr>
  </w:style>
  <w:style w:type="character" w:customStyle="1" w:styleId="Heading3Char">
    <w:name w:val="Heading 3 Char"/>
    <w:basedOn w:val="DefaultParagraphFont"/>
    <w:link w:val="Heading3"/>
    <w:rsid w:val="0081567A"/>
    <w:rPr>
      <w:rFonts w:eastAsiaTheme="majorEastAsia" w:cstheme="majorBidi"/>
    </w:rPr>
  </w:style>
  <w:style w:type="character" w:customStyle="1" w:styleId="Heading4Char">
    <w:name w:val="Heading 4 Char"/>
    <w:basedOn w:val="DefaultParagraphFont"/>
    <w:link w:val="Heading4"/>
    <w:uiPriority w:val="9"/>
    <w:rsid w:val="0081567A"/>
    <w:rPr>
      <w:rFonts w:asciiTheme="majorHAnsi" w:eastAsiaTheme="majorEastAsia" w:hAnsiTheme="majorHAnsi" w:cstheme="majorBidi"/>
      <w:iCs/>
    </w:rPr>
  </w:style>
  <w:style w:type="table" w:customStyle="1" w:styleId="IM">
    <w:name w:val="IM"/>
    <w:basedOn w:val="TableNormal"/>
    <w:uiPriority w:val="99"/>
    <w:rsid w:val="0081567A"/>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Requirement">
    <w:name w:val="Requirement"/>
    <w:basedOn w:val="BodyText3"/>
    <w:qFormat/>
    <w:rsid w:val="0081567A"/>
    <w:pPr>
      <w:keepNext/>
    </w:pPr>
    <w:rPr>
      <w:b/>
      <w:bCs/>
    </w:rPr>
  </w:style>
  <w:style w:type="paragraph" w:customStyle="1" w:styleId="SpecificGuidance">
    <w:name w:val="Specific Guidance"/>
    <w:basedOn w:val="BodyText3"/>
    <w:qFormat/>
    <w:rsid w:val="0081567A"/>
    <w:pPr>
      <w:keepNext/>
    </w:pPr>
    <w:rPr>
      <w:u w:val="single"/>
    </w:rPr>
  </w:style>
  <w:style w:type="paragraph" w:customStyle="1" w:styleId="Tier">
    <w:name w:val="Tier"/>
    <w:basedOn w:val="BodyText"/>
    <w:next w:val="Heading2"/>
    <w:qFormat/>
    <w:rsid w:val="00AB3204"/>
    <w:pPr>
      <w:keepNext/>
      <w:spacing w:before="440"/>
      <w:outlineLvl w:val="0"/>
    </w:pPr>
    <w:rPr>
      <w:u w:val="single"/>
    </w:rPr>
  </w:style>
  <w:style w:type="paragraph" w:styleId="BalloonText">
    <w:name w:val="Balloon Text"/>
    <w:basedOn w:val="Normal"/>
    <w:link w:val="BalloonTextChar"/>
    <w:uiPriority w:val="99"/>
    <w:semiHidden/>
    <w:unhideWhenUsed/>
    <w:rsid w:val="00B82E12"/>
    <w:rPr>
      <w:rFonts w:ascii="Tahoma" w:hAnsi="Tahoma" w:cs="Tahoma"/>
      <w:sz w:val="16"/>
      <w:szCs w:val="16"/>
    </w:rPr>
  </w:style>
  <w:style w:type="character" w:customStyle="1" w:styleId="BalloonTextChar">
    <w:name w:val="Balloon Text Char"/>
    <w:link w:val="BalloonText"/>
    <w:uiPriority w:val="99"/>
    <w:semiHidden/>
    <w:locked/>
    <w:rsid w:val="00B82E12"/>
    <w:rPr>
      <w:rFonts w:ascii="Tahoma" w:hAnsi="Tahoma" w:cs="Tahoma"/>
      <w:sz w:val="16"/>
      <w:szCs w:val="16"/>
    </w:rPr>
  </w:style>
  <w:style w:type="paragraph" w:styleId="Header">
    <w:name w:val="header"/>
    <w:basedOn w:val="Normal"/>
    <w:link w:val="HeaderChar"/>
    <w:uiPriority w:val="99"/>
    <w:unhideWhenUsed/>
    <w:rsid w:val="00BB7EB3"/>
    <w:pPr>
      <w:tabs>
        <w:tab w:val="center" w:pos="4680"/>
        <w:tab w:val="right" w:pos="9360"/>
      </w:tabs>
    </w:pPr>
  </w:style>
  <w:style w:type="character" w:customStyle="1" w:styleId="HeaderChar">
    <w:name w:val="Header Char"/>
    <w:link w:val="Header"/>
    <w:uiPriority w:val="99"/>
    <w:locked/>
    <w:rsid w:val="00BB7EB3"/>
    <w:rPr>
      <w:rFonts w:ascii="Arial" w:hAnsi="Arial" w:cs="Arial"/>
      <w:sz w:val="20"/>
      <w:szCs w:val="20"/>
    </w:rPr>
  </w:style>
  <w:style w:type="character" w:styleId="CommentReference">
    <w:name w:val="annotation reference"/>
    <w:rsid w:val="004067AF"/>
    <w:rPr>
      <w:sz w:val="16"/>
      <w:szCs w:val="16"/>
    </w:rPr>
  </w:style>
  <w:style w:type="paragraph" w:styleId="CommentText">
    <w:name w:val="annotation text"/>
    <w:basedOn w:val="Normal"/>
    <w:link w:val="CommentTextChar"/>
    <w:rsid w:val="004067AF"/>
  </w:style>
  <w:style w:type="paragraph" w:styleId="CommentSubject">
    <w:name w:val="annotation subject"/>
    <w:basedOn w:val="CommentText"/>
    <w:next w:val="CommentText"/>
    <w:semiHidden/>
    <w:rsid w:val="004067AF"/>
    <w:rPr>
      <w:b/>
      <w:bCs/>
    </w:rPr>
  </w:style>
  <w:style w:type="character" w:customStyle="1" w:styleId="ICF">
    <w:name w:val="ICF"/>
    <w:semiHidden/>
    <w:rsid w:val="003C77F9"/>
    <w:rPr>
      <w:rFonts w:ascii="Arial" w:hAnsi="Arial" w:cs="Arial"/>
      <w:color w:val="auto"/>
      <w:sz w:val="20"/>
      <w:szCs w:val="20"/>
    </w:rPr>
  </w:style>
  <w:style w:type="paragraph" w:styleId="Footer">
    <w:name w:val="footer"/>
    <w:basedOn w:val="Normal"/>
    <w:link w:val="FooterChar"/>
    <w:uiPriority w:val="99"/>
    <w:rsid w:val="00E2429F"/>
    <w:pPr>
      <w:tabs>
        <w:tab w:val="center" w:pos="4320"/>
        <w:tab w:val="right" w:pos="8640"/>
      </w:tabs>
      <w:overflowPunct w:val="0"/>
      <w:textAlignment w:val="baseline"/>
    </w:pPr>
    <w:rPr>
      <w:rFonts w:ascii="Times New Roman" w:hAnsi="Times New Roman" w:cs="Times New Roman"/>
    </w:rPr>
  </w:style>
  <w:style w:type="paragraph" w:styleId="BodyText">
    <w:name w:val="Body Text"/>
    <w:link w:val="BodyTextChar"/>
    <w:rsid w:val="0081567A"/>
    <w:pPr>
      <w:spacing w:after="220"/>
    </w:pPr>
    <w:rPr>
      <w:rFonts w:eastAsiaTheme="minorHAnsi"/>
    </w:rPr>
  </w:style>
  <w:style w:type="paragraph" w:styleId="BodyText2">
    <w:name w:val="Body Text 2"/>
    <w:link w:val="BodyText2Char"/>
    <w:rsid w:val="00EB4804"/>
    <w:pPr>
      <w:spacing w:after="220"/>
      <w:ind w:left="720" w:hanging="720"/>
    </w:pPr>
    <w:rPr>
      <w:rFonts w:eastAsiaTheme="majorEastAsia" w:cstheme="majorBidi"/>
    </w:rPr>
  </w:style>
  <w:style w:type="paragraph" w:styleId="BodyText3">
    <w:name w:val="Body Text 3"/>
    <w:basedOn w:val="BodyText"/>
    <w:link w:val="BodyText3Char"/>
    <w:rsid w:val="0081567A"/>
    <w:pPr>
      <w:ind w:left="720"/>
    </w:pPr>
    <w:rPr>
      <w:rFonts w:eastAsiaTheme="majorEastAsia" w:cstheme="majorBidi"/>
    </w:rPr>
  </w:style>
  <w:style w:type="paragraph" w:styleId="BodyTextFirstIndent">
    <w:name w:val="Body Text First Indent"/>
    <w:basedOn w:val="BodyText"/>
    <w:rsid w:val="00E2429F"/>
    <w:pPr>
      <w:ind w:firstLine="210"/>
    </w:pPr>
  </w:style>
  <w:style w:type="paragraph" w:styleId="BodyTextFirstIndent2">
    <w:name w:val="Body Text First Indent 2"/>
    <w:basedOn w:val="BodyText2"/>
    <w:rsid w:val="00E2429F"/>
    <w:pPr>
      <w:ind w:left="360" w:firstLine="210"/>
    </w:pPr>
  </w:style>
  <w:style w:type="paragraph" w:styleId="Date">
    <w:name w:val="Date"/>
    <w:basedOn w:val="Normal"/>
    <w:next w:val="Normal"/>
    <w:rsid w:val="00E2429F"/>
    <w:pPr>
      <w:overflowPunct w:val="0"/>
      <w:textAlignment w:val="baseline"/>
    </w:pPr>
    <w:rPr>
      <w:rFonts w:ascii="Times New Roman" w:hAnsi="Times New Roman" w:cs="Times New Roman"/>
    </w:rPr>
  </w:style>
  <w:style w:type="paragraph" w:styleId="EndnoteText">
    <w:name w:val="endnote text"/>
    <w:basedOn w:val="Normal"/>
    <w:semiHidden/>
    <w:rsid w:val="00E2429F"/>
    <w:pPr>
      <w:overflowPunct w:val="0"/>
      <w:textAlignment w:val="baseline"/>
    </w:pPr>
    <w:rPr>
      <w:rFonts w:ascii="Times New Roman" w:hAnsi="Times New Roman" w:cs="Times New Roman"/>
    </w:rPr>
  </w:style>
  <w:style w:type="paragraph" w:styleId="FootnoteText">
    <w:name w:val="footnote text"/>
    <w:basedOn w:val="Normal"/>
    <w:semiHidden/>
    <w:rsid w:val="00E2429F"/>
    <w:pPr>
      <w:overflowPunct w:val="0"/>
      <w:textAlignment w:val="baseline"/>
    </w:pPr>
    <w:rPr>
      <w:rFonts w:ascii="Times New Roman" w:hAnsi="Times New Roman" w:cs="Times New Roman"/>
    </w:rPr>
  </w:style>
  <w:style w:type="paragraph" w:styleId="Index1">
    <w:name w:val="index 1"/>
    <w:basedOn w:val="Normal"/>
    <w:next w:val="Normal"/>
    <w:semiHidden/>
    <w:rsid w:val="00E2429F"/>
    <w:pPr>
      <w:overflowPunct w:val="0"/>
      <w:ind w:left="200" w:hanging="200"/>
      <w:textAlignment w:val="baseline"/>
    </w:pPr>
    <w:rPr>
      <w:rFonts w:ascii="Times New Roman" w:hAnsi="Times New Roman" w:cs="Times New Roman"/>
    </w:rPr>
  </w:style>
  <w:style w:type="paragraph" w:styleId="Index2">
    <w:name w:val="index 2"/>
    <w:basedOn w:val="Normal"/>
    <w:next w:val="Normal"/>
    <w:semiHidden/>
    <w:rsid w:val="00E2429F"/>
    <w:pPr>
      <w:overflowPunct w:val="0"/>
      <w:ind w:left="400" w:hanging="200"/>
      <w:textAlignment w:val="baseline"/>
    </w:pPr>
    <w:rPr>
      <w:rFonts w:ascii="Times New Roman" w:hAnsi="Times New Roman" w:cs="Times New Roman"/>
    </w:rPr>
  </w:style>
  <w:style w:type="paragraph" w:styleId="Index3">
    <w:name w:val="index 3"/>
    <w:basedOn w:val="Normal"/>
    <w:next w:val="Normal"/>
    <w:semiHidden/>
    <w:rsid w:val="00E2429F"/>
    <w:pPr>
      <w:overflowPunct w:val="0"/>
      <w:ind w:left="600" w:hanging="200"/>
      <w:textAlignment w:val="baseline"/>
    </w:pPr>
    <w:rPr>
      <w:rFonts w:ascii="Times New Roman" w:hAnsi="Times New Roman" w:cs="Times New Roman"/>
    </w:rPr>
  </w:style>
  <w:style w:type="paragraph" w:styleId="Index4">
    <w:name w:val="index 4"/>
    <w:basedOn w:val="Normal"/>
    <w:next w:val="Normal"/>
    <w:semiHidden/>
    <w:rsid w:val="00E2429F"/>
    <w:pPr>
      <w:overflowPunct w:val="0"/>
      <w:ind w:left="800" w:hanging="200"/>
      <w:textAlignment w:val="baseline"/>
    </w:pPr>
    <w:rPr>
      <w:rFonts w:ascii="Times New Roman" w:hAnsi="Times New Roman" w:cs="Times New Roman"/>
    </w:rPr>
  </w:style>
  <w:style w:type="paragraph" w:styleId="Index5">
    <w:name w:val="index 5"/>
    <w:basedOn w:val="Normal"/>
    <w:next w:val="Normal"/>
    <w:semiHidden/>
    <w:rsid w:val="00E2429F"/>
    <w:pPr>
      <w:overflowPunct w:val="0"/>
      <w:ind w:left="1000" w:hanging="200"/>
      <w:textAlignment w:val="baseline"/>
    </w:pPr>
    <w:rPr>
      <w:rFonts w:ascii="Times New Roman" w:hAnsi="Times New Roman" w:cs="Times New Roman"/>
    </w:rPr>
  </w:style>
  <w:style w:type="paragraph" w:styleId="Index6">
    <w:name w:val="index 6"/>
    <w:basedOn w:val="Normal"/>
    <w:next w:val="Normal"/>
    <w:semiHidden/>
    <w:rsid w:val="00E2429F"/>
    <w:pPr>
      <w:overflowPunct w:val="0"/>
      <w:ind w:left="1200" w:hanging="200"/>
      <w:textAlignment w:val="baseline"/>
    </w:pPr>
    <w:rPr>
      <w:rFonts w:ascii="Times New Roman" w:hAnsi="Times New Roman" w:cs="Times New Roman"/>
    </w:rPr>
  </w:style>
  <w:style w:type="paragraph" w:styleId="Index7">
    <w:name w:val="index 7"/>
    <w:basedOn w:val="Normal"/>
    <w:next w:val="Normal"/>
    <w:semiHidden/>
    <w:rsid w:val="00E2429F"/>
    <w:pPr>
      <w:overflowPunct w:val="0"/>
      <w:ind w:left="1400" w:hanging="200"/>
      <w:textAlignment w:val="baseline"/>
    </w:pPr>
    <w:rPr>
      <w:rFonts w:ascii="Times New Roman" w:hAnsi="Times New Roman" w:cs="Times New Roman"/>
    </w:rPr>
  </w:style>
  <w:style w:type="paragraph" w:styleId="Index8">
    <w:name w:val="index 8"/>
    <w:basedOn w:val="Normal"/>
    <w:next w:val="Normal"/>
    <w:semiHidden/>
    <w:rsid w:val="00E2429F"/>
    <w:pPr>
      <w:overflowPunct w:val="0"/>
      <w:ind w:left="1600" w:hanging="200"/>
      <w:textAlignment w:val="baseline"/>
    </w:pPr>
    <w:rPr>
      <w:rFonts w:ascii="Times New Roman" w:hAnsi="Times New Roman" w:cs="Times New Roman"/>
    </w:rPr>
  </w:style>
  <w:style w:type="paragraph" w:styleId="Index9">
    <w:name w:val="index 9"/>
    <w:basedOn w:val="Normal"/>
    <w:next w:val="Normal"/>
    <w:semiHidden/>
    <w:rsid w:val="00E2429F"/>
    <w:pPr>
      <w:overflowPunct w:val="0"/>
      <w:ind w:left="1800" w:hanging="200"/>
      <w:textAlignment w:val="baseline"/>
    </w:pPr>
    <w:rPr>
      <w:rFonts w:ascii="Times New Roman" w:hAnsi="Times New Roman" w:cs="Times New Roman"/>
    </w:rPr>
  </w:style>
  <w:style w:type="paragraph" w:styleId="IndexHeading">
    <w:name w:val="index heading"/>
    <w:basedOn w:val="Normal"/>
    <w:next w:val="Index1"/>
    <w:semiHidden/>
    <w:rsid w:val="00E2429F"/>
    <w:pPr>
      <w:overflowPunct w:val="0"/>
      <w:textAlignment w:val="baseline"/>
    </w:pPr>
    <w:rPr>
      <w:rFonts w:cs="Times New Roman"/>
      <w:b/>
    </w:rPr>
  </w:style>
  <w:style w:type="paragraph" w:styleId="ListBullet">
    <w:name w:val="List Bullet"/>
    <w:basedOn w:val="Normal"/>
    <w:uiPriority w:val="99"/>
    <w:unhideWhenUsed/>
    <w:rsid w:val="00614080"/>
    <w:pPr>
      <w:numPr>
        <w:numId w:val="78"/>
      </w:numPr>
      <w:tabs>
        <w:tab w:val="num" w:pos="720"/>
      </w:tabs>
      <w:spacing w:after="220"/>
    </w:pPr>
    <w:rPr>
      <w:rFonts w:asciiTheme="minorHAnsi" w:eastAsiaTheme="minorHAnsi" w:hAnsiTheme="minorHAnsi" w:cstheme="minorBidi"/>
      <w:kern w:val="2"/>
      <w14:ligatures w14:val="standardContextual"/>
    </w:rPr>
  </w:style>
  <w:style w:type="paragraph" w:styleId="ListBullet2">
    <w:name w:val="List Bullet 2"/>
    <w:basedOn w:val="Normal"/>
    <w:uiPriority w:val="99"/>
    <w:unhideWhenUsed/>
    <w:rsid w:val="00614080"/>
    <w:pPr>
      <w:numPr>
        <w:numId w:val="79"/>
      </w:numPr>
      <w:spacing w:after="220"/>
    </w:pPr>
    <w:rPr>
      <w:rFonts w:asciiTheme="minorHAnsi" w:eastAsiaTheme="minorHAnsi" w:hAnsiTheme="minorHAnsi" w:cstheme="minorBidi"/>
      <w:kern w:val="2"/>
      <w14:ligatures w14:val="standardContextual"/>
    </w:rPr>
  </w:style>
  <w:style w:type="paragraph" w:styleId="ListBullet3">
    <w:name w:val="List Bullet 3"/>
    <w:basedOn w:val="Normal"/>
    <w:uiPriority w:val="99"/>
    <w:unhideWhenUsed/>
    <w:rsid w:val="00552BE1"/>
    <w:pPr>
      <w:numPr>
        <w:numId w:val="80"/>
      </w:numPr>
      <w:spacing w:after="220"/>
    </w:pPr>
    <w:rPr>
      <w:rFonts w:asciiTheme="minorHAnsi" w:eastAsiaTheme="minorHAnsi" w:hAnsiTheme="minorHAnsi" w:cstheme="minorBidi"/>
      <w:kern w:val="2"/>
      <w14:ligatures w14:val="standardContextual"/>
    </w:rPr>
  </w:style>
  <w:style w:type="paragraph" w:styleId="MacroText">
    <w:name w:val="macro"/>
    <w:semiHidden/>
    <w:rsid w:val="00E2429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paragraph" w:styleId="TableofAuthorities">
    <w:name w:val="table of authorities"/>
    <w:basedOn w:val="Normal"/>
    <w:next w:val="Normal"/>
    <w:semiHidden/>
    <w:rsid w:val="00E2429F"/>
    <w:pPr>
      <w:overflowPunct w:val="0"/>
      <w:ind w:left="200" w:hanging="200"/>
      <w:textAlignment w:val="baseline"/>
    </w:pPr>
    <w:rPr>
      <w:rFonts w:ascii="Times New Roman" w:hAnsi="Times New Roman" w:cs="Times New Roman"/>
    </w:rPr>
  </w:style>
  <w:style w:type="paragraph" w:styleId="TableofFigures">
    <w:name w:val="table of figures"/>
    <w:basedOn w:val="Normal"/>
    <w:next w:val="Normal"/>
    <w:semiHidden/>
    <w:rsid w:val="00E2429F"/>
    <w:pPr>
      <w:overflowPunct w:val="0"/>
      <w:ind w:left="400" w:hanging="400"/>
      <w:textAlignment w:val="baseline"/>
    </w:pPr>
    <w:rPr>
      <w:rFonts w:ascii="Times New Roman" w:hAnsi="Times New Roman" w:cs="Times New Roman"/>
    </w:rPr>
  </w:style>
  <w:style w:type="paragraph" w:styleId="Title">
    <w:name w:val="Title"/>
    <w:next w:val="BodyText"/>
    <w:link w:val="TitleChar"/>
    <w:qFormat/>
    <w:rsid w:val="0081567A"/>
    <w:pPr>
      <w:spacing w:before="220" w:after="220"/>
      <w:jc w:val="center"/>
    </w:pPr>
  </w:style>
  <w:style w:type="paragraph" w:styleId="TOAHeading">
    <w:name w:val="toa heading"/>
    <w:basedOn w:val="Normal"/>
    <w:next w:val="Normal"/>
    <w:semiHidden/>
    <w:rsid w:val="00E2429F"/>
    <w:pPr>
      <w:overflowPunct w:val="0"/>
      <w:spacing w:before="120"/>
      <w:textAlignment w:val="baseline"/>
    </w:pPr>
    <w:rPr>
      <w:rFonts w:cs="Times New Roman"/>
      <w:b/>
      <w:sz w:val="24"/>
    </w:rPr>
  </w:style>
  <w:style w:type="paragraph" w:styleId="TOC1">
    <w:name w:val="toc 1"/>
    <w:basedOn w:val="Normal"/>
    <w:next w:val="Normal"/>
    <w:semiHidden/>
    <w:rsid w:val="00E2429F"/>
    <w:pPr>
      <w:overflowPunct w:val="0"/>
      <w:textAlignment w:val="baseline"/>
    </w:pPr>
    <w:rPr>
      <w:rFonts w:ascii="Times New Roman" w:hAnsi="Times New Roman" w:cs="Times New Roman"/>
    </w:rPr>
  </w:style>
  <w:style w:type="paragraph" w:styleId="TOC2">
    <w:name w:val="toc 2"/>
    <w:basedOn w:val="Normal"/>
    <w:next w:val="Normal"/>
    <w:semiHidden/>
    <w:rsid w:val="00E2429F"/>
    <w:pPr>
      <w:overflowPunct w:val="0"/>
      <w:ind w:left="200"/>
      <w:textAlignment w:val="baseline"/>
    </w:pPr>
    <w:rPr>
      <w:rFonts w:ascii="Times New Roman" w:hAnsi="Times New Roman" w:cs="Times New Roman"/>
    </w:rPr>
  </w:style>
  <w:style w:type="paragraph" w:styleId="TOC3">
    <w:name w:val="toc 3"/>
    <w:basedOn w:val="Normal"/>
    <w:next w:val="Normal"/>
    <w:semiHidden/>
    <w:rsid w:val="00E2429F"/>
    <w:pPr>
      <w:overflowPunct w:val="0"/>
      <w:ind w:left="400"/>
      <w:textAlignment w:val="baseline"/>
    </w:pPr>
    <w:rPr>
      <w:rFonts w:ascii="Times New Roman" w:hAnsi="Times New Roman" w:cs="Times New Roman"/>
    </w:rPr>
  </w:style>
  <w:style w:type="paragraph" w:styleId="TOC4">
    <w:name w:val="toc 4"/>
    <w:basedOn w:val="Normal"/>
    <w:next w:val="Normal"/>
    <w:semiHidden/>
    <w:rsid w:val="00E2429F"/>
    <w:pPr>
      <w:overflowPunct w:val="0"/>
      <w:ind w:left="600"/>
      <w:textAlignment w:val="baseline"/>
    </w:pPr>
    <w:rPr>
      <w:rFonts w:ascii="Times New Roman" w:hAnsi="Times New Roman" w:cs="Times New Roman"/>
    </w:rPr>
  </w:style>
  <w:style w:type="paragraph" w:styleId="TOC5">
    <w:name w:val="toc 5"/>
    <w:basedOn w:val="Normal"/>
    <w:next w:val="Normal"/>
    <w:semiHidden/>
    <w:rsid w:val="00E2429F"/>
    <w:pPr>
      <w:overflowPunct w:val="0"/>
      <w:ind w:left="800"/>
      <w:textAlignment w:val="baseline"/>
    </w:pPr>
    <w:rPr>
      <w:rFonts w:ascii="Times New Roman" w:hAnsi="Times New Roman" w:cs="Times New Roman"/>
    </w:rPr>
  </w:style>
  <w:style w:type="paragraph" w:styleId="TOC6">
    <w:name w:val="toc 6"/>
    <w:basedOn w:val="Normal"/>
    <w:next w:val="Normal"/>
    <w:semiHidden/>
    <w:rsid w:val="00E2429F"/>
    <w:pPr>
      <w:overflowPunct w:val="0"/>
      <w:ind w:left="1000"/>
      <w:textAlignment w:val="baseline"/>
    </w:pPr>
    <w:rPr>
      <w:rFonts w:ascii="Times New Roman" w:hAnsi="Times New Roman" w:cs="Times New Roman"/>
    </w:rPr>
  </w:style>
  <w:style w:type="paragraph" w:styleId="TOC7">
    <w:name w:val="toc 7"/>
    <w:basedOn w:val="Normal"/>
    <w:next w:val="Normal"/>
    <w:semiHidden/>
    <w:rsid w:val="00E2429F"/>
    <w:pPr>
      <w:overflowPunct w:val="0"/>
      <w:ind w:left="1200"/>
      <w:textAlignment w:val="baseline"/>
    </w:pPr>
    <w:rPr>
      <w:rFonts w:ascii="Times New Roman" w:hAnsi="Times New Roman" w:cs="Times New Roman"/>
    </w:rPr>
  </w:style>
  <w:style w:type="paragraph" w:styleId="TOC8">
    <w:name w:val="toc 8"/>
    <w:basedOn w:val="Normal"/>
    <w:next w:val="Normal"/>
    <w:semiHidden/>
    <w:rsid w:val="00E2429F"/>
    <w:pPr>
      <w:overflowPunct w:val="0"/>
      <w:ind w:left="1400"/>
      <w:textAlignment w:val="baseline"/>
    </w:pPr>
    <w:rPr>
      <w:rFonts w:ascii="Times New Roman" w:hAnsi="Times New Roman" w:cs="Times New Roman"/>
    </w:rPr>
  </w:style>
  <w:style w:type="paragraph" w:styleId="TOC9">
    <w:name w:val="toc 9"/>
    <w:basedOn w:val="Normal"/>
    <w:next w:val="Normal"/>
    <w:semiHidden/>
    <w:rsid w:val="00E2429F"/>
    <w:pPr>
      <w:overflowPunct w:val="0"/>
      <w:ind w:left="1600"/>
      <w:textAlignment w:val="baseline"/>
    </w:pPr>
    <w:rPr>
      <w:rFonts w:ascii="Times New Roman" w:hAnsi="Times New Roman" w:cs="Times New Roman"/>
    </w:rPr>
  </w:style>
  <w:style w:type="table" w:styleId="TableGrid">
    <w:name w:val="Table Grid"/>
    <w:basedOn w:val="TableNormal"/>
    <w:rsid w:val="00A36AFE"/>
    <w:pPr>
      <w:overflowPunct w:val="0"/>
      <w:autoSpaceDE w:val="0"/>
      <w:autoSpaceDN w:val="0"/>
      <w:adjustRightInd w:val="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2D71"/>
    <w:pPr>
      <w:ind w:left="720"/>
    </w:pPr>
  </w:style>
  <w:style w:type="paragraph" w:styleId="Revision">
    <w:name w:val="Revision"/>
    <w:hidden/>
    <w:uiPriority w:val="99"/>
    <w:semiHidden/>
    <w:rsid w:val="00321686"/>
  </w:style>
  <w:style w:type="character" w:styleId="FollowedHyperlink">
    <w:name w:val="FollowedHyperlink"/>
    <w:basedOn w:val="DefaultParagraphFont"/>
    <w:uiPriority w:val="99"/>
    <w:semiHidden/>
    <w:unhideWhenUsed/>
    <w:rsid w:val="005B30E8"/>
    <w:rPr>
      <w:color w:val="800080" w:themeColor="followedHyperlink"/>
      <w:u w:val="single"/>
    </w:rPr>
  </w:style>
  <w:style w:type="character" w:customStyle="1" w:styleId="FooterChar">
    <w:name w:val="Footer Char"/>
    <w:basedOn w:val="DefaultParagraphFont"/>
    <w:link w:val="Footer"/>
    <w:uiPriority w:val="99"/>
    <w:rsid w:val="00B56276"/>
    <w:rPr>
      <w:rFonts w:ascii="Times New Roman" w:hAnsi="Times New Roman"/>
    </w:rPr>
  </w:style>
  <w:style w:type="character" w:styleId="UnresolvedMention">
    <w:name w:val="Unresolved Mention"/>
    <w:basedOn w:val="DefaultParagraphFont"/>
    <w:uiPriority w:val="99"/>
    <w:semiHidden/>
    <w:unhideWhenUsed/>
    <w:rsid w:val="005465E9"/>
    <w:rPr>
      <w:color w:val="605E5C"/>
      <w:shd w:val="clear" w:color="auto" w:fill="E1DFDD"/>
    </w:rPr>
  </w:style>
  <w:style w:type="character" w:customStyle="1" w:styleId="CommentTextChar">
    <w:name w:val="Comment Text Char"/>
    <w:basedOn w:val="DefaultParagraphFont"/>
    <w:link w:val="CommentText"/>
    <w:uiPriority w:val="99"/>
    <w:rsid w:val="008D70D2"/>
  </w:style>
  <w:style w:type="paragraph" w:customStyle="1" w:styleId="NRCINSPECTIONMANUAL">
    <w:name w:val="NRC INSPECTION MANUAL"/>
    <w:next w:val="BodyText"/>
    <w:link w:val="NRCINSPECTIONMANUALChar"/>
    <w:qFormat/>
    <w:rsid w:val="0081567A"/>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81567A"/>
    <w:rPr>
      <w:rFonts w:eastAsiaTheme="minorHAnsi"/>
      <w:sz w:val="20"/>
    </w:rPr>
  </w:style>
  <w:style w:type="paragraph" w:customStyle="1" w:styleId="IMCIP">
    <w:name w:val="IMC/IP #"/>
    <w:next w:val="Title"/>
    <w:rsid w:val="0081567A"/>
    <w:pPr>
      <w:widowControl w:val="0"/>
      <w:pBdr>
        <w:top w:val="single" w:sz="8" w:space="3" w:color="auto"/>
        <w:bottom w:val="single" w:sz="8" w:space="3" w:color="auto"/>
      </w:pBdr>
      <w:spacing w:after="220"/>
      <w:jc w:val="center"/>
    </w:pPr>
    <w:rPr>
      <w:rFonts w:eastAsiaTheme="minorHAnsi"/>
      <w:iCs/>
      <w:caps/>
    </w:rPr>
  </w:style>
  <w:style w:type="character" w:customStyle="1" w:styleId="TitleChar">
    <w:name w:val="Title Char"/>
    <w:basedOn w:val="DefaultParagraphFont"/>
    <w:link w:val="Title"/>
    <w:rsid w:val="0081567A"/>
  </w:style>
  <w:style w:type="paragraph" w:customStyle="1" w:styleId="EffectiveDate">
    <w:name w:val="Effective Date"/>
    <w:next w:val="BodyText"/>
    <w:qFormat/>
    <w:rsid w:val="0081567A"/>
    <w:pPr>
      <w:spacing w:before="220" w:after="440"/>
      <w:jc w:val="center"/>
    </w:pPr>
  </w:style>
  <w:style w:type="paragraph" w:customStyle="1" w:styleId="Applicability">
    <w:name w:val="Applicability"/>
    <w:basedOn w:val="BodyText"/>
    <w:qFormat/>
    <w:rsid w:val="0081567A"/>
    <w:pPr>
      <w:spacing w:before="440"/>
      <w:ind w:left="2160" w:hanging="2160"/>
    </w:pPr>
  </w:style>
  <w:style w:type="character" w:customStyle="1" w:styleId="BodyTextChar">
    <w:name w:val="Body Text Char"/>
    <w:basedOn w:val="DefaultParagraphFont"/>
    <w:link w:val="BodyText"/>
    <w:rsid w:val="0081567A"/>
    <w:rPr>
      <w:rFonts w:eastAsiaTheme="minorHAnsi"/>
    </w:rPr>
  </w:style>
  <w:style w:type="character" w:customStyle="1" w:styleId="Heading1Char">
    <w:name w:val="Heading 1 Char"/>
    <w:basedOn w:val="DefaultParagraphFont"/>
    <w:link w:val="Heading1"/>
    <w:rsid w:val="0081567A"/>
    <w:rPr>
      <w:rFonts w:eastAsiaTheme="majorEastAsia" w:cstheme="majorBidi"/>
      <w:caps/>
    </w:rPr>
  </w:style>
  <w:style w:type="paragraph" w:customStyle="1" w:styleId="Style1">
    <w:name w:val="Style1"/>
    <w:basedOn w:val="Heading1"/>
    <w:qFormat/>
    <w:rsid w:val="003C2016"/>
    <w:rPr>
      <w:b/>
      <w:color w:val="000000"/>
    </w:rPr>
  </w:style>
  <w:style w:type="character" w:customStyle="1" w:styleId="BodyText2Char">
    <w:name w:val="Body Text 2 Char"/>
    <w:basedOn w:val="DefaultParagraphFont"/>
    <w:link w:val="BodyText2"/>
    <w:rsid w:val="00EB4804"/>
    <w:rPr>
      <w:rFonts w:eastAsiaTheme="majorEastAsia" w:cstheme="majorBidi"/>
    </w:rPr>
  </w:style>
  <w:style w:type="character" w:customStyle="1" w:styleId="BodyText3Char">
    <w:name w:val="Body Text 3 Char"/>
    <w:basedOn w:val="DefaultParagraphFont"/>
    <w:link w:val="BodyText3"/>
    <w:rsid w:val="0081567A"/>
    <w:rPr>
      <w:rFonts w:eastAsiaTheme="majorEastAsia" w:cstheme="majorBidi"/>
    </w:rPr>
  </w:style>
  <w:style w:type="paragraph" w:customStyle="1" w:styleId="END">
    <w:name w:val="END"/>
    <w:next w:val="BodyText"/>
    <w:qFormat/>
    <w:rsid w:val="0081567A"/>
    <w:pPr>
      <w:autoSpaceDE w:val="0"/>
      <w:autoSpaceDN w:val="0"/>
      <w:adjustRightInd w:val="0"/>
      <w:spacing w:before="440" w:after="440"/>
      <w:jc w:val="center"/>
    </w:pPr>
  </w:style>
  <w:style w:type="paragraph" w:customStyle="1" w:styleId="BodyText4">
    <w:name w:val="Body Text 4"/>
    <w:basedOn w:val="BodyText"/>
    <w:qFormat/>
    <w:rsid w:val="002B1CF7"/>
    <w:pPr>
      <w:tabs>
        <w:tab w:val="num" w:pos="1080"/>
      </w:tabs>
      <w:ind w:left="1080"/>
    </w:pPr>
    <w:rPr>
      <w:szCs w:val="24"/>
    </w:rPr>
  </w:style>
  <w:style w:type="character" w:styleId="Hyperlink">
    <w:name w:val="Hyperlink"/>
    <w:basedOn w:val="DefaultParagraphFont"/>
    <w:unhideWhenUsed/>
    <w:rsid w:val="00CD042A"/>
    <w:rPr>
      <w:color w:val="0000FF" w:themeColor="hyperlink"/>
      <w:u w:val="single"/>
    </w:rPr>
  </w:style>
  <w:style w:type="character" w:customStyle="1" w:styleId="ui-provider">
    <w:name w:val="ui-provider"/>
    <w:basedOn w:val="DefaultParagraphFont"/>
    <w:rsid w:val="009F7E06"/>
  </w:style>
  <w:style w:type="paragraph" w:styleId="NoSpacing">
    <w:name w:val="No Spacing"/>
    <w:uiPriority w:val="1"/>
    <w:qFormat/>
    <w:rsid w:val="00A92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85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info.gov/content/pkg/FR-2008-03-31/pdf/E8-4998.pdf"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govinfo.gov/content/pkg/FR-2022-11-22/pdf/2022-24903.pdf" TargetMode="External"/><Relationship Id="rId17" Type="http://schemas.openxmlformats.org/officeDocument/2006/relationships/footer" Target="footer1.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https://www.transportation.gov/odapc/approved-evidential-breath-testing-devices"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mhsa.gov/workplace/drug-testing-resources/certified-lab-list"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https://www.samhsa.gov/workplace/drug-testing-resources/certified-lab-list" TargetMode="Externa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fr.gov/current/title-10/chapter-I/part-26" TargetMode="External"/><Relationship Id="rId22" Type="http://schemas.openxmlformats.org/officeDocument/2006/relationships/footer" Target="footer5.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F0AB31-3A71-425A-96B3-404BD2499B9C}">
  <ds:schemaRefs>
    <ds:schemaRef ds:uri="http://schemas.openxmlformats.org/officeDocument/2006/bibliography"/>
  </ds:schemaRefs>
</ds:datastoreItem>
</file>

<file path=customXml/itemProps2.xml><?xml version="1.0" encoding="utf-8"?>
<ds:datastoreItem xmlns:ds="http://schemas.openxmlformats.org/officeDocument/2006/customXml" ds:itemID="{C369BFCD-422C-4EEA-B17B-744983568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687678-D64A-4D7C-8BC4-9D9A86C40B22}">
  <ds:schemaRefs>
    <ds:schemaRef ds:uri="http://schemas.microsoft.com/office/2006/documentManagement/types"/>
    <ds:schemaRef ds:uri="http://purl.org/dc/elements/1.1/"/>
    <ds:schemaRef ds:uri="http://schemas.microsoft.com/office/infopath/2007/PartnerControls"/>
    <ds:schemaRef ds:uri="bd536709-b854-4f3b-a247-393f1123cff3"/>
    <ds:schemaRef ds:uri="http://schemas.openxmlformats.org/package/2006/metadata/core-properties"/>
    <ds:schemaRef ds:uri="4ebc427b-1bcf-4856-a750-efc6bf2bcca6"/>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0A77843-DF71-4AD8-925B-3A31BA75F6F6}">
  <ds:schemaRefs>
    <ds:schemaRef ds:uri="http://schemas.microsoft.com/sharepoint/v3/contenttype/forms"/>
  </ds:schemaRefs>
</ds:datastoreItem>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136</Pages>
  <Words>37252</Words>
  <Characters>212342</Characters>
  <Application>Microsoft Office Word</Application>
  <DocSecurity>2</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249096</CharactersWithSpaces>
  <SharedDoc>false</SharedDoc>
  <HLinks>
    <vt:vector size="48" baseType="variant">
      <vt:variant>
        <vt:i4>5701716</vt:i4>
      </vt:variant>
      <vt:variant>
        <vt:i4>21</vt:i4>
      </vt:variant>
      <vt:variant>
        <vt:i4>0</vt:i4>
      </vt:variant>
      <vt:variant>
        <vt:i4>5</vt:i4>
      </vt:variant>
      <vt:variant>
        <vt:lpwstr>https://www.nrc.gov/reactors/operating/ops-experience/fitness-for-duty-programs/performance-reports.html</vt:lpwstr>
      </vt:variant>
      <vt:variant>
        <vt:lpwstr/>
      </vt:variant>
      <vt:variant>
        <vt:i4>6684721</vt:i4>
      </vt:variant>
      <vt:variant>
        <vt:i4>18</vt:i4>
      </vt:variant>
      <vt:variant>
        <vt:i4>0</vt:i4>
      </vt:variant>
      <vt:variant>
        <vt:i4>5</vt:i4>
      </vt:variant>
      <vt:variant>
        <vt:lpwstr>https://www.transportation.gov/odapc/approved-evidential-breath-testing-devices</vt:lpwstr>
      </vt:variant>
      <vt:variant>
        <vt:lpwstr/>
      </vt:variant>
      <vt:variant>
        <vt:i4>7471227</vt:i4>
      </vt:variant>
      <vt:variant>
        <vt:i4>15</vt:i4>
      </vt:variant>
      <vt:variant>
        <vt:i4>0</vt:i4>
      </vt:variant>
      <vt:variant>
        <vt:i4>5</vt:i4>
      </vt:variant>
      <vt:variant>
        <vt:lpwstr>https://www.samhsa.gov/workplace/drug-testing-resources/certified-lab-list</vt:lpwstr>
      </vt:variant>
      <vt:variant>
        <vt:lpwstr/>
      </vt:variant>
      <vt:variant>
        <vt:i4>786520</vt:i4>
      </vt:variant>
      <vt:variant>
        <vt:i4>12</vt:i4>
      </vt:variant>
      <vt:variant>
        <vt:i4>0</vt:i4>
      </vt:variant>
      <vt:variant>
        <vt:i4>5</vt:i4>
      </vt:variant>
      <vt:variant>
        <vt:lpwstr>https://www.dea.gov/drug-information/drug-scheduling</vt:lpwstr>
      </vt:variant>
      <vt:variant>
        <vt:lpwstr/>
      </vt:variant>
      <vt:variant>
        <vt:i4>7012401</vt:i4>
      </vt:variant>
      <vt:variant>
        <vt:i4>9</vt:i4>
      </vt:variant>
      <vt:variant>
        <vt:i4>0</vt:i4>
      </vt:variant>
      <vt:variant>
        <vt:i4>5</vt:i4>
      </vt:variant>
      <vt:variant>
        <vt:lpwstr>https://www.ecfr.gov/current/title-10/chapter-I/part-26</vt:lpwstr>
      </vt:variant>
      <vt:variant>
        <vt:lpwstr/>
      </vt:variant>
      <vt:variant>
        <vt:i4>1966090</vt:i4>
      </vt:variant>
      <vt:variant>
        <vt:i4>6</vt:i4>
      </vt:variant>
      <vt:variant>
        <vt:i4>0</vt:i4>
      </vt:variant>
      <vt:variant>
        <vt:i4>5</vt:i4>
      </vt:variant>
      <vt:variant>
        <vt:lpwstr>https://www.govinfo.gov/content/pkg/FR-2008-03-31/pdf/E8-4998.pdf</vt:lpwstr>
      </vt:variant>
      <vt:variant>
        <vt:lpwstr/>
      </vt:variant>
      <vt:variant>
        <vt:i4>4980824</vt:i4>
      </vt:variant>
      <vt:variant>
        <vt:i4>3</vt:i4>
      </vt:variant>
      <vt:variant>
        <vt:i4>0</vt:i4>
      </vt:variant>
      <vt:variant>
        <vt:i4>5</vt:i4>
      </vt:variant>
      <vt:variant>
        <vt:lpwstr>https://www.govinfo.gov/content/pkg/FR-2022-11-22/pdf/2022-24903.pdf</vt:lpwstr>
      </vt:variant>
      <vt:variant>
        <vt:lpwstr/>
      </vt:variant>
      <vt:variant>
        <vt:i4>7471227</vt:i4>
      </vt:variant>
      <vt:variant>
        <vt:i4>0</vt:i4>
      </vt:variant>
      <vt:variant>
        <vt:i4>0</vt:i4>
      </vt:variant>
      <vt:variant>
        <vt:i4>5</vt:i4>
      </vt:variant>
      <vt:variant>
        <vt:lpwstr>https://www.samhsa.gov/workplace/drug-testing-resources/certified-lab-list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4</cp:revision>
  <dcterms:created xsi:type="dcterms:W3CDTF">2024-10-29T16:00:00Z</dcterms:created>
  <dcterms:modified xsi:type="dcterms:W3CDTF">2024-10-29T16:01:00Z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